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8E970" w14:textId="77777777" w:rsidR="0018350F" w:rsidRDefault="0018350F" w:rsidP="00CE7620">
      <w:pPr>
        <w:suppressLineNumbers/>
        <w:spacing w:line="360" w:lineRule="auto"/>
        <w:jc w:val="center"/>
        <w:rPr>
          <w:rFonts w:ascii="Cambria" w:hAnsi="Cambria"/>
          <w:b/>
          <w:bCs/>
          <w:i/>
          <w:iCs/>
          <w:szCs w:val="28"/>
          <w:lang w:val="en-US" w:eastAsia="de-CH"/>
        </w:rPr>
      </w:pPr>
    </w:p>
    <w:p w14:paraId="1CC860C8" w14:textId="77777777" w:rsidR="0018350F" w:rsidRPr="0018350F" w:rsidRDefault="00865CF6" w:rsidP="0018350F">
      <w:pPr>
        <w:suppressLineNumbers/>
        <w:spacing w:line="360" w:lineRule="auto"/>
        <w:jc w:val="center"/>
        <w:rPr>
          <w:rFonts w:ascii="Cambria" w:hAnsi="Cambria"/>
          <w:b/>
          <w:bCs/>
          <w:i/>
          <w:iCs/>
          <w:szCs w:val="28"/>
          <w:lang w:val="en-US" w:eastAsia="de-CH"/>
        </w:rPr>
      </w:pPr>
      <w:r w:rsidRPr="00CE7620">
        <w:rPr>
          <w:rFonts w:ascii="Cambria" w:hAnsi="Cambria"/>
          <w:b/>
          <w:bCs/>
          <w:i/>
          <w:iCs/>
          <w:szCs w:val="28"/>
          <w:lang w:val="en-US" w:eastAsia="de-CH"/>
        </w:rPr>
        <w:t>Supplement “</w:t>
      </w:r>
      <w:r w:rsidR="0018350F" w:rsidRPr="0018350F">
        <w:rPr>
          <w:rFonts w:ascii="Cambria" w:hAnsi="Cambria"/>
          <w:b/>
          <w:bCs/>
          <w:i/>
          <w:iCs/>
          <w:szCs w:val="28"/>
          <w:lang w:val="en-US" w:eastAsia="de-CH"/>
        </w:rPr>
        <w:t xml:space="preserve">Therapeutic Reference Range for Aripiprazole Revised: </w:t>
      </w:r>
    </w:p>
    <w:p w14:paraId="4E35A3CF" w14:textId="32C22BC8" w:rsidR="0018350F" w:rsidRPr="0018350F" w:rsidRDefault="0018350F" w:rsidP="0018350F">
      <w:pPr>
        <w:suppressLineNumbers/>
        <w:spacing w:line="360" w:lineRule="auto"/>
        <w:jc w:val="center"/>
        <w:rPr>
          <w:rFonts w:ascii="Cambria" w:hAnsi="Cambria"/>
          <w:b/>
          <w:bCs/>
          <w:i/>
          <w:iCs/>
          <w:szCs w:val="28"/>
          <w:lang w:val="en-US" w:eastAsia="de-CH"/>
        </w:rPr>
      </w:pPr>
      <w:proofErr w:type="gramStart"/>
      <w:r w:rsidRPr="0018350F">
        <w:rPr>
          <w:rFonts w:ascii="Cambria" w:hAnsi="Cambria"/>
          <w:b/>
          <w:bCs/>
          <w:i/>
          <w:iCs/>
          <w:szCs w:val="28"/>
          <w:lang w:val="en-US" w:eastAsia="de-CH"/>
        </w:rPr>
        <w:t>a</w:t>
      </w:r>
      <w:proofErr w:type="gramEnd"/>
      <w:r w:rsidRPr="0018350F">
        <w:rPr>
          <w:rFonts w:ascii="Cambria" w:hAnsi="Cambria"/>
          <w:b/>
          <w:bCs/>
          <w:i/>
          <w:iCs/>
          <w:szCs w:val="28"/>
          <w:lang w:val="en-US" w:eastAsia="de-CH"/>
        </w:rPr>
        <w:t xml:space="preserve"> Systematic Review and Metaanalysis”</w:t>
      </w:r>
    </w:p>
    <w:p w14:paraId="48326500" w14:textId="5586506E" w:rsidR="00865CF6" w:rsidRPr="00CE7620" w:rsidRDefault="00865CF6" w:rsidP="00CE7620">
      <w:pPr>
        <w:suppressLineNumbers/>
        <w:spacing w:line="360" w:lineRule="auto"/>
        <w:jc w:val="center"/>
        <w:rPr>
          <w:rFonts w:ascii="Cambria" w:hAnsi="Cambria"/>
          <w:b/>
          <w:bCs/>
          <w:i/>
          <w:iCs/>
          <w:szCs w:val="28"/>
          <w:lang w:val="en-US" w:eastAsia="de-CH"/>
        </w:rPr>
      </w:pPr>
    </w:p>
    <w:p w14:paraId="5059945B" w14:textId="77777777" w:rsidR="00865CF6" w:rsidRPr="00164C0C" w:rsidRDefault="00865CF6" w:rsidP="007A3AD6">
      <w:pPr>
        <w:pStyle w:val="EndNoteBibliography"/>
        <w:rPr>
          <w:rFonts w:eastAsiaTheme="minorHAnsi"/>
          <w:color w:val="000000"/>
          <w:szCs w:val="16"/>
          <w:lang w:val="en-US" w:eastAsia="en-US"/>
        </w:rPr>
      </w:pPr>
    </w:p>
    <w:p w14:paraId="546FABDA" w14:textId="6B5306D3" w:rsidR="000B3FD7" w:rsidRPr="009D250F" w:rsidRDefault="00057A56" w:rsidP="009D250F">
      <w:pPr>
        <w:pStyle w:val="berschrift1"/>
        <w:spacing w:before="0"/>
        <w:rPr>
          <w:b/>
          <w:i/>
          <w:lang w:val="en-US"/>
        </w:rPr>
      </w:pPr>
      <w:bookmarkStart w:id="0" w:name="_Toc89876817"/>
      <w:r w:rsidRPr="009D250F">
        <w:rPr>
          <w:b/>
          <w:i/>
          <w:sz w:val="20"/>
          <w:lang w:val="en-US"/>
        </w:rPr>
        <w:t xml:space="preserve">S1. </w:t>
      </w:r>
      <w:r w:rsidR="000B3FD7" w:rsidRPr="009D250F">
        <w:rPr>
          <w:b/>
          <w:i/>
          <w:sz w:val="20"/>
          <w:lang w:val="en-US"/>
        </w:rPr>
        <w:t>Full database search strings</w:t>
      </w:r>
      <w:r w:rsidRPr="009D250F">
        <w:rPr>
          <w:b/>
          <w:i/>
          <w:sz w:val="20"/>
          <w:lang w:val="en-US"/>
        </w:rPr>
        <w:t>.</w:t>
      </w:r>
      <w:bookmarkEnd w:id="0"/>
    </w:p>
    <w:p w14:paraId="5B20B425" w14:textId="77777777" w:rsidR="000B3FD7" w:rsidRPr="000B3FD7" w:rsidRDefault="000B3FD7" w:rsidP="000B3FD7">
      <w:pPr>
        <w:rPr>
          <w:lang w:val="en-US"/>
        </w:rPr>
      </w:pPr>
    </w:p>
    <w:tbl>
      <w:tblPr>
        <w:tblW w:w="9214" w:type="dxa"/>
        <w:tblLook w:val="04A0" w:firstRow="1" w:lastRow="0" w:firstColumn="1" w:lastColumn="0" w:noHBand="0" w:noVBand="1"/>
      </w:tblPr>
      <w:tblGrid>
        <w:gridCol w:w="9214"/>
      </w:tblGrid>
      <w:tr w:rsidR="000B3FD7" w:rsidRPr="00CE7620" w14:paraId="2869EB6F" w14:textId="77777777" w:rsidTr="0098434D">
        <w:tc>
          <w:tcPr>
            <w:tcW w:w="9214" w:type="dxa"/>
            <w:shd w:val="clear" w:color="auto" w:fill="auto"/>
          </w:tcPr>
          <w:p w14:paraId="10ABC324" w14:textId="77777777" w:rsidR="000B3FD7" w:rsidRPr="00DF1696" w:rsidRDefault="000B3FD7" w:rsidP="0098434D">
            <w:pPr>
              <w:spacing w:line="276" w:lineRule="auto"/>
              <w:rPr>
                <w:rFonts w:cstheme="minorHAnsi"/>
                <w:sz w:val="20"/>
                <w:szCs w:val="22"/>
                <w:lang w:val="en-US"/>
              </w:rPr>
            </w:pPr>
            <w:r w:rsidRPr="00DF1696">
              <w:rPr>
                <w:rFonts w:cstheme="minorHAnsi"/>
                <w:sz w:val="20"/>
                <w:szCs w:val="22"/>
                <w:lang w:val="en-US"/>
              </w:rPr>
              <w:t>PubMed</w:t>
            </w:r>
          </w:p>
        </w:tc>
      </w:tr>
      <w:tr w:rsidR="000B3FD7" w:rsidRPr="007241FA" w14:paraId="480A9E39" w14:textId="77777777" w:rsidTr="00D208EE">
        <w:tc>
          <w:tcPr>
            <w:tcW w:w="9214" w:type="dxa"/>
            <w:shd w:val="clear" w:color="auto" w:fill="auto"/>
          </w:tcPr>
          <w:p w14:paraId="0279D360" w14:textId="77777777" w:rsidR="00E82814" w:rsidRPr="00DF1696" w:rsidRDefault="00E82814" w:rsidP="007B425E">
            <w:pPr>
              <w:spacing w:line="276" w:lineRule="auto"/>
              <w:jc w:val="both"/>
              <w:rPr>
                <w:rFonts w:cstheme="minorHAnsi"/>
                <w:bCs/>
                <w:sz w:val="20"/>
                <w:szCs w:val="22"/>
                <w:lang w:val="en-US"/>
              </w:rPr>
            </w:pPr>
            <w:r w:rsidRPr="00DF1696">
              <w:rPr>
                <w:rFonts w:cstheme="minorHAnsi"/>
                <w:bCs/>
                <w:sz w:val="20"/>
                <w:szCs w:val="22"/>
                <w:lang w:val="en-US"/>
              </w:rPr>
              <w:t>("aripiprazole"[</w:t>
            </w:r>
            <w:proofErr w:type="spellStart"/>
            <w:r w:rsidRPr="00DF1696">
              <w:rPr>
                <w:rFonts w:cstheme="minorHAnsi"/>
                <w:bCs/>
                <w:sz w:val="20"/>
                <w:szCs w:val="22"/>
                <w:lang w:val="en-US"/>
              </w:rPr>
              <w:t>MeSH</w:t>
            </w:r>
            <w:proofErr w:type="spellEnd"/>
            <w:r w:rsidRPr="00DF1696">
              <w:rPr>
                <w:rFonts w:cstheme="minorHAnsi"/>
                <w:bCs/>
                <w:sz w:val="20"/>
                <w:szCs w:val="22"/>
                <w:lang w:val="en-US"/>
              </w:rPr>
              <w:t xml:space="preserve"> Terms] OR "</w:t>
            </w:r>
            <w:proofErr w:type="spellStart"/>
            <w:r w:rsidRPr="00DF1696">
              <w:rPr>
                <w:rFonts w:cstheme="minorHAnsi"/>
                <w:bCs/>
                <w:sz w:val="20"/>
                <w:szCs w:val="22"/>
                <w:lang w:val="en-US"/>
              </w:rPr>
              <w:t>aripiprazol</w:t>
            </w:r>
            <w:proofErr w:type="spellEnd"/>
            <w:r w:rsidRPr="00DF1696">
              <w:rPr>
                <w:rFonts w:cstheme="minorHAnsi"/>
                <w:bCs/>
                <w:sz w:val="20"/>
                <w:szCs w:val="22"/>
                <w:lang w:val="en-US"/>
              </w:rPr>
              <w:t>*"[Text Word] OR "</w:t>
            </w:r>
            <w:proofErr w:type="spellStart"/>
            <w:r w:rsidRPr="00DF1696">
              <w:rPr>
                <w:rFonts w:cstheme="minorHAnsi"/>
                <w:bCs/>
                <w:sz w:val="20"/>
                <w:szCs w:val="22"/>
                <w:lang w:val="en-US"/>
              </w:rPr>
              <w:t>abilify</w:t>
            </w:r>
            <w:proofErr w:type="spellEnd"/>
            <w:r w:rsidRPr="00DF1696">
              <w:rPr>
                <w:rFonts w:cstheme="minorHAnsi"/>
                <w:bCs/>
                <w:sz w:val="20"/>
                <w:szCs w:val="22"/>
                <w:lang w:val="en-US"/>
              </w:rPr>
              <w:t>"[Text Word] OR "opc14597"[Text Word])</w:t>
            </w:r>
          </w:p>
          <w:p w14:paraId="16AEB962" w14:textId="77777777" w:rsidR="000B3FD7" w:rsidRPr="00DF1696" w:rsidRDefault="00E82814" w:rsidP="007B425E">
            <w:pPr>
              <w:tabs>
                <w:tab w:val="left" w:pos="3721"/>
              </w:tabs>
              <w:spacing w:line="276" w:lineRule="auto"/>
              <w:jc w:val="both"/>
              <w:rPr>
                <w:rFonts w:cstheme="minorHAnsi"/>
                <w:bCs/>
                <w:sz w:val="20"/>
                <w:szCs w:val="22"/>
                <w:lang w:val="en-US"/>
              </w:rPr>
            </w:pPr>
            <w:r w:rsidRPr="00DF1696">
              <w:rPr>
                <w:rFonts w:cstheme="minorHAnsi"/>
                <w:bCs/>
                <w:sz w:val="20"/>
                <w:szCs w:val="22"/>
                <w:lang w:val="en-US"/>
              </w:rPr>
              <w:t>AND ("serum level*"[</w:t>
            </w:r>
            <w:proofErr w:type="spellStart"/>
            <w:r w:rsidRPr="00DF1696">
              <w:rPr>
                <w:rFonts w:cstheme="minorHAnsi"/>
                <w:bCs/>
                <w:sz w:val="20"/>
                <w:szCs w:val="22"/>
                <w:lang w:val="en-US"/>
              </w:rPr>
              <w:t>tw</w:t>
            </w:r>
            <w:proofErr w:type="spellEnd"/>
            <w:r w:rsidRPr="00DF1696">
              <w:rPr>
                <w:rFonts w:cstheme="minorHAnsi"/>
                <w:bCs/>
                <w:sz w:val="20"/>
                <w:szCs w:val="22"/>
                <w:lang w:val="en-US"/>
              </w:rPr>
              <w:t>] OR "plasma level*"[</w:t>
            </w:r>
            <w:proofErr w:type="spellStart"/>
            <w:r w:rsidRPr="00DF1696">
              <w:rPr>
                <w:rFonts w:cstheme="minorHAnsi"/>
                <w:bCs/>
                <w:sz w:val="20"/>
                <w:szCs w:val="22"/>
                <w:lang w:val="en-US"/>
              </w:rPr>
              <w:t>tw</w:t>
            </w:r>
            <w:proofErr w:type="spellEnd"/>
            <w:r w:rsidRPr="00DF1696">
              <w:rPr>
                <w:rFonts w:cstheme="minorHAnsi"/>
                <w:bCs/>
                <w:sz w:val="20"/>
                <w:szCs w:val="22"/>
                <w:lang w:val="en-US"/>
              </w:rPr>
              <w:t>] OR "blood level*"[</w:t>
            </w:r>
            <w:proofErr w:type="spellStart"/>
            <w:r w:rsidRPr="00DF1696">
              <w:rPr>
                <w:rFonts w:cstheme="minorHAnsi"/>
                <w:bCs/>
                <w:sz w:val="20"/>
                <w:szCs w:val="22"/>
                <w:lang w:val="en-US"/>
              </w:rPr>
              <w:t>tw</w:t>
            </w:r>
            <w:proofErr w:type="spellEnd"/>
            <w:r w:rsidRPr="00DF1696">
              <w:rPr>
                <w:rFonts w:cstheme="minorHAnsi"/>
                <w:bCs/>
                <w:sz w:val="20"/>
                <w:szCs w:val="22"/>
                <w:lang w:val="en-US"/>
              </w:rPr>
              <w:t>] OR "drug level*"[</w:t>
            </w:r>
            <w:proofErr w:type="spellStart"/>
            <w:r w:rsidRPr="00DF1696">
              <w:rPr>
                <w:rFonts w:cstheme="minorHAnsi"/>
                <w:bCs/>
                <w:sz w:val="20"/>
                <w:szCs w:val="22"/>
                <w:lang w:val="en-US"/>
              </w:rPr>
              <w:t>tw</w:t>
            </w:r>
            <w:proofErr w:type="spellEnd"/>
            <w:r w:rsidRPr="00DF1696">
              <w:rPr>
                <w:rFonts w:cstheme="minorHAnsi"/>
                <w:bCs/>
                <w:sz w:val="20"/>
                <w:szCs w:val="22"/>
                <w:lang w:val="en-US"/>
              </w:rPr>
              <w:t>] OR "serum concentration*"[</w:t>
            </w:r>
            <w:proofErr w:type="spellStart"/>
            <w:r w:rsidRPr="00DF1696">
              <w:rPr>
                <w:rFonts w:cstheme="minorHAnsi"/>
                <w:bCs/>
                <w:sz w:val="20"/>
                <w:szCs w:val="22"/>
                <w:lang w:val="en-US"/>
              </w:rPr>
              <w:t>tw</w:t>
            </w:r>
            <w:proofErr w:type="spellEnd"/>
            <w:r w:rsidRPr="00DF1696">
              <w:rPr>
                <w:rFonts w:cstheme="minorHAnsi"/>
                <w:bCs/>
                <w:sz w:val="20"/>
                <w:szCs w:val="22"/>
                <w:lang w:val="en-US"/>
              </w:rPr>
              <w:t>] OR "plasma concentration*"[</w:t>
            </w:r>
            <w:proofErr w:type="spellStart"/>
            <w:r w:rsidRPr="00DF1696">
              <w:rPr>
                <w:rFonts w:cstheme="minorHAnsi"/>
                <w:bCs/>
                <w:sz w:val="20"/>
                <w:szCs w:val="22"/>
                <w:lang w:val="en-US"/>
              </w:rPr>
              <w:t>tw</w:t>
            </w:r>
            <w:proofErr w:type="spellEnd"/>
            <w:r w:rsidRPr="00DF1696">
              <w:rPr>
                <w:rFonts w:cstheme="minorHAnsi"/>
                <w:bCs/>
                <w:sz w:val="20"/>
                <w:szCs w:val="22"/>
                <w:lang w:val="en-US"/>
              </w:rPr>
              <w:t>] OR "blood concentration*"[</w:t>
            </w:r>
            <w:proofErr w:type="spellStart"/>
            <w:r w:rsidRPr="00DF1696">
              <w:rPr>
                <w:rFonts w:cstheme="minorHAnsi"/>
                <w:bCs/>
                <w:sz w:val="20"/>
                <w:szCs w:val="22"/>
                <w:lang w:val="en-US"/>
              </w:rPr>
              <w:t>tw</w:t>
            </w:r>
            <w:proofErr w:type="spellEnd"/>
            <w:r w:rsidRPr="00DF1696">
              <w:rPr>
                <w:rFonts w:cstheme="minorHAnsi"/>
                <w:bCs/>
                <w:sz w:val="20"/>
                <w:szCs w:val="22"/>
                <w:lang w:val="en-US"/>
              </w:rPr>
              <w:t>] OR "drug concentration*"[</w:t>
            </w:r>
            <w:proofErr w:type="spellStart"/>
            <w:r w:rsidRPr="00DF1696">
              <w:rPr>
                <w:rFonts w:cstheme="minorHAnsi"/>
                <w:bCs/>
                <w:sz w:val="20"/>
                <w:szCs w:val="22"/>
                <w:lang w:val="en-US"/>
              </w:rPr>
              <w:t>tw</w:t>
            </w:r>
            <w:proofErr w:type="spellEnd"/>
            <w:r w:rsidRPr="00DF1696">
              <w:rPr>
                <w:rFonts w:cstheme="minorHAnsi"/>
                <w:bCs/>
                <w:sz w:val="20"/>
                <w:szCs w:val="22"/>
                <w:lang w:val="en-US"/>
              </w:rPr>
              <w:t>] OR "Drug Monitoring"[Mesh] OR "drug monitor*"[</w:t>
            </w:r>
            <w:proofErr w:type="spellStart"/>
            <w:r w:rsidRPr="00DF1696">
              <w:rPr>
                <w:rFonts w:cstheme="minorHAnsi"/>
                <w:bCs/>
                <w:sz w:val="20"/>
                <w:szCs w:val="22"/>
                <w:lang w:val="en-US"/>
              </w:rPr>
              <w:t>tw</w:t>
            </w:r>
            <w:proofErr w:type="spellEnd"/>
            <w:r w:rsidRPr="00DF1696">
              <w:rPr>
                <w:rFonts w:cstheme="minorHAnsi"/>
                <w:bCs/>
                <w:sz w:val="20"/>
                <w:szCs w:val="22"/>
                <w:lang w:val="en-US"/>
              </w:rPr>
              <w:t>] OR “positron emission tomography”[</w:t>
            </w:r>
            <w:proofErr w:type="spellStart"/>
            <w:r w:rsidRPr="00DF1696">
              <w:rPr>
                <w:rFonts w:cstheme="minorHAnsi"/>
                <w:bCs/>
                <w:sz w:val="20"/>
                <w:szCs w:val="22"/>
                <w:lang w:val="en-US"/>
              </w:rPr>
              <w:t>MeSH</w:t>
            </w:r>
            <w:proofErr w:type="spellEnd"/>
            <w:r w:rsidRPr="00DF1696">
              <w:rPr>
                <w:rFonts w:cstheme="minorHAnsi"/>
                <w:bCs/>
                <w:sz w:val="20"/>
                <w:szCs w:val="22"/>
                <w:lang w:val="en-US"/>
              </w:rPr>
              <w:t xml:space="preserve"> Terms] OR "Positron Emission </w:t>
            </w:r>
            <w:proofErr w:type="spellStart"/>
            <w:r w:rsidRPr="00DF1696">
              <w:rPr>
                <w:rFonts w:cstheme="minorHAnsi"/>
                <w:bCs/>
                <w:sz w:val="20"/>
                <w:szCs w:val="22"/>
                <w:lang w:val="en-US"/>
              </w:rPr>
              <w:t>Tomogra</w:t>
            </w:r>
            <w:proofErr w:type="spellEnd"/>
            <w:r w:rsidRPr="00DF1696">
              <w:rPr>
                <w:rFonts w:cstheme="minorHAnsi"/>
                <w:bCs/>
                <w:sz w:val="20"/>
                <w:szCs w:val="22"/>
                <w:lang w:val="en-US"/>
              </w:rPr>
              <w:t>*"[</w:t>
            </w:r>
            <w:proofErr w:type="spellStart"/>
            <w:r w:rsidRPr="00DF1696">
              <w:rPr>
                <w:rFonts w:cstheme="minorHAnsi"/>
                <w:bCs/>
                <w:sz w:val="20"/>
                <w:szCs w:val="22"/>
                <w:lang w:val="en-US"/>
              </w:rPr>
              <w:t>tw</w:t>
            </w:r>
            <w:proofErr w:type="spellEnd"/>
            <w:r w:rsidRPr="00DF1696">
              <w:rPr>
                <w:rFonts w:cstheme="minorHAnsi"/>
                <w:bCs/>
                <w:sz w:val="20"/>
                <w:szCs w:val="22"/>
                <w:lang w:val="en-US"/>
              </w:rPr>
              <w:t>] OR "PET scan*"[</w:t>
            </w:r>
            <w:proofErr w:type="spellStart"/>
            <w:r w:rsidRPr="00DF1696">
              <w:rPr>
                <w:rFonts w:cstheme="minorHAnsi"/>
                <w:bCs/>
                <w:sz w:val="20"/>
                <w:szCs w:val="22"/>
                <w:lang w:val="en-US"/>
              </w:rPr>
              <w:t>tw</w:t>
            </w:r>
            <w:proofErr w:type="spellEnd"/>
            <w:r w:rsidRPr="00DF1696">
              <w:rPr>
                <w:rFonts w:cstheme="minorHAnsi"/>
                <w:bCs/>
                <w:sz w:val="20"/>
                <w:szCs w:val="22"/>
                <w:lang w:val="en-US"/>
              </w:rPr>
              <w:t>] OR "Tomography, Emission Computed, Single Photon"[Mesh] OR "Single Photon Emission*"[</w:t>
            </w:r>
            <w:proofErr w:type="spellStart"/>
            <w:r w:rsidRPr="00DF1696">
              <w:rPr>
                <w:rFonts w:cstheme="minorHAnsi"/>
                <w:bCs/>
                <w:sz w:val="20"/>
                <w:szCs w:val="22"/>
                <w:lang w:val="en-US"/>
              </w:rPr>
              <w:t>tw</w:t>
            </w:r>
            <w:proofErr w:type="spellEnd"/>
            <w:r w:rsidRPr="00DF1696">
              <w:rPr>
                <w:rFonts w:cstheme="minorHAnsi"/>
                <w:bCs/>
                <w:sz w:val="20"/>
                <w:szCs w:val="22"/>
                <w:lang w:val="en-US"/>
              </w:rPr>
              <w:t>] OR "SPECT"[</w:t>
            </w:r>
            <w:proofErr w:type="spellStart"/>
            <w:r w:rsidRPr="00DF1696">
              <w:rPr>
                <w:rFonts w:cstheme="minorHAnsi"/>
                <w:bCs/>
                <w:sz w:val="20"/>
                <w:szCs w:val="22"/>
                <w:lang w:val="en-US"/>
              </w:rPr>
              <w:t>tw</w:t>
            </w:r>
            <w:proofErr w:type="spellEnd"/>
            <w:r w:rsidRPr="00DF1696">
              <w:rPr>
                <w:rFonts w:cstheme="minorHAnsi"/>
                <w:bCs/>
                <w:sz w:val="20"/>
                <w:szCs w:val="22"/>
                <w:lang w:val="en-US"/>
              </w:rPr>
              <w:t>] OR "CAT Scan"[</w:t>
            </w:r>
            <w:proofErr w:type="spellStart"/>
            <w:r w:rsidRPr="00DF1696">
              <w:rPr>
                <w:rFonts w:cstheme="minorHAnsi"/>
                <w:bCs/>
                <w:sz w:val="20"/>
                <w:szCs w:val="22"/>
                <w:lang w:val="en-US"/>
              </w:rPr>
              <w:t>tw</w:t>
            </w:r>
            <w:proofErr w:type="spellEnd"/>
            <w:r w:rsidRPr="00DF1696">
              <w:rPr>
                <w:rFonts w:cstheme="minorHAnsi"/>
                <w:bCs/>
                <w:sz w:val="20"/>
                <w:szCs w:val="22"/>
                <w:lang w:val="en-US"/>
              </w:rPr>
              <w:t>] OR "single photon emission computed tomography computed tomography"[</w:t>
            </w:r>
            <w:proofErr w:type="spellStart"/>
            <w:r w:rsidRPr="00DF1696">
              <w:rPr>
                <w:rFonts w:cstheme="minorHAnsi"/>
                <w:bCs/>
                <w:sz w:val="20"/>
                <w:szCs w:val="22"/>
                <w:lang w:val="en-US"/>
              </w:rPr>
              <w:t>MeSH</w:t>
            </w:r>
            <w:proofErr w:type="spellEnd"/>
            <w:r w:rsidRPr="00DF1696">
              <w:rPr>
                <w:rFonts w:cstheme="minorHAnsi"/>
                <w:bCs/>
                <w:sz w:val="20"/>
                <w:szCs w:val="22"/>
                <w:lang w:val="en-US"/>
              </w:rPr>
              <w:t xml:space="preserve"> Terms]) NOT ("Animals"[</w:t>
            </w:r>
            <w:proofErr w:type="spellStart"/>
            <w:r w:rsidRPr="00DF1696">
              <w:rPr>
                <w:rFonts w:cstheme="minorHAnsi"/>
                <w:bCs/>
                <w:sz w:val="20"/>
                <w:szCs w:val="22"/>
                <w:lang w:val="en-US"/>
              </w:rPr>
              <w:t>MeSH</w:t>
            </w:r>
            <w:proofErr w:type="spellEnd"/>
            <w:r w:rsidRPr="00DF1696">
              <w:rPr>
                <w:rFonts w:cstheme="minorHAnsi"/>
                <w:bCs/>
                <w:sz w:val="20"/>
                <w:szCs w:val="22"/>
                <w:lang w:val="en-US"/>
              </w:rPr>
              <w:t xml:space="preserve"> Terms] NOT "humans"[</w:t>
            </w:r>
            <w:proofErr w:type="spellStart"/>
            <w:r w:rsidRPr="00DF1696">
              <w:rPr>
                <w:rFonts w:cstheme="minorHAnsi"/>
                <w:bCs/>
                <w:sz w:val="20"/>
                <w:szCs w:val="22"/>
                <w:lang w:val="en-US"/>
              </w:rPr>
              <w:t>MeSH</w:t>
            </w:r>
            <w:proofErr w:type="spellEnd"/>
            <w:r w:rsidRPr="00DF1696">
              <w:rPr>
                <w:rFonts w:cstheme="minorHAnsi"/>
                <w:bCs/>
                <w:sz w:val="20"/>
                <w:szCs w:val="22"/>
                <w:lang w:val="en-US"/>
              </w:rPr>
              <w:t xml:space="preserve"> Terms])</w:t>
            </w:r>
          </w:p>
        </w:tc>
      </w:tr>
      <w:tr w:rsidR="000B3FD7" w:rsidRPr="007241FA" w14:paraId="1A90810E" w14:textId="77777777" w:rsidTr="0098434D">
        <w:tc>
          <w:tcPr>
            <w:tcW w:w="9214" w:type="dxa"/>
            <w:shd w:val="clear" w:color="auto" w:fill="auto"/>
          </w:tcPr>
          <w:p w14:paraId="5A64D556" w14:textId="77777777" w:rsidR="000B3FD7" w:rsidRPr="00DF1696" w:rsidRDefault="000B3FD7" w:rsidP="007B425E">
            <w:pPr>
              <w:spacing w:line="276" w:lineRule="auto"/>
              <w:jc w:val="both"/>
              <w:rPr>
                <w:rFonts w:cstheme="minorHAnsi"/>
                <w:bCs/>
                <w:sz w:val="20"/>
                <w:szCs w:val="22"/>
                <w:lang w:val="en-US"/>
              </w:rPr>
            </w:pPr>
          </w:p>
          <w:p w14:paraId="69591BE8" w14:textId="77777777" w:rsidR="000B3FD7" w:rsidRPr="00DF1696" w:rsidRDefault="000B3FD7" w:rsidP="007B425E">
            <w:pPr>
              <w:spacing w:line="276" w:lineRule="auto"/>
              <w:jc w:val="both"/>
              <w:rPr>
                <w:rFonts w:cstheme="minorHAnsi"/>
                <w:sz w:val="20"/>
                <w:szCs w:val="22"/>
                <w:lang w:val="en-US"/>
              </w:rPr>
            </w:pPr>
            <w:r w:rsidRPr="00DF1696">
              <w:rPr>
                <w:rFonts w:cstheme="minorHAnsi"/>
                <w:sz w:val="20"/>
                <w:szCs w:val="22"/>
                <w:lang w:val="en-US"/>
              </w:rPr>
              <w:t>Web of Science Core Collection</w:t>
            </w:r>
          </w:p>
        </w:tc>
      </w:tr>
      <w:tr w:rsidR="000B3FD7" w:rsidRPr="007241FA" w14:paraId="0217EB25" w14:textId="77777777" w:rsidTr="00D208EE">
        <w:tc>
          <w:tcPr>
            <w:tcW w:w="9214" w:type="dxa"/>
            <w:shd w:val="clear" w:color="auto" w:fill="auto"/>
          </w:tcPr>
          <w:p w14:paraId="34B3AD89" w14:textId="77777777" w:rsidR="00E82814" w:rsidRPr="00DF1696" w:rsidRDefault="00E82814" w:rsidP="007B425E">
            <w:pPr>
              <w:spacing w:line="276" w:lineRule="auto"/>
              <w:jc w:val="both"/>
              <w:rPr>
                <w:rFonts w:cstheme="minorHAnsi"/>
                <w:bCs/>
                <w:sz w:val="20"/>
                <w:szCs w:val="22"/>
                <w:lang w:val="en-US"/>
              </w:rPr>
            </w:pPr>
            <w:r w:rsidRPr="00DF1696">
              <w:rPr>
                <w:rFonts w:cstheme="minorHAnsi"/>
                <w:bCs/>
                <w:sz w:val="20"/>
                <w:szCs w:val="22"/>
                <w:lang w:val="en-US"/>
              </w:rPr>
              <w:t>(TS= aripiprazole OR TS=” aripiprazole*” OR TS=</w:t>
            </w:r>
            <w:proofErr w:type="spellStart"/>
            <w:r w:rsidRPr="00DF1696">
              <w:rPr>
                <w:rFonts w:cstheme="minorHAnsi"/>
                <w:bCs/>
                <w:sz w:val="20"/>
                <w:szCs w:val="22"/>
                <w:lang w:val="en-US"/>
              </w:rPr>
              <w:t>abilify</w:t>
            </w:r>
            <w:proofErr w:type="spellEnd"/>
            <w:r w:rsidRPr="00DF1696">
              <w:rPr>
                <w:rFonts w:cstheme="minorHAnsi"/>
                <w:bCs/>
                <w:sz w:val="20"/>
                <w:szCs w:val="22"/>
                <w:lang w:val="en-US"/>
              </w:rPr>
              <w:t>) AND</w:t>
            </w:r>
          </w:p>
          <w:p w14:paraId="6C152421" w14:textId="77777777" w:rsidR="000B3FD7" w:rsidRPr="00DF1696" w:rsidRDefault="00E82814" w:rsidP="007B425E">
            <w:pPr>
              <w:spacing w:line="276" w:lineRule="auto"/>
              <w:jc w:val="both"/>
              <w:rPr>
                <w:rFonts w:cstheme="minorHAnsi"/>
                <w:bCs/>
                <w:sz w:val="20"/>
                <w:szCs w:val="22"/>
                <w:lang w:val="en-US"/>
              </w:rPr>
            </w:pPr>
            <w:r w:rsidRPr="00DF1696">
              <w:rPr>
                <w:rFonts w:cstheme="minorHAnsi"/>
                <w:bCs/>
                <w:sz w:val="20"/>
                <w:szCs w:val="22"/>
                <w:lang w:val="en-US"/>
              </w:rPr>
              <w:t xml:space="preserve">(TS =(serum NEAR/1 level*) OR TS = (plasma NEAR/1 level*) OR TS= (blood NEAR/1 level*) OR  TS=(drug NEAR/1 level*) OR TS=(serum NEAR/1 concentration*) OR TS=(plasma NEAR/1 concentration*) OR TS=(blood NEAR/1 concentration*) OR TS=(drug NEAR/1 concentration*) OR  TS=(drug NEAR/1 monitor*) OR TS=(positron NEAR/1 emission NEAR/1 </w:t>
            </w:r>
            <w:proofErr w:type="spellStart"/>
            <w:r w:rsidRPr="00DF1696">
              <w:rPr>
                <w:rFonts w:cstheme="minorHAnsi"/>
                <w:bCs/>
                <w:sz w:val="20"/>
                <w:szCs w:val="22"/>
                <w:lang w:val="en-US"/>
              </w:rPr>
              <w:t>tomogra</w:t>
            </w:r>
            <w:proofErr w:type="spellEnd"/>
            <w:r w:rsidRPr="00DF1696">
              <w:rPr>
                <w:rFonts w:cstheme="minorHAnsi"/>
                <w:bCs/>
                <w:sz w:val="20"/>
                <w:szCs w:val="22"/>
                <w:lang w:val="en-US"/>
              </w:rPr>
              <w:t>*) OR  TS=(PET NEAR/1 scan*) OR TS=(single NEAR/1 photon NEAR/1 emission*) OR TS=SPECT OR TS=(CAT NEAR/1 Scan))</w:t>
            </w:r>
          </w:p>
        </w:tc>
      </w:tr>
      <w:tr w:rsidR="000B3FD7" w:rsidRPr="00CE7620" w14:paraId="41CE7425" w14:textId="77777777" w:rsidTr="00D208EE">
        <w:tc>
          <w:tcPr>
            <w:tcW w:w="9214" w:type="dxa"/>
            <w:shd w:val="clear" w:color="auto" w:fill="auto"/>
          </w:tcPr>
          <w:p w14:paraId="6AA4A64F" w14:textId="77777777" w:rsidR="000B3FD7" w:rsidRPr="00DF1696" w:rsidRDefault="000B3FD7" w:rsidP="007B425E">
            <w:pPr>
              <w:spacing w:line="276" w:lineRule="auto"/>
              <w:jc w:val="both"/>
              <w:rPr>
                <w:rFonts w:cstheme="minorHAnsi"/>
                <w:bCs/>
                <w:sz w:val="20"/>
                <w:szCs w:val="22"/>
                <w:lang w:val="en-US"/>
              </w:rPr>
            </w:pPr>
          </w:p>
          <w:p w14:paraId="498D038F" w14:textId="77777777" w:rsidR="000B3FD7" w:rsidRPr="00DF1696" w:rsidRDefault="000B3FD7" w:rsidP="007B425E">
            <w:pPr>
              <w:spacing w:line="276" w:lineRule="auto"/>
              <w:jc w:val="both"/>
              <w:rPr>
                <w:rFonts w:cstheme="minorHAnsi"/>
                <w:sz w:val="20"/>
                <w:szCs w:val="22"/>
              </w:rPr>
            </w:pPr>
            <w:proofErr w:type="spellStart"/>
            <w:r w:rsidRPr="00DF1696">
              <w:rPr>
                <w:rFonts w:cstheme="minorHAnsi"/>
                <w:sz w:val="20"/>
                <w:szCs w:val="22"/>
              </w:rPr>
              <w:t>Cochrane</w:t>
            </w:r>
            <w:proofErr w:type="spellEnd"/>
            <w:r w:rsidRPr="00DF1696">
              <w:rPr>
                <w:rFonts w:cstheme="minorHAnsi"/>
                <w:sz w:val="20"/>
                <w:szCs w:val="22"/>
              </w:rPr>
              <w:t xml:space="preserve"> Library</w:t>
            </w:r>
          </w:p>
        </w:tc>
      </w:tr>
      <w:tr w:rsidR="000B3FD7" w:rsidRPr="007241FA" w14:paraId="1DB62F56" w14:textId="77777777" w:rsidTr="00D208EE">
        <w:tc>
          <w:tcPr>
            <w:tcW w:w="9214" w:type="dxa"/>
            <w:shd w:val="clear" w:color="auto" w:fill="auto"/>
          </w:tcPr>
          <w:p w14:paraId="284A7833" w14:textId="77777777" w:rsidR="00E82814" w:rsidRPr="00DF1696" w:rsidRDefault="00E82814" w:rsidP="007B425E">
            <w:pPr>
              <w:spacing w:line="276" w:lineRule="auto"/>
              <w:jc w:val="both"/>
              <w:rPr>
                <w:rFonts w:cstheme="minorHAnsi"/>
                <w:bCs/>
                <w:sz w:val="20"/>
                <w:szCs w:val="22"/>
                <w:lang w:val="en-US"/>
              </w:rPr>
            </w:pPr>
            <w:r w:rsidRPr="00DF1696">
              <w:rPr>
                <w:rFonts w:cstheme="minorHAnsi"/>
                <w:bCs/>
                <w:sz w:val="20"/>
                <w:szCs w:val="22"/>
                <w:lang w:val="en-US"/>
              </w:rPr>
              <w:t>("aripiprazole" OR "</w:t>
            </w:r>
            <w:proofErr w:type="spellStart"/>
            <w:r w:rsidRPr="00DF1696">
              <w:rPr>
                <w:rFonts w:cstheme="minorHAnsi"/>
                <w:bCs/>
                <w:sz w:val="20"/>
                <w:szCs w:val="22"/>
                <w:lang w:val="en-US"/>
              </w:rPr>
              <w:t>aripiprazol</w:t>
            </w:r>
            <w:proofErr w:type="spellEnd"/>
            <w:r w:rsidRPr="00DF1696">
              <w:rPr>
                <w:rFonts w:cstheme="minorHAnsi"/>
                <w:bCs/>
                <w:sz w:val="20"/>
                <w:szCs w:val="22"/>
                <w:lang w:val="en-US"/>
              </w:rPr>
              <w:t>*" OR "</w:t>
            </w:r>
            <w:proofErr w:type="spellStart"/>
            <w:r w:rsidRPr="00DF1696">
              <w:rPr>
                <w:rFonts w:cstheme="minorHAnsi"/>
                <w:bCs/>
                <w:sz w:val="20"/>
                <w:szCs w:val="22"/>
                <w:lang w:val="en-US"/>
              </w:rPr>
              <w:t>abilify</w:t>
            </w:r>
            <w:proofErr w:type="spellEnd"/>
            <w:r w:rsidRPr="00DF1696">
              <w:rPr>
                <w:rFonts w:cstheme="minorHAnsi"/>
                <w:bCs/>
                <w:sz w:val="20"/>
                <w:szCs w:val="22"/>
                <w:lang w:val="en-US"/>
              </w:rPr>
              <w:t>" OR "opc14597") AND</w:t>
            </w:r>
          </w:p>
          <w:p w14:paraId="4BF1FE50" w14:textId="77777777" w:rsidR="000B3FD7" w:rsidRPr="00DF1696" w:rsidRDefault="00E82814" w:rsidP="007B425E">
            <w:pPr>
              <w:spacing w:line="276" w:lineRule="auto"/>
              <w:jc w:val="both"/>
              <w:rPr>
                <w:rFonts w:cstheme="minorHAnsi"/>
                <w:bCs/>
                <w:sz w:val="20"/>
                <w:szCs w:val="22"/>
                <w:lang w:val="en-US"/>
              </w:rPr>
            </w:pPr>
            <w:r w:rsidRPr="00DF1696">
              <w:rPr>
                <w:rFonts w:cstheme="minorHAnsi"/>
                <w:bCs/>
                <w:sz w:val="20"/>
                <w:szCs w:val="22"/>
                <w:lang w:val="en-US"/>
              </w:rPr>
              <w:t>([</w:t>
            </w:r>
            <w:proofErr w:type="spellStart"/>
            <w:r w:rsidRPr="00DF1696">
              <w:rPr>
                <w:rFonts w:cstheme="minorHAnsi"/>
                <w:bCs/>
                <w:sz w:val="20"/>
                <w:szCs w:val="22"/>
                <w:lang w:val="en-US"/>
              </w:rPr>
              <w:t>mh</w:t>
            </w:r>
            <w:proofErr w:type="spellEnd"/>
            <w:r w:rsidRPr="00DF1696">
              <w:rPr>
                <w:rFonts w:cstheme="minorHAnsi"/>
                <w:bCs/>
                <w:sz w:val="20"/>
                <w:szCs w:val="22"/>
                <w:lang w:val="en-US"/>
              </w:rPr>
              <w:t xml:space="preserve"> "positron emission tomography"] OR [</w:t>
            </w:r>
            <w:proofErr w:type="spellStart"/>
            <w:r w:rsidRPr="00DF1696">
              <w:rPr>
                <w:rFonts w:cstheme="minorHAnsi"/>
                <w:bCs/>
                <w:sz w:val="20"/>
                <w:szCs w:val="22"/>
                <w:lang w:val="en-US"/>
              </w:rPr>
              <w:t>mh</w:t>
            </w:r>
            <w:proofErr w:type="spellEnd"/>
            <w:r w:rsidRPr="00DF1696">
              <w:rPr>
                <w:rFonts w:cstheme="minorHAnsi"/>
                <w:bCs/>
                <w:sz w:val="20"/>
                <w:szCs w:val="22"/>
                <w:lang w:val="en-US"/>
              </w:rPr>
              <w:t xml:space="preserve">  "Tomography, Emission-Computed, Single-Photon"] OR [</w:t>
            </w:r>
            <w:proofErr w:type="spellStart"/>
            <w:r w:rsidRPr="00DF1696">
              <w:rPr>
                <w:rFonts w:cstheme="minorHAnsi"/>
                <w:bCs/>
                <w:sz w:val="20"/>
                <w:szCs w:val="22"/>
                <w:lang w:val="en-US"/>
              </w:rPr>
              <w:t>mh</w:t>
            </w:r>
            <w:proofErr w:type="spellEnd"/>
            <w:r w:rsidRPr="00DF1696">
              <w:rPr>
                <w:rFonts w:cstheme="minorHAnsi"/>
                <w:bCs/>
                <w:sz w:val="20"/>
                <w:szCs w:val="22"/>
                <w:lang w:val="en-US"/>
              </w:rPr>
              <w:t xml:space="preserve"> "single photon emission computed tomography computed tomography"] OR (positron NEAR/1 emission NEAR/1 </w:t>
            </w:r>
            <w:proofErr w:type="spellStart"/>
            <w:r w:rsidRPr="00DF1696">
              <w:rPr>
                <w:rFonts w:cstheme="minorHAnsi"/>
                <w:bCs/>
                <w:sz w:val="20"/>
                <w:szCs w:val="22"/>
                <w:lang w:val="en-US"/>
              </w:rPr>
              <w:t>tomogra</w:t>
            </w:r>
            <w:proofErr w:type="spellEnd"/>
            <w:r w:rsidRPr="00DF1696">
              <w:rPr>
                <w:rFonts w:cstheme="minorHAnsi"/>
                <w:bCs/>
                <w:sz w:val="20"/>
                <w:szCs w:val="22"/>
                <w:lang w:val="en-US"/>
              </w:rPr>
              <w:t xml:space="preserve">* ) OR (PET NEAR/1 scan*) OR (tomography, emission NEAR/1 computed, single NEAR/1 photon) OR (single NEAR/1 photon NEAR/1 emission*) OR SPECT OR  (CAT NEAR/1 Scan) OR (single NEAR/1 photon NEAR/1 emission) OR (single NEAR/1 photon NEAR/1 emission NEAR/1 computed NEAR/1 tomography NEAR/1 computed NEAR/1 </w:t>
            </w:r>
            <w:proofErr w:type="spellStart"/>
            <w:r w:rsidRPr="00DF1696">
              <w:rPr>
                <w:rFonts w:cstheme="minorHAnsi"/>
                <w:bCs/>
                <w:sz w:val="20"/>
                <w:szCs w:val="22"/>
                <w:lang w:val="en-US"/>
              </w:rPr>
              <w:t>tomograph</w:t>
            </w:r>
            <w:proofErr w:type="spellEnd"/>
            <w:r w:rsidRPr="00DF1696">
              <w:rPr>
                <w:rFonts w:cstheme="minorHAnsi"/>
                <w:bCs/>
                <w:sz w:val="20"/>
                <w:szCs w:val="22"/>
                <w:lang w:val="en-US"/>
              </w:rPr>
              <w:t>*):</w:t>
            </w:r>
            <w:proofErr w:type="spellStart"/>
            <w:r w:rsidRPr="00DF1696">
              <w:rPr>
                <w:rFonts w:cstheme="minorHAnsi"/>
                <w:bCs/>
                <w:sz w:val="20"/>
                <w:szCs w:val="22"/>
                <w:lang w:val="en-US"/>
              </w:rPr>
              <w:t>ti,ab,kw</w:t>
            </w:r>
            <w:proofErr w:type="spellEnd"/>
            <w:r w:rsidRPr="00DF1696">
              <w:rPr>
                <w:rFonts w:cstheme="minorHAnsi"/>
                <w:bCs/>
                <w:sz w:val="20"/>
                <w:szCs w:val="22"/>
                <w:lang w:val="en-US"/>
              </w:rPr>
              <w:t xml:space="preserve"> OR  (drug NEAR/1 monitor*):</w:t>
            </w:r>
            <w:proofErr w:type="spellStart"/>
            <w:r w:rsidRPr="00DF1696">
              <w:rPr>
                <w:rFonts w:cstheme="minorHAnsi"/>
                <w:bCs/>
                <w:sz w:val="20"/>
                <w:szCs w:val="22"/>
                <w:lang w:val="en-US"/>
              </w:rPr>
              <w:t>ti,ab,kw</w:t>
            </w:r>
            <w:proofErr w:type="spellEnd"/>
            <w:r w:rsidRPr="00DF1696">
              <w:rPr>
                <w:rFonts w:cstheme="minorHAnsi"/>
                <w:bCs/>
                <w:sz w:val="20"/>
                <w:szCs w:val="22"/>
                <w:lang w:val="en-US"/>
              </w:rPr>
              <w:t xml:space="preserve"> OR (serum NEAR/1 level*) OR (plasma NEAR/1 level*) OR (blood NEAR/1 level*) OR (drug NEAR/1 level*) OR (serum NEAR/1 concentration*) OR (plasma NEAR/1 concentration*) OR (blood NEAR/1 concentration*) OR (drug NEAR/1 concentration*)):</w:t>
            </w:r>
            <w:proofErr w:type="spellStart"/>
            <w:r w:rsidRPr="00DF1696">
              <w:rPr>
                <w:rFonts w:cstheme="minorHAnsi"/>
                <w:bCs/>
                <w:sz w:val="20"/>
                <w:szCs w:val="22"/>
                <w:lang w:val="en-US"/>
              </w:rPr>
              <w:t>ti,ab,kw</w:t>
            </w:r>
            <w:proofErr w:type="spellEnd"/>
          </w:p>
        </w:tc>
      </w:tr>
      <w:tr w:rsidR="000B3FD7" w:rsidRPr="00CE7620" w14:paraId="030A5612" w14:textId="77777777" w:rsidTr="00D208EE">
        <w:tc>
          <w:tcPr>
            <w:tcW w:w="9214" w:type="dxa"/>
            <w:shd w:val="clear" w:color="auto" w:fill="auto"/>
          </w:tcPr>
          <w:p w14:paraId="7142BBC6" w14:textId="77777777" w:rsidR="000B3FD7" w:rsidRPr="00CE7620" w:rsidRDefault="000B3FD7" w:rsidP="007B425E">
            <w:pPr>
              <w:spacing w:line="276" w:lineRule="auto"/>
              <w:jc w:val="both"/>
              <w:rPr>
                <w:rFonts w:cstheme="minorHAnsi"/>
                <w:b/>
                <w:bCs/>
                <w:sz w:val="20"/>
                <w:szCs w:val="22"/>
                <w:lang w:val="en-US"/>
              </w:rPr>
            </w:pPr>
          </w:p>
          <w:p w14:paraId="282A8A5A" w14:textId="77777777" w:rsidR="000B3FD7" w:rsidRPr="00DF1696" w:rsidRDefault="000B3FD7" w:rsidP="007B425E">
            <w:pPr>
              <w:spacing w:line="276" w:lineRule="auto"/>
              <w:jc w:val="both"/>
              <w:rPr>
                <w:rFonts w:cstheme="minorHAnsi"/>
                <w:sz w:val="20"/>
                <w:szCs w:val="22"/>
              </w:rPr>
            </w:pPr>
            <w:proofErr w:type="spellStart"/>
            <w:r w:rsidRPr="00DF1696">
              <w:rPr>
                <w:rFonts w:cstheme="minorHAnsi"/>
                <w:sz w:val="20"/>
                <w:szCs w:val="22"/>
              </w:rPr>
              <w:t>PsycINFO</w:t>
            </w:r>
            <w:proofErr w:type="spellEnd"/>
          </w:p>
        </w:tc>
      </w:tr>
      <w:tr w:rsidR="000B3FD7" w:rsidRPr="007241FA" w14:paraId="6B579801" w14:textId="77777777" w:rsidTr="00D208EE">
        <w:tc>
          <w:tcPr>
            <w:tcW w:w="9214" w:type="dxa"/>
            <w:shd w:val="clear" w:color="auto" w:fill="auto"/>
          </w:tcPr>
          <w:p w14:paraId="3E94ACEF" w14:textId="77777777" w:rsidR="00E82814" w:rsidRPr="00DF1696" w:rsidRDefault="00E82814" w:rsidP="007B425E">
            <w:pPr>
              <w:spacing w:line="276" w:lineRule="auto"/>
              <w:jc w:val="both"/>
              <w:rPr>
                <w:rFonts w:cstheme="minorHAnsi"/>
                <w:bCs/>
                <w:sz w:val="20"/>
                <w:szCs w:val="22"/>
                <w:lang w:val="en-US"/>
              </w:rPr>
            </w:pPr>
            <w:r w:rsidRPr="00DF1696">
              <w:rPr>
                <w:rFonts w:cstheme="minorHAnsi"/>
                <w:sz w:val="20"/>
                <w:szCs w:val="22"/>
                <w:lang w:val="en-US"/>
              </w:rPr>
              <w:t>(</w:t>
            </w:r>
            <w:r w:rsidRPr="00DF1696">
              <w:rPr>
                <w:rFonts w:cstheme="minorHAnsi"/>
                <w:bCs/>
                <w:sz w:val="20"/>
                <w:szCs w:val="22"/>
                <w:lang w:val="en-US"/>
              </w:rPr>
              <w:t>"aripiprazole" OR "</w:t>
            </w:r>
            <w:proofErr w:type="spellStart"/>
            <w:r w:rsidRPr="00DF1696">
              <w:rPr>
                <w:rFonts w:cstheme="minorHAnsi"/>
                <w:bCs/>
                <w:sz w:val="20"/>
                <w:szCs w:val="22"/>
                <w:lang w:val="en-US"/>
              </w:rPr>
              <w:t>aripiprazol</w:t>
            </w:r>
            <w:proofErr w:type="spellEnd"/>
            <w:r w:rsidRPr="00DF1696">
              <w:rPr>
                <w:rFonts w:cstheme="minorHAnsi"/>
                <w:bCs/>
                <w:sz w:val="20"/>
                <w:szCs w:val="22"/>
                <w:lang w:val="en-US"/>
              </w:rPr>
              <w:t>*" OR "</w:t>
            </w:r>
            <w:proofErr w:type="spellStart"/>
            <w:r w:rsidRPr="00DF1696">
              <w:rPr>
                <w:rFonts w:cstheme="minorHAnsi"/>
                <w:bCs/>
                <w:sz w:val="20"/>
                <w:szCs w:val="22"/>
                <w:lang w:val="en-US"/>
              </w:rPr>
              <w:t>abilify</w:t>
            </w:r>
            <w:proofErr w:type="spellEnd"/>
            <w:r w:rsidRPr="00DF1696">
              <w:rPr>
                <w:rFonts w:cstheme="minorHAnsi"/>
                <w:bCs/>
                <w:sz w:val="20"/>
                <w:szCs w:val="22"/>
                <w:lang w:val="en-US"/>
              </w:rPr>
              <w:t xml:space="preserve">" OR "opc14597") </w:t>
            </w:r>
          </w:p>
          <w:p w14:paraId="6E864AD3" w14:textId="77777777" w:rsidR="000B3FD7" w:rsidRPr="00DF1696" w:rsidRDefault="00E82814" w:rsidP="007B425E">
            <w:pPr>
              <w:spacing w:line="276" w:lineRule="auto"/>
              <w:jc w:val="both"/>
              <w:rPr>
                <w:rFonts w:cstheme="minorHAnsi"/>
                <w:bCs/>
                <w:sz w:val="20"/>
                <w:szCs w:val="22"/>
                <w:lang w:val="en-US"/>
              </w:rPr>
            </w:pPr>
            <w:r w:rsidRPr="00DF1696">
              <w:rPr>
                <w:rFonts w:cstheme="minorHAnsi"/>
                <w:bCs/>
                <w:sz w:val="20"/>
                <w:szCs w:val="22"/>
                <w:lang w:val="en-US"/>
              </w:rPr>
              <w:t xml:space="preserve">AND (MA "positron emission tomography" OR "positron emission </w:t>
            </w:r>
            <w:proofErr w:type="spellStart"/>
            <w:r w:rsidRPr="00DF1696">
              <w:rPr>
                <w:rFonts w:cstheme="minorHAnsi"/>
                <w:bCs/>
                <w:sz w:val="20"/>
                <w:szCs w:val="22"/>
                <w:lang w:val="en-US"/>
              </w:rPr>
              <w:t>tomogra</w:t>
            </w:r>
            <w:proofErr w:type="spellEnd"/>
            <w:r w:rsidRPr="00DF1696">
              <w:rPr>
                <w:rFonts w:cstheme="minorHAnsi"/>
                <w:bCs/>
                <w:sz w:val="20"/>
                <w:szCs w:val="22"/>
                <w:lang w:val="en-US"/>
              </w:rPr>
              <w:t>*" OR "pet scan*" OR MA "tomography, emission computed, single photon" OR "single photon emission*" OR "SPECT" OR "CAT Scan" OR MA "single photon emission computed tomography computed tomography" OR MA "Drug Monitoring" OR "Drug Monitoring" OR "serum level*" OR "plasma level*" OR "blood level*" OR “drug level*" OR "serum concentration*" OR "plasma concentration*" OR "blood concentration*" OR “drug concentration*") NOT (MA "Animals" NOT MA "humans") </w:t>
            </w:r>
          </w:p>
          <w:p w14:paraId="57C456E7" w14:textId="77777777" w:rsidR="00057A56" w:rsidRDefault="00057A56" w:rsidP="007B425E">
            <w:pPr>
              <w:spacing w:line="276" w:lineRule="auto"/>
              <w:jc w:val="both"/>
              <w:rPr>
                <w:rFonts w:cstheme="minorHAnsi"/>
                <w:b/>
                <w:bCs/>
                <w:sz w:val="20"/>
                <w:szCs w:val="22"/>
                <w:lang w:val="en-US"/>
              </w:rPr>
            </w:pPr>
          </w:p>
          <w:p w14:paraId="1724D901" w14:textId="77777777" w:rsidR="002C1560" w:rsidRDefault="002C1560" w:rsidP="007B425E">
            <w:pPr>
              <w:spacing w:line="276" w:lineRule="auto"/>
              <w:jc w:val="both"/>
              <w:rPr>
                <w:rFonts w:cstheme="minorHAnsi"/>
                <w:b/>
                <w:bCs/>
                <w:sz w:val="20"/>
                <w:szCs w:val="22"/>
                <w:lang w:val="en-US"/>
              </w:rPr>
            </w:pPr>
          </w:p>
          <w:p w14:paraId="7BA5ADA3" w14:textId="77777777" w:rsidR="002C1560" w:rsidRDefault="002C1560" w:rsidP="007B425E">
            <w:pPr>
              <w:spacing w:line="276" w:lineRule="auto"/>
              <w:jc w:val="both"/>
              <w:rPr>
                <w:rFonts w:cstheme="minorHAnsi"/>
                <w:b/>
                <w:bCs/>
                <w:sz w:val="20"/>
                <w:szCs w:val="22"/>
                <w:lang w:val="en-US"/>
              </w:rPr>
            </w:pPr>
          </w:p>
          <w:p w14:paraId="6D6CE1C1" w14:textId="236DF6F1" w:rsidR="002C1560" w:rsidRDefault="002C1560" w:rsidP="002C1560">
            <w:pPr>
              <w:rPr>
                <w:rFonts w:ascii="Arial" w:hAnsi="Arial" w:cs="Arial"/>
                <w:b/>
                <w:i/>
                <w:sz w:val="18"/>
                <w:lang w:val="en-US"/>
              </w:rPr>
            </w:pPr>
          </w:p>
          <w:p w14:paraId="051D8AF9" w14:textId="77777777" w:rsidR="002C1560" w:rsidRDefault="002C1560" w:rsidP="002C1560">
            <w:pPr>
              <w:rPr>
                <w:rFonts w:ascii="Arial" w:hAnsi="Arial" w:cs="Arial"/>
                <w:b/>
                <w:i/>
                <w:sz w:val="18"/>
                <w:lang w:val="en-US"/>
              </w:rPr>
            </w:pPr>
          </w:p>
          <w:p w14:paraId="4BAF086C" w14:textId="7040F0F0" w:rsidR="002C1560" w:rsidRPr="00777265" w:rsidRDefault="00C23F3D" w:rsidP="002C1560">
            <w:pPr>
              <w:rPr>
                <w:rFonts w:eastAsiaTheme="majorEastAsia" w:cstheme="majorBidi"/>
                <w:b/>
                <w:i/>
                <w:sz w:val="20"/>
                <w:szCs w:val="32"/>
                <w:lang w:val="en-US"/>
              </w:rPr>
            </w:pPr>
            <w:r w:rsidRPr="00777265">
              <w:rPr>
                <w:rFonts w:eastAsiaTheme="majorEastAsia" w:cstheme="majorBidi"/>
                <w:b/>
                <w:i/>
                <w:sz w:val="20"/>
                <w:szCs w:val="32"/>
                <w:lang w:val="en-US"/>
              </w:rPr>
              <w:t>Table S2</w:t>
            </w:r>
            <w:r w:rsidR="002C1560" w:rsidRPr="00777265">
              <w:rPr>
                <w:rFonts w:eastAsiaTheme="majorEastAsia" w:cstheme="majorBidi"/>
                <w:b/>
                <w:i/>
                <w:sz w:val="20"/>
                <w:szCs w:val="32"/>
                <w:lang w:val="en-US"/>
              </w:rPr>
              <w:t xml:space="preserve">. </w:t>
            </w:r>
            <w:bookmarkStart w:id="1" w:name="_Toc77703912"/>
            <w:r w:rsidR="002C1560" w:rsidRPr="00777265">
              <w:rPr>
                <w:rFonts w:eastAsiaTheme="majorEastAsia" w:cstheme="majorBidi"/>
                <w:b/>
                <w:i/>
                <w:sz w:val="20"/>
                <w:szCs w:val="32"/>
                <w:lang w:val="en-US"/>
              </w:rPr>
              <w:t>Inclusion and exclusion criteria for study eligibility</w:t>
            </w:r>
            <w:bookmarkEnd w:id="1"/>
            <w:r w:rsidR="002C1560" w:rsidRPr="00777265">
              <w:rPr>
                <w:rFonts w:eastAsiaTheme="majorEastAsia" w:cstheme="majorBidi"/>
                <w:b/>
                <w:i/>
                <w:sz w:val="20"/>
                <w:szCs w:val="32"/>
                <w:lang w:val="en-US"/>
              </w:rPr>
              <w:t xml:space="preserve"> (PICOS).</w:t>
            </w:r>
          </w:p>
          <w:p w14:paraId="14E2FD5D" w14:textId="77777777" w:rsidR="002C1560" w:rsidRDefault="002C1560" w:rsidP="002C1560">
            <w:pPr>
              <w:spacing w:line="360" w:lineRule="auto"/>
              <w:rPr>
                <w:rFonts w:ascii="Arial" w:hAnsi="Arial" w:cs="Arial"/>
                <w:b/>
                <w:sz w:val="18"/>
                <w:lang w:val="en-US"/>
              </w:rPr>
            </w:pPr>
          </w:p>
          <w:tbl>
            <w:tblPr>
              <w:tblStyle w:val="Listentabelle1hellAkzent3"/>
              <w:tblW w:w="8495" w:type="dxa"/>
              <w:tblBorders>
                <w:insideH w:val="single" w:sz="4" w:space="0" w:color="auto"/>
              </w:tblBorders>
              <w:tblLook w:val="04A0" w:firstRow="1" w:lastRow="0" w:firstColumn="1" w:lastColumn="0" w:noHBand="0" w:noVBand="1"/>
            </w:tblPr>
            <w:tblGrid>
              <w:gridCol w:w="1312"/>
              <w:gridCol w:w="3542"/>
              <w:gridCol w:w="3641"/>
            </w:tblGrid>
            <w:tr w:rsidR="002C1560" w:rsidRPr="00A2139A" w14:paraId="2F83BCBA" w14:textId="77777777" w:rsidTr="002C1560">
              <w:trPr>
                <w:cnfStyle w:val="100000000000" w:firstRow="1" w:lastRow="0" w:firstColumn="0" w:lastColumn="0" w:oddVBand="0" w:evenVBand="0" w:oddHBand="0"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312" w:type="dxa"/>
                  <w:tcBorders>
                    <w:bottom w:val="none" w:sz="0" w:space="0" w:color="auto"/>
                  </w:tcBorders>
                </w:tcPr>
                <w:p w14:paraId="631EA25D" w14:textId="77777777" w:rsidR="002C1560" w:rsidRPr="00A2139A" w:rsidRDefault="002C1560" w:rsidP="002C1560">
                  <w:pPr>
                    <w:spacing w:line="276" w:lineRule="auto"/>
                    <w:jc w:val="both"/>
                    <w:rPr>
                      <w:rFonts w:cstheme="minorHAnsi"/>
                      <w:sz w:val="18"/>
                      <w:lang w:val="en-US"/>
                    </w:rPr>
                  </w:pPr>
                </w:p>
              </w:tc>
              <w:tc>
                <w:tcPr>
                  <w:tcW w:w="3542" w:type="dxa"/>
                  <w:tcBorders>
                    <w:bottom w:val="none" w:sz="0" w:space="0" w:color="auto"/>
                  </w:tcBorders>
                  <w:hideMark/>
                </w:tcPr>
                <w:p w14:paraId="2947B1DD" w14:textId="77777777" w:rsidR="002C1560" w:rsidRPr="00A2139A" w:rsidRDefault="002C1560" w:rsidP="002C1560">
                  <w:pPr>
                    <w:spacing w:line="276" w:lineRule="auto"/>
                    <w:jc w:val="both"/>
                    <w:cnfStyle w:val="100000000000" w:firstRow="1" w:lastRow="0" w:firstColumn="0" w:lastColumn="0" w:oddVBand="0" w:evenVBand="0" w:oddHBand="0" w:evenHBand="0" w:firstRowFirstColumn="0" w:firstRowLastColumn="0" w:lastRowFirstColumn="0" w:lastRowLastColumn="0"/>
                    <w:rPr>
                      <w:rFonts w:cstheme="minorHAnsi"/>
                      <w:sz w:val="18"/>
                    </w:rPr>
                  </w:pPr>
                  <w:proofErr w:type="spellStart"/>
                  <w:r w:rsidRPr="00A2139A">
                    <w:rPr>
                      <w:rFonts w:cstheme="minorHAnsi"/>
                      <w:sz w:val="18"/>
                    </w:rPr>
                    <w:t>Inclusion</w:t>
                  </w:r>
                  <w:proofErr w:type="spellEnd"/>
                  <w:r w:rsidRPr="00A2139A">
                    <w:rPr>
                      <w:rFonts w:cstheme="minorHAnsi"/>
                      <w:sz w:val="18"/>
                    </w:rPr>
                    <w:t xml:space="preserve"> </w:t>
                  </w:r>
                  <w:proofErr w:type="spellStart"/>
                  <w:r w:rsidRPr="00A2139A">
                    <w:rPr>
                      <w:rFonts w:cstheme="minorHAnsi"/>
                      <w:sz w:val="18"/>
                    </w:rPr>
                    <w:t>criteria</w:t>
                  </w:r>
                  <w:proofErr w:type="spellEnd"/>
                </w:p>
              </w:tc>
              <w:tc>
                <w:tcPr>
                  <w:tcW w:w="3641" w:type="dxa"/>
                  <w:tcBorders>
                    <w:bottom w:val="none" w:sz="0" w:space="0" w:color="auto"/>
                  </w:tcBorders>
                  <w:hideMark/>
                </w:tcPr>
                <w:p w14:paraId="3E7F2A3A" w14:textId="77777777" w:rsidR="002C1560" w:rsidRPr="00A2139A" w:rsidRDefault="002C1560" w:rsidP="002C1560">
                  <w:pPr>
                    <w:spacing w:line="276" w:lineRule="auto"/>
                    <w:jc w:val="both"/>
                    <w:cnfStyle w:val="100000000000" w:firstRow="1" w:lastRow="0" w:firstColumn="0" w:lastColumn="0" w:oddVBand="0" w:evenVBand="0" w:oddHBand="0" w:evenHBand="0" w:firstRowFirstColumn="0" w:firstRowLastColumn="0" w:lastRowFirstColumn="0" w:lastRowLastColumn="0"/>
                    <w:rPr>
                      <w:rFonts w:cstheme="minorHAnsi"/>
                      <w:sz w:val="18"/>
                    </w:rPr>
                  </w:pPr>
                  <w:proofErr w:type="spellStart"/>
                  <w:r w:rsidRPr="00A2139A">
                    <w:rPr>
                      <w:rFonts w:cstheme="minorHAnsi"/>
                      <w:sz w:val="18"/>
                    </w:rPr>
                    <w:t>Exclusion</w:t>
                  </w:r>
                  <w:proofErr w:type="spellEnd"/>
                  <w:r w:rsidRPr="00A2139A">
                    <w:rPr>
                      <w:rFonts w:cstheme="minorHAnsi"/>
                      <w:sz w:val="18"/>
                    </w:rPr>
                    <w:t xml:space="preserve"> </w:t>
                  </w:r>
                  <w:proofErr w:type="spellStart"/>
                  <w:r w:rsidRPr="00A2139A">
                    <w:rPr>
                      <w:rFonts w:cstheme="minorHAnsi"/>
                      <w:sz w:val="18"/>
                    </w:rPr>
                    <w:t>criteria</w:t>
                  </w:r>
                  <w:proofErr w:type="spellEnd"/>
                </w:p>
              </w:tc>
            </w:tr>
            <w:tr w:rsidR="002C1560" w:rsidRPr="007241FA" w14:paraId="32DE5947" w14:textId="77777777" w:rsidTr="002C1560">
              <w:trPr>
                <w:cnfStyle w:val="000000100000" w:firstRow="0" w:lastRow="0" w:firstColumn="0" w:lastColumn="0" w:oddVBand="0" w:evenVBand="0" w:oddHBand="1" w:evenHBand="0" w:firstRowFirstColumn="0" w:firstRowLastColumn="0" w:lastRowFirstColumn="0" w:lastRowLastColumn="0"/>
                <w:trHeight w:val="1836"/>
              </w:trPr>
              <w:tc>
                <w:tcPr>
                  <w:cnfStyle w:val="001000000000" w:firstRow="0" w:lastRow="0" w:firstColumn="1" w:lastColumn="0" w:oddVBand="0" w:evenVBand="0" w:oddHBand="0" w:evenHBand="0" w:firstRowFirstColumn="0" w:firstRowLastColumn="0" w:lastRowFirstColumn="0" w:lastRowLastColumn="0"/>
                  <w:tcW w:w="1312" w:type="dxa"/>
                </w:tcPr>
                <w:p w14:paraId="6BEBF440" w14:textId="77777777" w:rsidR="002C1560" w:rsidRPr="00A2139A" w:rsidRDefault="002C1560" w:rsidP="002C1560">
                  <w:pPr>
                    <w:spacing w:line="276" w:lineRule="auto"/>
                    <w:ind w:right="-110"/>
                    <w:jc w:val="both"/>
                    <w:rPr>
                      <w:rFonts w:cstheme="minorHAnsi"/>
                      <w:sz w:val="18"/>
                    </w:rPr>
                  </w:pPr>
                  <w:r w:rsidRPr="00A2139A">
                    <w:rPr>
                      <w:rFonts w:cstheme="minorHAnsi"/>
                      <w:sz w:val="18"/>
                    </w:rPr>
                    <w:t>Population</w:t>
                  </w:r>
                </w:p>
              </w:tc>
              <w:tc>
                <w:tcPr>
                  <w:tcW w:w="3542" w:type="dxa"/>
                  <w:hideMark/>
                </w:tcPr>
                <w:p w14:paraId="56061C6E" w14:textId="77777777" w:rsidR="002C1560" w:rsidRPr="00A2139A" w:rsidRDefault="002C1560" w:rsidP="002C1560">
                  <w:pPr>
                    <w:numPr>
                      <w:ilvl w:val="0"/>
                      <w:numId w:val="10"/>
                    </w:numPr>
                    <w:spacing w:line="276" w:lineRule="auto"/>
                    <w:ind w:right="-110"/>
                    <w:contextualSpacing/>
                    <w:cnfStyle w:val="000000100000" w:firstRow="0" w:lastRow="0" w:firstColumn="0" w:lastColumn="0" w:oddVBand="0" w:evenVBand="0" w:oddHBand="1" w:evenHBand="0" w:firstRowFirstColumn="0" w:firstRowLastColumn="0" w:lastRowFirstColumn="0" w:lastRowLastColumn="0"/>
                    <w:rPr>
                      <w:rFonts w:cstheme="minorHAnsi"/>
                      <w:b/>
                      <w:bCs/>
                      <w:sz w:val="18"/>
                      <w:szCs w:val="22"/>
                      <w:lang w:val="en-US"/>
                    </w:rPr>
                  </w:pPr>
                  <w:r w:rsidRPr="00A2139A">
                    <w:rPr>
                      <w:rFonts w:cstheme="minorHAnsi"/>
                      <w:bCs/>
                      <w:sz w:val="18"/>
                      <w:szCs w:val="22"/>
                      <w:lang w:val="en-US"/>
                    </w:rPr>
                    <w:t xml:space="preserve">Psychiatric patients treated with </w:t>
                  </w:r>
                  <w:proofErr w:type="spellStart"/>
                  <w:r w:rsidRPr="00A2139A">
                    <w:rPr>
                      <w:rFonts w:cstheme="minorHAnsi"/>
                      <w:bCs/>
                      <w:sz w:val="18"/>
                      <w:szCs w:val="22"/>
                      <w:lang w:val="en-US"/>
                    </w:rPr>
                    <w:t>aripiprazole</w:t>
                  </w:r>
                  <w:r w:rsidRPr="00A2139A">
                    <w:rPr>
                      <w:rFonts w:cstheme="minorHAnsi"/>
                      <w:sz w:val="18"/>
                      <w:szCs w:val="22"/>
                      <w:vertAlign w:val="superscript"/>
                      <w:lang w:val="en-US"/>
                    </w:rPr>
                    <w:t>B</w:t>
                  </w:r>
                  <w:proofErr w:type="spellEnd"/>
                </w:p>
                <w:p w14:paraId="437D986E" w14:textId="77777777" w:rsidR="002C1560" w:rsidRPr="00A2139A" w:rsidRDefault="002C1560" w:rsidP="002C1560">
                  <w:pPr>
                    <w:numPr>
                      <w:ilvl w:val="0"/>
                      <w:numId w:val="10"/>
                    </w:numPr>
                    <w:spacing w:line="276" w:lineRule="auto"/>
                    <w:ind w:right="-110"/>
                    <w:contextualSpacing/>
                    <w:cnfStyle w:val="000000100000" w:firstRow="0" w:lastRow="0" w:firstColumn="0" w:lastColumn="0" w:oddVBand="0" w:evenVBand="0" w:oddHBand="1" w:evenHBand="0" w:firstRowFirstColumn="0" w:firstRowLastColumn="0" w:lastRowFirstColumn="0" w:lastRowLastColumn="0"/>
                    <w:rPr>
                      <w:rFonts w:cstheme="minorHAnsi"/>
                      <w:sz w:val="18"/>
                      <w:szCs w:val="22"/>
                      <w:lang w:val="en-US"/>
                    </w:rPr>
                  </w:pPr>
                  <w:r w:rsidRPr="00A2139A">
                    <w:rPr>
                      <w:rFonts w:cstheme="minorHAnsi"/>
                      <w:sz w:val="18"/>
                      <w:szCs w:val="22"/>
                      <w:lang w:val="en-US"/>
                    </w:rPr>
                    <w:t xml:space="preserve">Indications for treatment is schizophrenia or related disorders or bipolar </w:t>
                  </w:r>
                  <w:proofErr w:type="spellStart"/>
                  <w:r w:rsidRPr="00A2139A">
                    <w:rPr>
                      <w:rFonts w:cstheme="minorHAnsi"/>
                      <w:sz w:val="18"/>
                      <w:szCs w:val="22"/>
                      <w:lang w:val="en-US"/>
                    </w:rPr>
                    <w:t>disorder</w:t>
                  </w:r>
                  <w:r w:rsidRPr="00A2139A">
                    <w:rPr>
                      <w:rFonts w:cstheme="minorHAnsi"/>
                      <w:sz w:val="18"/>
                      <w:szCs w:val="22"/>
                      <w:vertAlign w:val="superscript"/>
                      <w:lang w:val="en-US"/>
                    </w:rPr>
                    <w:t>B</w:t>
                  </w:r>
                  <w:proofErr w:type="spellEnd"/>
                </w:p>
              </w:tc>
              <w:tc>
                <w:tcPr>
                  <w:tcW w:w="3641" w:type="dxa"/>
                  <w:hideMark/>
                </w:tcPr>
                <w:p w14:paraId="444D8017" w14:textId="77777777" w:rsidR="002C1560" w:rsidRPr="00A2139A" w:rsidRDefault="002C1560" w:rsidP="002C1560">
                  <w:pPr>
                    <w:numPr>
                      <w:ilvl w:val="0"/>
                      <w:numId w:val="12"/>
                    </w:numPr>
                    <w:spacing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22"/>
                      <w:lang w:val="en-US"/>
                    </w:rPr>
                  </w:pPr>
                  <w:r w:rsidRPr="00A2139A">
                    <w:rPr>
                      <w:rFonts w:cstheme="minorHAnsi"/>
                      <w:sz w:val="18"/>
                      <w:szCs w:val="22"/>
                      <w:lang w:val="en-US"/>
                    </w:rPr>
                    <w:t xml:space="preserve">Non-human subjects </w:t>
                  </w:r>
                </w:p>
                <w:p w14:paraId="6C37BACF" w14:textId="77777777" w:rsidR="002C1560" w:rsidRPr="00A2139A" w:rsidRDefault="002C1560" w:rsidP="002C1560">
                  <w:pPr>
                    <w:numPr>
                      <w:ilvl w:val="0"/>
                      <w:numId w:val="12"/>
                    </w:numPr>
                    <w:spacing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22"/>
                      <w:lang w:val="en-US"/>
                    </w:rPr>
                  </w:pPr>
                  <w:r w:rsidRPr="00A2139A">
                    <w:rPr>
                      <w:rFonts w:cstheme="minorHAnsi"/>
                      <w:sz w:val="18"/>
                      <w:szCs w:val="22"/>
                      <w:lang w:val="en-US"/>
                    </w:rPr>
                    <w:t xml:space="preserve">Healthy volunteers, non-psychiatric </w:t>
                  </w:r>
                  <w:proofErr w:type="spellStart"/>
                  <w:r w:rsidRPr="00A2139A">
                    <w:rPr>
                      <w:rFonts w:cstheme="minorHAnsi"/>
                      <w:sz w:val="18"/>
                      <w:szCs w:val="22"/>
                      <w:lang w:val="en-US"/>
                    </w:rPr>
                    <w:t>patients</w:t>
                  </w:r>
                  <w:r w:rsidRPr="00A2139A">
                    <w:rPr>
                      <w:rFonts w:cstheme="minorHAnsi"/>
                      <w:sz w:val="18"/>
                      <w:szCs w:val="22"/>
                      <w:vertAlign w:val="superscript"/>
                      <w:lang w:val="en-US"/>
                    </w:rPr>
                    <w:t>B</w:t>
                  </w:r>
                  <w:proofErr w:type="spellEnd"/>
                </w:p>
                <w:p w14:paraId="310689D7" w14:textId="77777777" w:rsidR="002C1560" w:rsidRPr="00A2139A" w:rsidRDefault="002C1560" w:rsidP="002C1560">
                  <w:pPr>
                    <w:numPr>
                      <w:ilvl w:val="0"/>
                      <w:numId w:val="12"/>
                    </w:numPr>
                    <w:spacing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22"/>
                    </w:rPr>
                  </w:pPr>
                  <w:proofErr w:type="spellStart"/>
                  <w:r w:rsidRPr="00A2139A">
                    <w:rPr>
                      <w:rFonts w:cstheme="minorHAnsi"/>
                      <w:sz w:val="18"/>
                      <w:szCs w:val="22"/>
                    </w:rPr>
                    <w:t>Postmortem</w:t>
                  </w:r>
                  <w:proofErr w:type="spellEnd"/>
                  <w:r w:rsidRPr="00A2139A">
                    <w:rPr>
                      <w:rFonts w:cstheme="minorHAnsi"/>
                      <w:sz w:val="18"/>
                      <w:szCs w:val="22"/>
                    </w:rPr>
                    <w:t xml:space="preserve"> </w:t>
                  </w:r>
                  <w:proofErr w:type="spellStart"/>
                  <w:r w:rsidRPr="00A2139A">
                    <w:rPr>
                      <w:rFonts w:cstheme="minorHAnsi"/>
                      <w:sz w:val="18"/>
                      <w:szCs w:val="22"/>
                    </w:rPr>
                    <w:t>studies</w:t>
                  </w:r>
                  <w:proofErr w:type="spellEnd"/>
                </w:p>
                <w:p w14:paraId="62E2D3A5" w14:textId="77777777" w:rsidR="002C1560" w:rsidRPr="00A2139A" w:rsidRDefault="002C1560" w:rsidP="002C1560">
                  <w:pPr>
                    <w:numPr>
                      <w:ilvl w:val="0"/>
                      <w:numId w:val="12"/>
                    </w:numPr>
                    <w:spacing w:line="276" w:lineRule="auto"/>
                    <w:contextualSpacing/>
                    <w:cnfStyle w:val="000000100000" w:firstRow="0" w:lastRow="0" w:firstColumn="0" w:lastColumn="0" w:oddVBand="0" w:evenVBand="0" w:oddHBand="1" w:evenHBand="0" w:firstRowFirstColumn="0" w:firstRowLastColumn="0" w:lastRowFirstColumn="0" w:lastRowLastColumn="0"/>
                    <w:rPr>
                      <w:rFonts w:cstheme="minorHAnsi"/>
                      <w:sz w:val="18"/>
                      <w:szCs w:val="22"/>
                      <w:lang w:val="en-US"/>
                    </w:rPr>
                  </w:pPr>
                  <w:r w:rsidRPr="00A2139A">
                    <w:rPr>
                      <w:rFonts w:cstheme="minorHAnsi"/>
                      <w:sz w:val="18"/>
                      <w:szCs w:val="22"/>
                      <w:lang w:val="en-US"/>
                    </w:rPr>
                    <w:t>Maternal use during pregnancy or lactation</w:t>
                  </w:r>
                </w:p>
              </w:tc>
            </w:tr>
            <w:tr w:rsidR="002C1560" w:rsidRPr="007241FA" w14:paraId="39752E88" w14:textId="77777777" w:rsidTr="002C1560">
              <w:trPr>
                <w:trHeight w:val="26"/>
              </w:trPr>
              <w:tc>
                <w:tcPr>
                  <w:cnfStyle w:val="001000000000" w:firstRow="0" w:lastRow="0" w:firstColumn="1" w:lastColumn="0" w:oddVBand="0" w:evenVBand="0" w:oddHBand="0" w:evenHBand="0" w:firstRowFirstColumn="0" w:firstRowLastColumn="0" w:lastRowFirstColumn="0" w:lastRowLastColumn="0"/>
                  <w:tcW w:w="1312" w:type="dxa"/>
                </w:tcPr>
                <w:p w14:paraId="1713C7B2" w14:textId="77777777" w:rsidR="002C1560" w:rsidRPr="00A2139A" w:rsidRDefault="002C1560" w:rsidP="002C1560">
                  <w:pPr>
                    <w:spacing w:line="276" w:lineRule="auto"/>
                    <w:ind w:right="-110"/>
                    <w:jc w:val="both"/>
                    <w:rPr>
                      <w:rFonts w:cstheme="minorHAnsi"/>
                      <w:sz w:val="18"/>
                    </w:rPr>
                  </w:pPr>
                  <w:r w:rsidRPr="00A2139A">
                    <w:rPr>
                      <w:rFonts w:cstheme="minorHAnsi"/>
                      <w:sz w:val="18"/>
                    </w:rPr>
                    <w:t>Intervention</w:t>
                  </w:r>
                </w:p>
              </w:tc>
              <w:tc>
                <w:tcPr>
                  <w:tcW w:w="3542" w:type="dxa"/>
                </w:tcPr>
                <w:p w14:paraId="6CE0B567" w14:textId="77777777" w:rsidR="002C1560" w:rsidRPr="00A2139A" w:rsidRDefault="002C1560" w:rsidP="002C1560">
                  <w:pPr>
                    <w:numPr>
                      <w:ilvl w:val="0"/>
                      <w:numId w:val="10"/>
                    </w:numPr>
                    <w:spacing w:line="276" w:lineRule="auto"/>
                    <w:ind w:right="-110"/>
                    <w:contextualSpacing/>
                    <w:cnfStyle w:val="000000000000" w:firstRow="0" w:lastRow="0" w:firstColumn="0" w:lastColumn="0" w:oddVBand="0" w:evenVBand="0" w:oddHBand="0" w:evenHBand="0" w:firstRowFirstColumn="0" w:firstRowLastColumn="0" w:lastRowFirstColumn="0" w:lastRowLastColumn="0"/>
                    <w:rPr>
                      <w:rFonts w:cstheme="minorHAnsi"/>
                      <w:b/>
                      <w:bCs/>
                      <w:sz w:val="18"/>
                      <w:szCs w:val="22"/>
                      <w:lang w:val="en-US"/>
                    </w:rPr>
                  </w:pPr>
                  <w:r w:rsidRPr="00A2139A">
                    <w:rPr>
                      <w:rFonts w:cstheme="minorHAnsi"/>
                      <w:sz w:val="18"/>
                      <w:szCs w:val="22"/>
                      <w:lang w:val="en-US"/>
                    </w:rPr>
                    <w:t>Psychotropic monotherapy arm or period of observation (at least one blood level measurement before add-on therapy)</w:t>
                  </w:r>
                </w:p>
                <w:p w14:paraId="039C2409" w14:textId="77777777" w:rsidR="002C1560" w:rsidRPr="00A2139A" w:rsidRDefault="002C1560" w:rsidP="002C1560">
                  <w:pPr>
                    <w:numPr>
                      <w:ilvl w:val="0"/>
                      <w:numId w:val="10"/>
                    </w:numPr>
                    <w:spacing w:line="276" w:lineRule="auto"/>
                    <w:ind w:right="-110"/>
                    <w:contextualSpacing/>
                    <w:cnfStyle w:val="000000000000" w:firstRow="0" w:lastRow="0" w:firstColumn="0" w:lastColumn="0" w:oddVBand="0" w:evenVBand="0" w:oddHBand="0" w:evenHBand="0" w:firstRowFirstColumn="0" w:firstRowLastColumn="0" w:lastRowFirstColumn="0" w:lastRowLastColumn="0"/>
                    <w:rPr>
                      <w:rFonts w:cstheme="minorHAnsi"/>
                      <w:b/>
                      <w:bCs/>
                      <w:sz w:val="18"/>
                      <w:szCs w:val="22"/>
                      <w:lang w:val="en-US"/>
                    </w:rPr>
                  </w:pPr>
                  <w:r w:rsidRPr="00A2139A">
                    <w:rPr>
                      <w:rFonts w:cstheme="minorHAnsi"/>
                      <w:sz w:val="18"/>
                      <w:szCs w:val="22"/>
                      <w:lang w:val="en-US"/>
                    </w:rPr>
                    <w:t>Treatment duration long enough to reach steady state (14 days)</w:t>
                  </w:r>
                  <w:r w:rsidRPr="00A2139A">
                    <w:rPr>
                      <w:rFonts w:cstheme="minorHAnsi"/>
                      <w:sz w:val="18"/>
                      <w:szCs w:val="22"/>
                      <w:vertAlign w:val="superscript"/>
                      <w:lang w:val="en-US"/>
                    </w:rPr>
                    <w:t>C</w:t>
                  </w:r>
                </w:p>
              </w:tc>
              <w:tc>
                <w:tcPr>
                  <w:tcW w:w="3641" w:type="dxa"/>
                </w:tcPr>
                <w:p w14:paraId="181F2B3D" w14:textId="77777777" w:rsidR="002C1560" w:rsidRPr="00A2139A" w:rsidRDefault="002C1560" w:rsidP="002C1560">
                  <w:pPr>
                    <w:numPr>
                      <w:ilvl w:val="0"/>
                      <w:numId w:val="10"/>
                    </w:numPr>
                    <w:spacing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22"/>
                      <w:lang w:val="en-US"/>
                    </w:rPr>
                  </w:pPr>
                  <w:r w:rsidRPr="00A2139A">
                    <w:rPr>
                      <w:rFonts w:cstheme="minorHAnsi"/>
                      <w:sz w:val="18"/>
                      <w:szCs w:val="22"/>
                      <w:lang w:val="en-US"/>
                    </w:rPr>
                    <w:t xml:space="preserve">Blood level is not measured in the steady </w:t>
                  </w:r>
                  <w:proofErr w:type="spellStart"/>
                  <w:r w:rsidRPr="00A2139A">
                    <w:rPr>
                      <w:rFonts w:cstheme="minorHAnsi"/>
                      <w:sz w:val="18"/>
                      <w:szCs w:val="22"/>
                      <w:lang w:val="en-US"/>
                    </w:rPr>
                    <w:t>state</w:t>
                  </w:r>
                  <w:r w:rsidRPr="00A2139A">
                    <w:rPr>
                      <w:rFonts w:cstheme="minorHAnsi"/>
                      <w:sz w:val="18"/>
                      <w:szCs w:val="22"/>
                      <w:vertAlign w:val="superscript"/>
                      <w:lang w:val="en-US"/>
                    </w:rPr>
                    <w:t>C</w:t>
                  </w:r>
                  <w:proofErr w:type="spellEnd"/>
                </w:p>
                <w:p w14:paraId="7ECA7EF3" w14:textId="77777777" w:rsidR="002C1560" w:rsidRPr="00A2139A" w:rsidRDefault="002C1560" w:rsidP="002C1560">
                  <w:pPr>
                    <w:numPr>
                      <w:ilvl w:val="0"/>
                      <w:numId w:val="10"/>
                    </w:numPr>
                    <w:spacing w:line="276" w:lineRule="auto"/>
                    <w:contextualSpacing/>
                    <w:cnfStyle w:val="000000000000" w:firstRow="0" w:lastRow="0" w:firstColumn="0" w:lastColumn="0" w:oddVBand="0" w:evenVBand="0" w:oddHBand="0" w:evenHBand="0" w:firstRowFirstColumn="0" w:firstRowLastColumn="0" w:lastRowFirstColumn="0" w:lastRowLastColumn="0"/>
                    <w:rPr>
                      <w:rFonts w:cstheme="minorHAnsi"/>
                      <w:sz w:val="18"/>
                      <w:szCs w:val="22"/>
                      <w:lang w:val="en-US"/>
                    </w:rPr>
                  </w:pPr>
                  <w:r w:rsidRPr="00A2139A">
                    <w:rPr>
                      <w:rFonts w:cstheme="minorHAnsi"/>
                      <w:sz w:val="18"/>
                      <w:szCs w:val="22"/>
                      <w:lang w:val="en-US"/>
                    </w:rPr>
                    <w:t>Studies primarily comparing blood analysis techniques</w:t>
                  </w:r>
                </w:p>
              </w:tc>
            </w:tr>
            <w:tr w:rsidR="002C1560" w:rsidRPr="007241FA" w14:paraId="7BDA7325" w14:textId="77777777" w:rsidTr="002C1560">
              <w:trPr>
                <w:cnfStyle w:val="000000100000" w:firstRow="0" w:lastRow="0" w:firstColumn="0" w:lastColumn="0" w:oddVBand="0" w:evenVBand="0" w:oddHBand="1" w:evenHBand="0" w:firstRowFirstColumn="0" w:firstRowLastColumn="0" w:lastRowFirstColumn="0" w:lastRowLastColumn="0"/>
                <w:trHeight w:val="2778"/>
              </w:trPr>
              <w:tc>
                <w:tcPr>
                  <w:cnfStyle w:val="001000000000" w:firstRow="0" w:lastRow="0" w:firstColumn="1" w:lastColumn="0" w:oddVBand="0" w:evenVBand="0" w:oddHBand="0" w:evenHBand="0" w:firstRowFirstColumn="0" w:firstRowLastColumn="0" w:lastRowFirstColumn="0" w:lastRowLastColumn="0"/>
                  <w:tcW w:w="1312" w:type="dxa"/>
                </w:tcPr>
                <w:p w14:paraId="5F86F3CB" w14:textId="77777777" w:rsidR="002C1560" w:rsidRPr="00A2139A" w:rsidRDefault="002C1560" w:rsidP="002C1560">
                  <w:pPr>
                    <w:spacing w:line="276" w:lineRule="auto"/>
                    <w:ind w:right="-110"/>
                    <w:jc w:val="both"/>
                    <w:rPr>
                      <w:rFonts w:cstheme="minorHAnsi"/>
                      <w:sz w:val="18"/>
                    </w:rPr>
                  </w:pPr>
                  <w:r w:rsidRPr="00A2139A">
                    <w:rPr>
                      <w:rFonts w:cstheme="minorHAnsi"/>
                      <w:sz w:val="18"/>
                    </w:rPr>
                    <w:t>Outcome(s)</w:t>
                  </w:r>
                </w:p>
              </w:tc>
              <w:tc>
                <w:tcPr>
                  <w:tcW w:w="3542" w:type="dxa"/>
                </w:tcPr>
                <w:p w14:paraId="57438B29" w14:textId="77777777" w:rsidR="002C1560" w:rsidRPr="00A2139A" w:rsidRDefault="002C1560" w:rsidP="00773BF4">
                  <w:pPr>
                    <w:numPr>
                      <w:ilvl w:val="0"/>
                      <w:numId w:val="13"/>
                    </w:numPr>
                    <w:spacing w:line="276" w:lineRule="auto"/>
                    <w:ind w:right="-110"/>
                    <w:contextualSpacing/>
                    <w:cnfStyle w:val="000000100000" w:firstRow="0" w:lastRow="0" w:firstColumn="0" w:lastColumn="0" w:oddVBand="0" w:evenVBand="0" w:oddHBand="1" w:evenHBand="0" w:firstRowFirstColumn="0" w:firstRowLastColumn="0" w:lastRowFirstColumn="0" w:lastRowLastColumn="0"/>
                    <w:rPr>
                      <w:rFonts w:cstheme="minorHAnsi"/>
                      <w:sz w:val="18"/>
                      <w:szCs w:val="22"/>
                      <w:lang w:val="en-US"/>
                    </w:rPr>
                    <w:pPrChange w:id="2" w:author="Hart, Xenia" w:date="2022-09-19T15:40:00Z">
                      <w:pPr>
                        <w:numPr>
                          <w:numId w:val="13"/>
                        </w:numPr>
                        <w:spacing w:line="276" w:lineRule="auto"/>
                        <w:ind w:left="360" w:right="-110" w:hanging="360"/>
                        <w:contextualSpacing/>
                        <w:jc w:val="both"/>
                        <w:cnfStyle w:val="000000100000" w:firstRow="0" w:lastRow="0" w:firstColumn="0" w:lastColumn="0" w:oddVBand="0" w:evenVBand="0" w:oddHBand="1" w:evenHBand="0" w:firstRowFirstColumn="0" w:firstRowLastColumn="0" w:lastRowFirstColumn="0" w:lastRowLastColumn="0"/>
                      </w:pPr>
                    </w:pPrChange>
                  </w:pPr>
                  <w:r w:rsidRPr="00A2139A">
                    <w:rPr>
                      <w:rFonts w:cstheme="minorHAnsi"/>
                      <w:sz w:val="18"/>
                      <w:szCs w:val="22"/>
                      <w:lang w:val="en-US"/>
                    </w:rPr>
                    <w:t>Drug concentrations measured in the blood (serum or plasma)</w:t>
                  </w:r>
                </w:p>
                <w:p w14:paraId="553E8A9F" w14:textId="77777777" w:rsidR="002C1560" w:rsidRPr="00A2139A" w:rsidRDefault="002C1560" w:rsidP="00773BF4">
                  <w:pPr>
                    <w:numPr>
                      <w:ilvl w:val="0"/>
                      <w:numId w:val="10"/>
                    </w:numPr>
                    <w:spacing w:line="276" w:lineRule="auto"/>
                    <w:ind w:right="-110"/>
                    <w:contextualSpacing/>
                    <w:cnfStyle w:val="000000100000" w:firstRow="0" w:lastRow="0" w:firstColumn="0" w:lastColumn="0" w:oddVBand="0" w:evenVBand="0" w:oddHBand="1" w:evenHBand="0" w:firstRowFirstColumn="0" w:firstRowLastColumn="0" w:lastRowFirstColumn="0" w:lastRowLastColumn="0"/>
                    <w:rPr>
                      <w:rFonts w:cstheme="minorHAnsi"/>
                      <w:sz w:val="18"/>
                      <w:szCs w:val="22"/>
                      <w:lang w:val="en-US"/>
                    </w:rPr>
                    <w:pPrChange w:id="3" w:author="Hart, Xenia" w:date="2022-09-19T15:40:00Z">
                      <w:pPr>
                        <w:numPr>
                          <w:numId w:val="10"/>
                        </w:numPr>
                        <w:spacing w:line="276" w:lineRule="auto"/>
                        <w:ind w:left="360" w:right="-110" w:hanging="360"/>
                        <w:contextualSpacing/>
                        <w:cnfStyle w:val="000000100000" w:firstRow="0" w:lastRow="0" w:firstColumn="0" w:lastColumn="0" w:oddVBand="0" w:evenVBand="0" w:oddHBand="1" w:evenHBand="0" w:firstRowFirstColumn="0" w:firstRowLastColumn="0" w:lastRowFirstColumn="0" w:lastRowLastColumn="0"/>
                      </w:pPr>
                    </w:pPrChange>
                  </w:pPr>
                  <w:r w:rsidRPr="00A2139A">
                    <w:rPr>
                      <w:rFonts w:cstheme="minorHAnsi"/>
                      <w:sz w:val="18"/>
                      <w:szCs w:val="22"/>
                      <w:lang w:val="en-US"/>
                    </w:rPr>
                    <w:t>For concentration/effect studies: direct clinical outcome measures, i.e., safety or efficacy using a standardized rating scale (e.g., HAMD, MADRS, CGI)</w:t>
                  </w:r>
                  <w:r w:rsidRPr="00A2139A">
                    <w:rPr>
                      <w:rFonts w:cstheme="minorHAnsi"/>
                      <w:sz w:val="18"/>
                      <w:szCs w:val="22"/>
                      <w:vertAlign w:val="superscript"/>
                      <w:lang w:val="en-US"/>
                    </w:rPr>
                    <w:t>A</w:t>
                  </w:r>
                </w:p>
                <w:p w14:paraId="5B58D0B9" w14:textId="77777777" w:rsidR="002C1560" w:rsidRPr="00A2139A" w:rsidRDefault="002C1560" w:rsidP="00773BF4">
                  <w:pPr>
                    <w:numPr>
                      <w:ilvl w:val="0"/>
                      <w:numId w:val="14"/>
                    </w:numPr>
                    <w:spacing w:line="276" w:lineRule="auto"/>
                    <w:ind w:right="-110"/>
                    <w:contextualSpacing/>
                    <w:cnfStyle w:val="000000100000" w:firstRow="0" w:lastRow="0" w:firstColumn="0" w:lastColumn="0" w:oddVBand="0" w:evenVBand="0" w:oddHBand="1" w:evenHBand="0" w:firstRowFirstColumn="0" w:firstRowLastColumn="0" w:lastRowFirstColumn="0" w:lastRowLastColumn="0"/>
                    <w:rPr>
                      <w:rFonts w:cstheme="minorHAnsi"/>
                      <w:sz w:val="18"/>
                      <w:szCs w:val="22"/>
                      <w:lang w:val="en-US"/>
                    </w:rPr>
                    <w:pPrChange w:id="4" w:author="Hart, Xenia" w:date="2022-09-19T15:40:00Z">
                      <w:pPr>
                        <w:numPr>
                          <w:numId w:val="14"/>
                        </w:numPr>
                        <w:spacing w:line="276" w:lineRule="auto"/>
                        <w:ind w:left="360" w:right="-110" w:hanging="360"/>
                        <w:contextualSpacing/>
                        <w:cnfStyle w:val="000000100000" w:firstRow="0" w:lastRow="0" w:firstColumn="0" w:lastColumn="0" w:oddVBand="0" w:evenVBand="0" w:oddHBand="1" w:evenHBand="0" w:firstRowFirstColumn="0" w:firstRowLastColumn="0" w:lastRowFirstColumn="0" w:lastRowLastColumn="0"/>
                      </w:pPr>
                    </w:pPrChange>
                  </w:pPr>
                  <w:r w:rsidRPr="00A2139A">
                    <w:rPr>
                      <w:rFonts w:cstheme="minorHAnsi"/>
                      <w:sz w:val="18"/>
                      <w:szCs w:val="22"/>
                      <w:lang w:val="en-US"/>
                    </w:rPr>
                    <w:t>For neuroimaging studies: dopamine D</w:t>
                  </w:r>
                  <w:r w:rsidRPr="00A2139A">
                    <w:rPr>
                      <w:rFonts w:cstheme="minorHAnsi"/>
                      <w:sz w:val="18"/>
                      <w:szCs w:val="22"/>
                      <w:vertAlign w:val="subscript"/>
                      <w:lang w:val="en-US"/>
                    </w:rPr>
                    <w:t xml:space="preserve">2/3 </w:t>
                  </w:r>
                  <w:r w:rsidRPr="00A2139A">
                    <w:rPr>
                      <w:rFonts w:cstheme="minorHAnsi"/>
                      <w:sz w:val="18"/>
                      <w:szCs w:val="22"/>
                      <w:lang w:val="en-US"/>
                    </w:rPr>
                    <w:t>receptor occupancy</w:t>
                  </w:r>
                </w:p>
              </w:tc>
              <w:tc>
                <w:tcPr>
                  <w:tcW w:w="3641" w:type="dxa"/>
                </w:tcPr>
                <w:p w14:paraId="794C36AD" w14:textId="77777777" w:rsidR="002C1560" w:rsidRPr="00A2139A" w:rsidRDefault="002C1560" w:rsidP="002C1560">
                  <w:pPr>
                    <w:numPr>
                      <w:ilvl w:val="0"/>
                      <w:numId w:val="10"/>
                    </w:numPr>
                    <w:spacing w:line="276" w:lineRule="auto"/>
                    <w:ind w:right="-110"/>
                    <w:contextualSpacing/>
                    <w:cnfStyle w:val="000000100000" w:firstRow="0" w:lastRow="0" w:firstColumn="0" w:lastColumn="0" w:oddVBand="0" w:evenVBand="0" w:oddHBand="1" w:evenHBand="0" w:firstRowFirstColumn="0" w:firstRowLastColumn="0" w:lastRowFirstColumn="0" w:lastRowLastColumn="0"/>
                    <w:rPr>
                      <w:rFonts w:cstheme="minorHAnsi"/>
                      <w:sz w:val="18"/>
                      <w:szCs w:val="22"/>
                      <w:lang w:val="en-US"/>
                    </w:rPr>
                  </w:pPr>
                  <w:r w:rsidRPr="00A2139A">
                    <w:rPr>
                      <w:rFonts w:cstheme="minorHAnsi"/>
                      <w:sz w:val="18"/>
                      <w:szCs w:val="22"/>
                      <w:lang w:val="en-US"/>
                    </w:rPr>
                    <w:t>No mean or median blood level reported</w:t>
                  </w:r>
                </w:p>
              </w:tc>
            </w:tr>
            <w:tr w:rsidR="002C1560" w:rsidRPr="007241FA" w14:paraId="0D983D37" w14:textId="77777777" w:rsidTr="002C1560">
              <w:trPr>
                <w:trHeight w:val="1537"/>
              </w:trPr>
              <w:tc>
                <w:tcPr>
                  <w:cnfStyle w:val="001000000000" w:firstRow="0" w:lastRow="0" w:firstColumn="1" w:lastColumn="0" w:oddVBand="0" w:evenVBand="0" w:oddHBand="0" w:evenHBand="0" w:firstRowFirstColumn="0" w:firstRowLastColumn="0" w:lastRowFirstColumn="0" w:lastRowLastColumn="0"/>
                  <w:tcW w:w="1312" w:type="dxa"/>
                </w:tcPr>
                <w:p w14:paraId="06804CA7" w14:textId="77777777" w:rsidR="002C1560" w:rsidRPr="00A2139A" w:rsidRDefault="002C1560" w:rsidP="002C1560">
                  <w:pPr>
                    <w:spacing w:line="276" w:lineRule="auto"/>
                    <w:ind w:right="-110"/>
                    <w:jc w:val="both"/>
                    <w:rPr>
                      <w:rFonts w:cstheme="minorHAnsi"/>
                      <w:sz w:val="18"/>
                    </w:rPr>
                  </w:pPr>
                  <w:r w:rsidRPr="00A2139A">
                    <w:rPr>
                      <w:rFonts w:cstheme="minorHAnsi"/>
                      <w:sz w:val="18"/>
                    </w:rPr>
                    <w:t>Study Design</w:t>
                  </w:r>
                </w:p>
              </w:tc>
              <w:tc>
                <w:tcPr>
                  <w:tcW w:w="3542" w:type="dxa"/>
                </w:tcPr>
                <w:p w14:paraId="0309600A" w14:textId="77777777" w:rsidR="002C1560" w:rsidRPr="00A2139A" w:rsidRDefault="002C1560" w:rsidP="002C1560">
                  <w:pPr>
                    <w:numPr>
                      <w:ilvl w:val="0"/>
                      <w:numId w:val="11"/>
                    </w:numPr>
                    <w:spacing w:line="276" w:lineRule="auto"/>
                    <w:ind w:right="-110"/>
                    <w:contextualSpacing/>
                    <w:cnfStyle w:val="000000000000" w:firstRow="0" w:lastRow="0" w:firstColumn="0" w:lastColumn="0" w:oddVBand="0" w:evenVBand="0" w:oddHBand="0" w:evenHBand="0" w:firstRowFirstColumn="0" w:firstRowLastColumn="0" w:lastRowFirstColumn="0" w:lastRowLastColumn="0"/>
                    <w:rPr>
                      <w:rFonts w:cstheme="minorHAnsi"/>
                      <w:sz w:val="18"/>
                      <w:szCs w:val="22"/>
                      <w:lang w:val="en-US"/>
                    </w:rPr>
                  </w:pPr>
                  <w:r w:rsidRPr="00A2139A">
                    <w:rPr>
                      <w:rFonts w:cstheme="minorHAnsi"/>
                      <w:sz w:val="18"/>
                      <w:szCs w:val="22"/>
                      <w:lang w:val="en-US"/>
                    </w:rPr>
                    <w:t>observational and interventional studies are included</w:t>
                  </w:r>
                </w:p>
                <w:p w14:paraId="19B60A0B" w14:textId="77777777" w:rsidR="002C1560" w:rsidRPr="00A2139A" w:rsidRDefault="002C1560" w:rsidP="002C1560">
                  <w:pPr>
                    <w:numPr>
                      <w:ilvl w:val="0"/>
                      <w:numId w:val="11"/>
                    </w:numPr>
                    <w:spacing w:line="276" w:lineRule="auto"/>
                    <w:ind w:right="-110"/>
                    <w:contextualSpacing/>
                    <w:cnfStyle w:val="000000000000" w:firstRow="0" w:lastRow="0" w:firstColumn="0" w:lastColumn="0" w:oddVBand="0" w:evenVBand="0" w:oddHBand="0" w:evenHBand="0" w:firstRowFirstColumn="0" w:firstRowLastColumn="0" w:lastRowFirstColumn="0" w:lastRowLastColumn="0"/>
                    <w:rPr>
                      <w:rFonts w:cstheme="minorHAnsi"/>
                      <w:sz w:val="18"/>
                      <w:szCs w:val="22"/>
                      <w:lang w:val="en-US"/>
                    </w:rPr>
                  </w:pPr>
                  <w:r w:rsidRPr="00A2139A">
                    <w:rPr>
                      <w:rFonts w:cstheme="minorHAnsi"/>
                      <w:color w:val="000000"/>
                      <w:sz w:val="18"/>
                      <w:szCs w:val="22"/>
                      <w:lang w:val="en-US"/>
                    </w:rPr>
                    <w:t>Reviews and meta-analyses investigating a concentration/ effect relationship for the relevant drug</w:t>
                  </w:r>
                </w:p>
              </w:tc>
              <w:tc>
                <w:tcPr>
                  <w:tcW w:w="3641" w:type="dxa"/>
                </w:tcPr>
                <w:p w14:paraId="77AC1A7E" w14:textId="77777777" w:rsidR="002C1560" w:rsidRPr="00A2139A" w:rsidRDefault="002C1560" w:rsidP="002C1560">
                  <w:pPr>
                    <w:numPr>
                      <w:ilvl w:val="0"/>
                      <w:numId w:val="12"/>
                    </w:num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cstheme="minorHAnsi"/>
                      <w:sz w:val="18"/>
                      <w:szCs w:val="22"/>
                    </w:rPr>
                  </w:pPr>
                  <w:r w:rsidRPr="00A2139A">
                    <w:rPr>
                      <w:rFonts w:cstheme="minorHAnsi"/>
                      <w:sz w:val="18"/>
                      <w:szCs w:val="22"/>
                    </w:rPr>
                    <w:t xml:space="preserve">Reviews and </w:t>
                  </w:r>
                  <w:proofErr w:type="spellStart"/>
                  <w:r w:rsidRPr="00A2139A">
                    <w:rPr>
                      <w:rFonts w:cstheme="minorHAnsi"/>
                      <w:sz w:val="18"/>
                      <w:szCs w:val="22"/>
                    </w:rPr>
                    <w:t>experts</w:t>
                  </w:r>
                  <w:proofErr w:type="spellEnd"/>
                  <w:r w:rsidRPr="00A2139A">
                    <w:rPr>
                      <w:rFonts w:cstheme="minorHAnsi"/>
                      <w:sz w:val="18"/>
                      <w:szCs w:val="22"/>
                    </w:rPr>
                    <w:t xml:space="preserve">’ </w:t>
                  </w:r>
                  <w:proofErr w:type="spellStart"/>
                  <w:r w:rsidRPr="00A2139A">
                    <w:rPr>
                      <w:rFonts w:cstheme="minorHAnsi"/>
                      <w:sz w:val="18"/>
                      <w:szCs w:val="22"/>
                    </w:rPr>
                    <w:t>opinions</w:t>
                  </w:r>
                  <w:proofErr w:type="spellEnd"/>
                </w:p>
                <w:p w14:paraId="20814418" w14:textId="77777777" w:rsidR="002C1560" w:rsidRPr="00A2139A" w:rsidRDefault="002C1560" w:rsidP="002C1560">
                  <w:pPr>
                    <w:numPr>
                      <w:ilvl w:val="0"/>
                      <w:numId w:val="12"/>
                    </w:num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cstheme="minorHAnsi"/>
                      <w:sz w:val="18"/>
                      <w:szCs w:val="22"/>
                    </w:rPr>
                  </w:pPr>
                  <w:r w:rsidRPr="00A2139A">
                    <w:rPr>
                      <w:rFonts w:cstheme="minorHAnsi"/>
                      <w:sz w:val="18"/>
                      <w:szCs w:val="22"/>
                    </w:rPr>
                    <w:t xml:space="preserve">Gray </w:t>
                  </w:r>
                  <w:proofErr w:type="spellStart"/>
                  <w:r w:rsidRPr="00A2139A">
                    <w:rPr>
                      <w:rFonts w:cstheme="minorHAnsi"/>
                      <w:sz w:val="18"/>
                      <w:szCs w:val="22"/>
                    </w:rPr>
                    <w:t>literature</w:t>
                  </w:r>
                  <w:proofErr w:type="spellEnd"/>
                  <w:r w:rsidRPr="00A2139A">
                    <w:rPr>
                      <w:rFonts w:cstheme="minorHAnsi"/>
                      <w:sz w:val="18"/>
                      <w:szCs w:val="22"/>
                    </w:rPr>
                    <w:t xml:space="preserve"> </w:t>
                  </w:r>
                </w:p>
                <w:p w14:paraId="1A1E0AFD" w14:textId="77777777" w:rsidR="002C1560" w:rsidRPr="00A2139A" w:rsidRDefault="002C1560" w:rsidP="002C1560">
                  <w:pPr>
                    <w:numPr>
                      <w:ilvl w:val="0"/>
                      <w:numId w:val="12"/>
                    </w:num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cstheme="minorHAnsi"/>
                      <w:sz w:val="18"/>
                      <w:szCs w:val="22"/>
                      <w:lang w:val="en-US"/>
                    </w:rPr>
                  </w:pPr>
                  <w:r w:rsidRPr="00A2139A">
                    <w:rPr>
                      <w:rFonts w:cstheme="minorHAnsi"/>
                      <w:sz w:val="18"/>
                      <w:szCs w:val="22"/>
                      <w:lang w:val="en-US"/>
                    </w:rPr>
                    <w:t>Case reports and case series</w:t>
                  </w:r>
                </w:p>
              </w:tc>
            </w:tr>
            <w:tr w:rsidR="002C1560" w:rsidRPr="00A2139A" w14:paraId="1446E470" w14:textId="77777777" w:rsidTr="002C1560">
              <w:trPr>
                <w:cnfStyle w:val="000000100000" w:firstRow="0" w:lastRow="0" w:firstColumn="0" w:lastColumn="0" w:oddVBand="0" w:evenVBand="0" w:oddHBand="1" w:evenHBand="0" w:firstRowFirstColumn="0" w:firstRowLastColumn="0" w:lastRowFirstColumn="0" w:lastRowLastColumn="0"/>
                <w:trHeight w:val="1069"/>
              </w:trPr>
              <w:tc>
                <w:tcPr>
                  <w:cnfStyle w:val="001000000000" w:firstRow="0" w:lastRow="0" w:firstColumn="1" w:lastColumn="0" w:oddVBand="0" w:evenVBand="0" w:oddHBand="0" w:evenHBand="0" w:firstRowFirstColumn="0" w:firstRowLastColumn="0" w:lastRowFirstColumn="0" w:lastRowLastColumn="0"/>
                  <w:tcW w:w="1312" w:type="dxa"/>
                </w:tcPr>
                <w:p w14:paraId="24712E64" w14:textId="77777777" w:rsidR="002C1560" w:rsidRPr="00A2139A" w:rsidRDefault="002C1560" w:rsidP="002C1560">
                  <w:pPr>
                    <w:spacing w:line="276" w:lineRule="auto"/>
                    <w:ind w:right="-110"/>
                    <w:jc w:val="both"/>
                    <w:rPr>
                      <w:rFonts w:cstheme="minorHAnsi"/>
                      <w:sz w:val="18"/>
                    </w:rPr>
                  </w:pPr>
                  <w:r w:rsidRPr="00A2139A">
                    <w:rPr>
                      <w:rFonts w:cstheme="minorHAnsi"/>
                      <w:sz w:val="18"/>
                    </w:rPr>
                    <w:t>Other</w:t>
                  </w:r>
                </w:p>
              </w:tc>
              <w:tc>
                <w:tcPr>
                  <w:tcW w:w="3542" w:type="dxa"/>
                </w:tcPr>
                <w:p w14:paraId="250D69C7" w14:textId="77777777" w:rsidR="002C1560" w:rsidRPr="00A2139A" w:rsidRDefault="002C1560" w:rsidP="002C1560">
                  <w:pPr>
                    <w:numPr>
                      <w:ilvl w:val="0"/>
                      <w:numId w:val="15"/>
                    </w:numPr>
                    <w:spacing w:before="120" w:after="240" w:line="276" w:lineRule="auto"/>
                    <w:ind w:right="-110"/>
                    <w:contextualSpacing/>
                    <w:cnfStyle w:val="000000100000" w:firstRow="0" w:lastRow="0" w:firstColumn="0" w:lastColumn="0" w:oddVBand="0" w:evenVBand="0" w:oddHBand="1" w:evenHBand="0" w:firstRowFirstColumn="0" w:firstRowLastColumn="0" w:lastRowFirstColumn="0" w:lastRowLastColumn="0"/>
                    <w:rPr>
                      <w:rFonts w:cstheme="minorHAnsi"/>
                      <w:sz w:val="18"/>
                      <w:lang w:val="en-US"/>
                    </w:rPr>
                  </w:pPr>
                  <w:r w:rsidRPr="00A2139A">
                    <w:rPr>
                      <w:rFonts w:cstheme="minorHAnsi"/>
                      <w:color w:val="000000"/>
                      <w:sz w:val="18"/>
                      <w:szCs w:val="16"/>
                      <w:lang w:val="en-US"/>
                    </w:rPr>
                    <w:t>Reviews &amp; meta-analysis investigating a concentration/effect relationship for ARI</w:t>
                  </w:r>
                </w:p>
              </w:tc>
              <w:tc>
                <w:tcPr>
                  <w:tcW w:w="3641" w:type="dxa"/>
                </w:tcPr>
                <w:p w14:paraId="0E9FBAA8" w14:textId="77777777" w:rsidR="002C1560" w:rsidRPr="00A2139A" w:rsidRDefault="002C1560" w:rsidP="002C1560">
                  <w:pPr>
                    <w:numPr>
                      <w:ilvl w:val="0"/>
                      <w:numId w:val="12"/>
                    </w:numPr>
                    <w:spacing w:line="276" w:lineRule="auto"/>
                    <w:contextualSpacing/>
                    <w:jc w:val="both"/>
                    <w:cnfStyle w:val="000000100000" w:firstRow="0" w:lastRow="0" w:firstColumn="0" w:lastColumn="0" w:oddVBand="0" w:evenVBand="0" w:oddHBand="1" w:evenHBand="0" w:firstRowFirstColumn="0" w:firstRowLastColumn="0" w:lastRowFirstColumn="0" w:lastRowLastColumn="0"/>
                    <w:rPr>
                      <w:rFonts w:cstheme="minorHAnsi"/>
                      <w:sz w:val="18"/>
                      <w:szCs w:val="22"/>
                      <w:lang w:val="en-US"/>
                    </w:rPr>
                  </w:pPr>
                  <w:r w:rsidRPr="00A2139A">
                    <w:rPr>
                      <w:rFonts w:cstheme="minorHAnsi"/>
                      <w:sz w:val="18"/>
                      <w:szCs w:val="22"/>
                      <w:lang w:val="en-US"/>
                    </w:rPr>
                    <w:t>Papers containing the same data</w:t>
                  </w:r>
                </w:p>
                <w:p w14:paraId="20C87DD3" w14:textId="77777777" w:rsidR="002C1560" w:rsidRPr="00A2139A" w:rsidRDefault="002C1560" w:rsidP="002C1560">
                  <w:pPr>
                    <w:numPr>
                      <w:ilvl w:val="0"/>
                      <w:numId w:val="12"/>
                    </w:numPr>
                    <w:spacing w:line="276" w:lineRule="auto"/>
                    <w:contextualSpacing/>
                    <w:jc w:val="both"/>
                    <w:cnfStyle w:val="000000100000" w:firstRow="0" w:lastRow="0" w:firstColumn="0" w:lastColumn="0" w:oddVBand="0" w:evenVBand="0" w:oddHBand="1" w:evenHBand="0" w:firstRowFirstColumn="0" w:firstRowLastColumn="0" w:lastRowFirstColumn="0" w:lastRowLastColumn="0"/>
                    <w:rPr>
                      <w:rFonts w:cstheme="minorHAnsi"/>
                      <w:sz w:val="18"/>
                      <w:szCs w:val="22"/>
                    </w:rPr>
                  </w:pPr>
                  <w:proofErr w:type="spellStart"/>
                  <w:r w:rsidRPr="00A2139A">
                    <w:rPr>
                      <w:rFonts w:cstheme="minorHAnsi"/>
                      <w:sz w:val="18"/>
                      <w:szCs w:val="22"/>
                    </w:rPr>
                    <w:t>No</w:t>
                  </w:r>
                  <w:proofErr w:type="spellEnd"/>
                  <w:r w:rsidRPr="00A2139A">
                    <w:rPr>
                      <w:rFonts w:cstheme="minorHAnsi"/>
                      <w:sz w:val="18"/>
                      <w:szCs w:val="22"/>
                    </w:rPr>
                    <w:t xml:space="preserve"> </w:t>
                  </w:r>
                  <w:proofErr w:type="spellStart"/>
                  <w:r w:rsidRPr="00A2139A">
                    <w:rPr>
                      <w:rFonts w:cstheme="minorHAnsi"/>
                      <w:sz w:val="18"/>
                      <w:szCs w:val="22"/>
                    </w:rPr>
                    <w:t>abstract</w:t>
                  </w:r>
                  <w:proofErr w:type="spellEnd"/>
                  <w:r w:rsidRPr="00A2139A">
                    <w:rPr>
                      <w:rFonts w:cstheme="minorHAnsi"/>
                      <w:sz w:val="18"/>
                      <w:szCs w:val="22"/>
                    </w:rPr>
                    <w:t xml:space="preserve"> </w:t>
                  </w:r>
                  <w:proofErr w:type="spellStart"/>
                  <w:r w:rsidRPr="00A2139A">
                    <w:rPr>
                      <w:rFonts w:cstheme="minorHAnsi"/>
                      <w:sz w:val="18"/>
                      <w:szCs w:val="22"/>
                    </w:rPr>
                    <w:t>available</w:t>
                  </w:r>
                  <w:proofErr w:type="spellEnd"/>
                </w:p>
                <w:p w14:paraId="468FC35F" w14:textId="77777777" w:rsidR="002C1560" w:rsidRPr="00A2139A" w:rsidRDefault="002C1560" w:rsidP="002C1560">
                  <w:pPr>
                    <w:numPr>
                      <w:ilvl w:val="0"/>
                      <w:numId w:val="12"/>
                    </w:numPr>
                    <w:spacing w:line="276" w:lineRule="auto"/>
                    <w:contextualSpacing/>
                    <w:jc w:val="both"/>
                    <w:cnfStyle w:val="000000100000" w:firstRow="0" w:lastRow="0" w:firstColumn="0" w:lastColumn="0" w:oddVBand="0" w:evenVBand="0" w:oddHBand="1" w:evenHBand="0" w:firstRowFirstColumn="0" w:firstRowLastColumn="0" w:lastRowFirstColumn="0" w:lastRowLastColumn="0"/>
                    <w:rPr>
                      <w:rFonts w:cstheme="minorHAnsi"/>
                      <w:sz w:val="18"/>
                    </w:rPr>
                  </w:pPr>
                  <w:r w:rsidRPr="00A2139A">
                    <w:rPr>
                      <w:rFonts w:cstheme="minorHAnsi"/>
                      <w:sz w:val="18"/>
                      <w:szCs w:val="22"/>
                    </w:rPr>
                    <w:t xml:space="preserve">Data </w:t>
                  </w:r>
                  <w:proofErr w:type="spellStart"/>
                  <w:r w:rsidRPr="00A2139A">
                    <w:rPr>
                      <w:rFonts w:cstheme="minorHAnsi"/>
                      <w:sz w:val="18"/>
                      <w:szCs w:val="22"/>
                    </w:rPr>
                    <w:t>from</w:t>
                  </w:r>
                  <w:proofErr w:type="spellEnd"/>
                  <w:r w:rsidRPr="00A2139A">
                    <w:rPr>
                      <w:rFonts w:cstheme="minorHAnsi"/>
                      <w:sz w:val="18"/>
                      <w:szCs w:val="22"/>
                    </w:rPr>
                    <w:t xml:space="preserve"> </w:t>
                  </w:r>
                  <w:proofErr w:type="spellStart"/>
                  <w:r w:rsidRPr="00A2139A">
                    <w:rPr>
                      <w:rFonts w:cstheme="minorHAnsi"/>
                      <w:sz w:val="18"/>
                      <w:szCs w:val="22"/>
                    </w:rPr>
                    <w:t>simulation</w:t>
                  </w:r>
                  <w:proofErr w:type="spellEnd"/>
                  <w:r w:rsidRPr="00A2139A">
                    <w:rPr>
                      <w:rFonts w:cstheme="minorHAnsi"/>
                      <w:sz w:val="18"/>
                      <w:szCs w:val="22"/>
                    </w:rPr>
                    <w:t xml:space="preserve"> </w:t>
                  </w:r>
                  <w:proofErr w:type="spellStart"/>
                  <w:r w:rsidRPr="00A2139A">
                    <w:rPr>
                      <w:rFonts w:cstheme="minorHAnsi"/>
                      <w:sz w:val="18"/>
                      <w:szCs w:val="22"/>
                    </w:rPr>
                    <w:t>studies</w:t>
                  </w:r>
                  <w:proofErr w:type="spellEnd"/>
                </w:p>
              </w:tc>
            </w:tr>
          </w:tbl>
          <w:p w14:paraId="7EB656C1" w14:textId="77777777" w:rsidR="002C1560" w:rsidRPr="00A2139A" w:rsidRDefault="002C1560" w:rsidP="002C1560">
            <w:pPr>
              <w:spacing w:line="276" w:lineRule="auto"/>
              <w:jc w:val="both"/>
              <w:rPr>
                <w:rFonts w:cstheme="minorHAnsi"/>
                <w:sz w:val="20"/>
                <w:szCs w:val="22"/>
                <w:lang w:val="en-US"/>
              </w:rPr>
            </w:pPr>
            <w:r w:rsidRPr="00A2139A">
              <w:rPr>
                <w:rFonts w:cstheme="minorHAnsi"/>
                <w:sz w:val="20"/>
                <w:szCs w:val="22"/>
                <w:vertAlign w:val="superscript"/>
                <w:lang w:val="en-US"/>
              </w:rPr>
              <w:t>A</w:t>
            </w:r>
            <w:r w:rsidRPr="00A2139A">
              <w:rPr>
                <w:rFonts w:cstheme="minorHAnsi"/>
                <w:sz w:val="20"/>
                <w:szCs w:val="22"/>
                <w:lang w:val="en-US"/>
              </w:rPr>
              <w:t xml:space="preserve"> Biomarkers (e.g. </w:t>
            </w:r>
            <w:proofErr w:type="spellStart"/>
            <w:r w:rsidRPr="00A2139A">
              <w:rPr>
                <w:rFonts w:cstheme="minorHAnsi"/>
                <w:sz w:val="20"/>
                <w:szCs w:val="22"/>
                <w:lang w:val="en-US"/>
              </w:rPr>
              <w:t>QTc</w:t>
            </w:r>
            <w:proofErr w:type="spellEnd"/>
            <w:r w:rsidRPr="00A2139A">
              <w:rPr>
                <w:rFonts w:cstheme="minorHAnsi"/>
                <w:sz w:val="20"/>
                <w:szCs w:val="22"/>
                <w:lang w:val="en-US"/>
              </w:rPr>
              <w:t>-time) are not regarded a direct clinical outcome measure.</w:t>
            </w:r>
          </w:p>
          <w:p w14:paraId="342B218D" w14:textId="77777777" w:rsidR="002C1560" w:rsidRPr="00A2139A" w:rsidRDefault="002C1560" w:rsidP="002C1560">
            <w:pPr>
              <w:spacing w:line="276" w:lineRule="auto"/>
              <w:jc w:val="both"/>
              <w:rPr>
                <w:rFonts w:cstheme="minorHAnsi"/>
                <w:sz w:val="20"/>
                <w:szCs w:val="22"/>
                <w:lang w:val="en-US"/>
              </w:rPr>
            </w:pPr>
            <w:r w:rsidRPr="00A2139A">
              <w:rPr>
                <w:rFonts w:cstheme="minorHAnsi"/>
                <w:sz w:val="20"/>
                <w:szCs w:val="22"/>
                <w:vertAlign w:val="superscript"/>
                <w:lang w:val="en-US"/>
              </w:rPr>
              <w:t>B</w:t>
            </w:r>
            <w:r w:rsidRPr="00A2139A">
              <w:rPr>
                <w:rFonts w:cstheme="minorHAnsi"/>
                <w:sz w:val="20"/>
                <w:szCs w:val="22"/>
                <w:lang w:val="en-US"/>
              </w:rPr>
              <w:t xml:space="preserve"> Not applicable for neuroimaging studies.</w:t>
            </w:r>
          </w:p>
          <w:p w14:paraId="75B2E660" w14:textId="0B2922B7" w:rsidR="002C1560" w:rsidRDefault="002C1560" w:rsidP="002C1560">
            <w:pPr>
              <w:spacing w:line="276" w:lineRule="auto"/>
              <w:jc w:val="both"/>
              <w:rPr>
                <w:rFonts w:cstheme="minorHAnsi"/>
                <w:sz w:val="20"/>
                <w:szCs w:val="22"/>
                <w:lang w:val="en-US"/>
              </w:rPr>
            </w:pPr>
            <w:r w:rsidRPr="00A2139A">
              <w:rPr>
                <w:rFonts w:cstheme="minorHAnsi"/>
                <w:sz w:val="20"/>
                <w:szCs w:val="22"/>
                <w:vertAlign w:val="superscript"/>
                <w:lang w:val="en-US"/>
              </w:rPr>
              <w:t>C</w:t>
            </w:r>
            <w:r w:rsidRPr="00A2139A">
              <w:rPr>
                <w:rFonts w:cstheme="minorHAnsi"/>
                <w:sz w:val="20"/>
                <w:szCs w:val="22"/>
                <w:lang w:val="en-US"/>
              </w:rPr>
              <w:t xml:space="preserve"> Not applicable for neuroimaging studies and for studies, in which injectable formulations </w:t>
            </w:r>
            <w:proofErr w:type="gramStart"/>
            <w:r w:rsidRPr="00A2139A">
              <w:rPr>
                <w:rFonts w:cstheme="minorHAnsi"/>
                <w:sz w:val="20"/>
                <w:szCs w:val="22"/>
                <w:lang w:val="en-US"/>
              </w:rPr>
              <w:t>were administered</w:t>
            </w:r>
            <w:proofErr w:type="gramEnd"/>
            <w:r w:rsidRPr="00A2139A">
              <w:rPr>
                <w:rFonts w:cstheme="minorHAnsi"/>
                <w:sz w:val="20"/>
                <w:szCs w:val="22"/>
                <w:lang w:val="en-US"/>
              </w:rPr>
              <w:t>.</w:t>
            </w:r>
          </w:p>
          <w:p w14:paraId="44259036" w14:textId="2954A5B8" w:rsidR="00C23F3D" w:rsidRDefault="00C23F3D" w:rsidP="002C1560">
            <w:pPr>
              <w:spacing w:line="276" w:lineRule="auto"/>
              <w:jc w:val="both"/>
              <w:rPr>
                <w:rFonts w:cstheme="minorHAnsi"/>
                <w:sz w:val="20"/>
                <w:szCs w:val="22"/>
                <w:lang w:val="en-US"/>
              </w:rPr>
            </w:pPr>
          </w:p>
          <w:p w14:paraId="1D5F574B" w14:textId="2333C8C8" w:rsidR="00C23F3D" w:rsidRDefault="00C23F3D" w:rsidP="00C23F3D">
            <w:pPr>
              <w:rPr>
                <w:rFonts w:ascii="Arial" w:hAnsi="Arial" w:cs="Arial"/>
                <w:b/>
                <w:i/>
                <w:sz w:val="18"/>
                <w:lang w:val="en-US"/>
              </w:rPr>
            </w:pPr>
          </w:p>
          <w:p w14:paraId="6DA4AA97" w14:textId="77777777" w:rsidR="00C23F3D" w:rsidRDefault="00C23F3D" w:rsidP="00C23F3D">
            <w:pPr>
              <w:rPr>
                <w:rFonts w:ascii="Arial" w:hAnsi="Arial" w:cs="Arial"/>
                <w:b/>
                <w:i/>
                <w:sz w:val="18"/>
                <w:lang w:val="en-US"/>
              </w:rPr>
            </w:pPr>
          </w:p>
          <w:p w14:paraId="61315498" w14:textId="77777777" w:rsidR="00C23F3D" w:rsidRDefault="00C23F3D" w:rsidP="00C23F3D">
            <w:pPr>
              <w:rPr>
                <w:rFonts w:ascii="Arial" w:hAnsi="Arial" w:cs="Arial"/>
                <w:b/>
                <w:i/>
                <w:sz w:val="18"/>
                <w:lang w:val="en-US"/>
              </w:rPr>
            </w:pPr>
          </w:p>
          <w:p w14:paraId="3C87413B" w14:textId="77777777" w:rsidR="00C23F3D" w:rsidRDefault="00C23F3D" w:rsidP="00C23F3D">
            <w:pPr>
              <w:rPr>
                <w:rFonts w:ascii="Arial" w:hAnsi="Arial" w:cs="Arial"/>
                <w:b/>
                <w:i/>
                <w:sz w:val="18"/>
                <w:lang w:val="en-US"/>
              </w:rPr>
            </w:pPr>
          </w:p>
          <w:p w14:paraId="2BDE517F" w14:textId="77777777" w:rsidR="00C23F3D" w:rsidRDefault="00C23F3D" w:rsidP="00C23F3D">
            <w:pPr>
              <w:rPr>
                <w:rFonts w:ascii="Arial" w:hAnsi="Arial" w:cs="Arial"/>
                <w:b/>
                <w:i/>
                <w:sz w:val="18"/>
                <w:lang w:val="en-US"/>
              </w:rPr>
            </w:pPr>
          </w:p>
          <w:p w14:paraId="2F664D80" w14:textId="77777777" w:rsidR="00C23F3D" w:rsidRPr="00A2139A" w:rsidRDefault="00C23F3D" w:rsidP="002C1560">
            <w:pPr>
              <w:spacing w:line="276" w:lineRule="auto"/>
              <w:jc w:val="both"/>
              <w:rPr>
                <w:rFonts w:cstheme="minorHAnsi"/>
                <w:color w:val="000000"/>
                <w:sz w:val="20"/>
                <w:szCs w:val="22"/>
                <w:lang w:val="en-US"/>
              </w:rPr>
            </w:pPr>
          </w:p>
          <w:p w14:paraId="68BB0FBC" w14:textId="01273261" w:rsidR="00057A56" w:rsidRPr="00CE7620" w:rsidRDefault="00057A56" w:rsidP="007B425E">
            <w:pPr>
              <w:spacing w:line="276" w:lineRule="auto"/>
              <w:jc w:val="both"/>
              <w:rPr>
                <w:rFonts w:cstheme="minorHAnsi"/>
                <w:b/>
                <w:sz w:val="20"/>
                <w:szCs w:val="22"/>
                <w:lang w:val="en-US"/>
              </w:rPr>
            </w:pPr>
          </w:p>
        </w:tc>
      </w:tr>
    </w:tbl>
    <w:p w14:paraId="2A980F65" w14:textId="72E0AC59" w:rsidR="0020080F" w:rsidRDefault="0020080F" w:rsidP="000E0F4B">
      <w:pPr>
        <w:pStyle w:val="berschrift1"/>
        <w:rPr>
          <w:lang w:val="en-US"/>
        </w:rPr>
        <w:sectPr w:rsidR="0020080F" w:rsidSect="0020080F">
          <w:headerReference w:type="default" r:id="rId8"/>
          <w:footerReference w:type="default" r:id="rId9"/>
          <w:pgSz w:w="11906" w:h="16838" w:code="9"/>
          <w:pgMar w:top="1417" w:right="1417" w:bottom="1134" w:left="1417" w:header="708" w:footer="708" w:gutter="0"/>
          <w:cols w:space="708"/>
          <w:docGrid w:linePitch="360"/>
        </w:sectPr>
      </w:pPr>
    </w:p>
    <w:p w14:paraId="1B434F9E" w14:textId="3A327581" w:rsidR="00057A56" w:rsidRPr="00212866" w:rsidRDefault="002C1560" w:rsidP="009D250F">
      <w:pPr>
        <w:pStyle w:val="berschrift1"/>
        <w:spacing w:before="0"/>
        <w:rPr>
          <w:b/>
          <w:i/>
          <w:sz w:val="20"/>
          <w:lang w:val="en-US"/>
        </w:rPr>
      </w:pPr>
      <w:r>
        <w:rPr>
          <w:b/>
          <w:i/>
          <w:sz w:val="20"/>
          <w:lang w:val="en-US"/>
        </w:rPr>
        <w:lastRenderedPageBreak/>
        <w:t>Table S</w:t>
      </w:r>
      <w:r w:rsidR="00C37711">
        <w:rPr>
          <w:b/>
          <w:i/>
          <w:sz w:val="20"/>
          <w:lang w:val="en-US"/>
        </w:rPr>
        <w:t>3</w:t>
      </w:r>
      <w:r w:rsidR="000070F6" w:rsidRPr="00212866">
        <w:rPr>
          <w:b/>
          <w:i/>
          <w:sz w:val="20"/>
          <w:lang w:val="en-US"/>
        </w:rPr>
        <w:t>. Detailed information on all included trials</w:t>
      </w:r>
      <w:r w:rsidR="00EE47A9" w:rsidRPr="00212866">
        <w:rPr>
          <w:b/>
          <w:i/>
          <w:sz w:val="20"/>
          <w:lang w:val="en-US"/>
        </w:rPr>
        <w:t xml:space="preserve"> for oral formulations</w:t>
      </w:r>
    </w:p>
    <w:tbl>
      <w:tblPr>
        <w:tblpPr w:leftFromText="141" w:rightFromText="141" w:vertAnchor="text" w:horzAnchor="page" w:tblpX="730" w:tblpY="293"/>
        <w:tblW w:w="15466" w:type="dxa"/>
        <w:tblBorders>
          <w:insideH w:val="single" w:sz="4" w:space="0" w:color="000000" w:themeColor="text1"/>
        </w:tblBorders>
        <w:tblLayout w:type="fixed"/>
        <w:tblLook w:val="04A0" w:firstRow="1" w:lastRow="0" w:firstColumn="1" w:lastColumn="0" w:noHBand="0" w:noVBand="1"/>
      </w:tblPr>
      <w:tblGrid>
        <w:gridCol w:w="1418"/>
        <w:gridCol w:w="794"/>
        <w:gridCol w:w="3118"/>
        <w:gridCol w:w="2979"/>
        <w:gridCol w:w="992"/>
        <w:gridCol w:w="992"/>
        <w:gridCol w:w="918"/>
        <w:gridCol w:w="4255"/>
        <w:tblGridChange w:id="5">
          <w:tblGrid>
            <w:gridCol w:w="1418"/>
            <w:gridCol w:w="794"/>
            <w:gridCol w:w="3118"/>
            <w:gridCol w:w="2979"/>
            <w:gridCol w:w="992"/>
            <w:gridCol w:w="992"/>
            <w:gridCol w:w="918"/>
            <w:gridCol w:w="4255"/>
          </w:tblGrid>
        </w:tblGridChange>
      </w:tblGrid>
      <w:tr w:rsidR="009C0C83" w:rsidRPr="00C471B8" w14:paraId="42B00F72" w14:textId="77777777" w:rsidTr="009C0C83">
        <w:trPr>
          <w:trHeight w:val="81"/>
        </w:trPr>
        <w:tc>
          <w:tcPr>
            <w:tcW w:w="1418" w:type="dxa"/>
            <w:vAlign w:val="center"/>
          </w:tcPr>
          <w:p w14:paraId="15E04709" w14:textId="77777777" w:rsidR="00CC0D30" w:rsidRPr="00C471B8" w:rsidRDefault="00CC0D30" w:rsidP="009C0C83">
            <w:pPr>
              <w:rPr>
                <w:rFonts w:cstheme="minorHAnsi"/>
                <w:b/>
                <w:sz w:val="13"/>
                <w:szCs w:val="22"/>
                <w:lang w:val="en-US"/>
              </w:rPr>
            </w:pPr>
            <w:bookmarkStart w:id="6" w:name="_Toc89876818"/>
            <w:r w:rsidRPr="00C471B8">
              <w:rPr>
                <w:rFonts w:cstheme="minorHAnsi"/>
                <w:b/>
                <w:sz w:val="13"/>
                <w:szCs w:val="22"/>
                <w:lang w:val="en-US"/>
              </w:rPr>
              <w:t>Author, year</w:t>
            </w:r>
          </w:p>
        </w:tc>
        <w:tc>
          <w:tcPr>
            <w:tcW w:w="794" w:type="dxa"/>
            <w:vAlign w:val="center"/>
          </w:tcPr>
          <w:p w14:paraId="4E7CD0CD" w14:textId="2FDD0DBD" w:rsidR="00CC0D30" w:rsidRPr="00C471B8" w:rsidRDefault="00CC0D30" w:rsidP="009C0C83">
            <w:pPr>
              <w:rPr>
                <w:rFonts w:cstheme="minorHAnsi"/>
                <w:b/>
                <w:sz w:val="13"/>
                <w:szCs w:val="22"/>
                <w:lang w:val="en-US"/>
              </w:rPr>
            </w:pPr>
            <w:r w:rsidRPr="00C471B8">
              <w:rPr>
                <w:rFonts w:cstheme="minorHAnsi"/>
                <w:b/>
                <w:sz w:val="13"/>
                <w:szCs w:val="22"/>
                <w:lang w:val="en-US"/>
              </w:rPr>
              <w:t>Country</w:t>
            </w:r>
          </w:p>
        </w:tc>
        <w:tc>
          <w:tcPr>
            <w:tcW w:w="3118" w:type="dxa"/>
            <w:vAlign w:val="center"/>
          </w:tcPr>
          <w:p w14:paraId="5811E41B" w14:textId="54474DB4" w:rsidR="00CC0D30" w:rsidRPr="00C471B8" w:rsidRDefault="00CC0D30" w:rsidP="009C0C83">
            <w:pPr>
              <w:rPr>
                <w:rFonts w:cstheme="minorHAnsi"/>
                <w:b/>
                <w:sz w:val="13"/>
                <w:szCs w:val="22"/>
                <w:lang w:val="en-US"/>
              </w:rPr>
            </w:pPr>
            <w:r w:rsidRPr="00C471B8">
              <w:rPr>
                <w:rFonts w:cstheme="minorHAnsi"/>
                <w:b/>
                <w:sz w:val="13"/>
                <w:szCs w:val="22"/>
                <w:lang w:val="en-US"/>
              </w:rPr>
              <w:t>Design</w:t>
            </w:r>
          </w:p>
        </w:tc>
        <w:tc>
          <w:tcPr>
            <w:tcW w:w="2979" w:type="dxa"/>
            <w:vAlign w:val="center"/>
          </w:tcPr>
          <w:p w14:paraId="4168D6B8" w14:textId="3D90C147" w:rsidR="00CC0D30" w:rsidRPr="00C471B8" w:rsidRDefault="00CC0D30" w:rsidP="009C0C83">
            <w:pPr>
              <w:rPr>
                <w:rFonts w:cstheme="minorHAnsi"/>
                <w:b/>
                <w:sz w:val="13"/>
                <w:szCs w:val="22"/>
                <w:lang w:val="en-US"/>
              </w:rPr>
            </w:pPr>
            <w:r w:rsidRPr="00C471B8">
              <w:rPr>
                <w:rFonts w:cstheme="minorHAnsi"/>
                <w:b/>
                <w:sz w:val="13"/>
                <w:szCs w:val="22"/>
                <w:lang w:val="en-US"/>
              </w:rPr>
              <w:t>Subjects</w:t>
            </w:r>
            <w:r w:rsidRPr="00C471B8">
              <w:rPr>
                <w:rFonts w:ascii="Arial" w:hAnsi="Arial" w:cs="Arial"/>
                <w:sz w:val="13"/>
                <w:szCs w:val="18"/>
                <w:lang w:val="en-US"/>
              </w:rPr>
              <w:t xml:space="preserve">  </w:t>
            </w:r>
            <w:r w:rsidRPr="00C471B8">
              <w:rPr>
                <w:rFonts w:cstheme="minorHAnsi"/>
                <w:b/>
                <w:sz w:val="13"/>
                <w:szCs w:val="22"/>
                <w:lang w:val="en-US"/>
              </w:rPr>
              <w:t>(* = estimated from original data)</w:t>
            </w:r>
          </w:p>
        </w:tc>
        <w:tc>
          <w:tcPr>
            <w:tcW w:w="992" w:type="dxa"/>
            <w:vAlign w:val="center"/>
          </w:tcPr>
          <w:p w14:paraId="39BE1A97" w14:textId="77777777" w:rsidR="00CC0D30" w:rsidRPr="00C471B8" w:rsidRDefault="00CC0D30" w:rsidP="009C0C83">
            <w:pPr>
              <w:rPr>
                <w:rFonts w:cstheme="minorHAnsi"/>
                <w:b/>
                <w:sz w:val="13"/>
                <w:szCs w:val="22"/>
                <w:lang w:val="en-US"/>
              </w:rPr>
            </w:pPr>
            <w:r w:rsidRPr="00C471B8">
              <w:rPr>
                <w:rFonts w:cstheme="minorHAnsi"/>
                <w:b/>
                <w:sz w:val="13"/>
                <w:szCs w:val="22"/>
                <w:lang w:val="en-US"/>
              </w:rPr>
              <w:t>Mean Dose (range) [mg/day]</w:t>
            </w:r>
          </w:p>
        </w:tc>
        <w:tc>
          <w:tcPr>
            <w:tcW w:w="992" w:type="dxa"/>
            <w:vAlign w:val="center"/>
          </w:tcPr>
          <w:p w14:paraId="4D0EF443" w14:textId="071BD689" w:rsidR="00CC0D30" w:rsidRPr="00C471B8" w:rsidRDefault="00CC0D30" w:rsidP="007241FA">
            <w:pPr>
              <w:rPr>
                <w:rFonts w:cstheme="minorHAnsi"/>
                <w:b/>
                <w:sz w:val="13"/>
                <w:szCs w:val="22"/>
                <w:lang w:val="en-US"/>
              </w:rPr>
            </w:pPr>
            <w:r w:rsidRPr="00C471B8">
              <w:rPr>
                <w:rFonts w:cstheme="minorHAnsi"/>
                <w:b/>
                <w:sz w:val="13"/>
                <w:szCs w:val="22"/>
                <w:lang w:val="en-US"/>
              </w:rPr>
              <w:t xml:space="preserve">Mean ARI </w:t>
            </w:r>
            <w:del w:id="7" w:author="Hart, Xenia" w:date="2022-09-19T12:57:00Z">
              <w:r w:rsidRPr="00C471B8" w:rsidDel="007241FA">
                <w:rPr>
                  <w:rFonts w:cstheme="minorHAnsi"/>
                  <w:b/>
                  <w:sz w:val="13"/>
                  <w:szCs w:val="22"/>
                  <w:lang w:val="en-US"/>
                </w:rPr>
                <w:delText>Conc.</w:delText>
              </w:r>
            </w:del>
            <w:ins w:id="8" w:author="Hart, Xenia" w:date="2022-09-19T12:57:00Z">
              <w:r w:rsidR="007241FA">
                <w:rPr>
                  <w:rFonts w:cstheme="minorHAnsi"/>
                  <w:b/>
                  <w:sz w:val="13"/>
                  <w:szCs w:val="22"/>
                  <w:lang w:val="en-US"/>
                </w:rPr>
                <w:t>BL</w:t>
              </w:r>
            </w:ins>
            <w:r w:rsidRPr="00C471B8">
              <w:rPr>
                <w:rFonts w:cstheme="minorHAnsi"/>
                <w:b/>
                <w:sz w:val="13"/>
                <w:szCs w:val="22"/>
                <w:lang w:val="en-US"/>
              </w:rPr>
              <w:t xml:space="preserve"> (range) [ng/</w:t>
            </w:r>
            <w:r>
              <w:rPr>
                <w:rFonts w:cstheme="minorHAnsi"/>
                <w:b/>
                <w:sz w:val="13"/>
                <w:szCs w:val="22"/>
                <w:lang w:val="en-US"/>
              </w:rPr>
              <w:t>ml</w:t>
            </w:r>
            <w:r w:rsidRPr="00C471B8">
              <w:rPr>
                <w:rFonts w:cstheme="minorHAnsi"/>
                <w:b/>
                <w:sz w:val="13"/>
                <w:szCs w:val="22"/>
                <w:lang w:val="en-US"/>
              </w:rPr>
              <w:t>]</w:t>
            </w:r>
          </w:p>
        </w:tc>
        <w:tc>
          <w:tcPr>
            <w:tcW w:w="918" w:type="dxa"/>
            <w:vAlign w:val="center"/>
          </w:tcPr>
          <w:p w14:paraId="3C348F8F" w14:textId="7D38B1C8" w:rsidR="00CC0D30" w:rsidRPr="00C471B8" w:rsidRDefault="00CC0D30" w:rsidP="007241FA">
            <w:pPr>
              <w:rPr>
                <w:rFonts w:cstheme="minorHAnsi"/>
                <w:b/>
                <w:sz w:val="13"/>
                <w:szCs w:val="22"/>
                <w:lang w:val="en-US"/>
              </w:rPr>
              <w:pPrChange w:id="9" w:author="Hart, Xenia" w:date="2022-09-19T12:57:00Z">
                <w:pPr>
                  <w:framePr w:hSpace="141" w:wrap="around" w:vAnchor="text" w:hAnchor="page" w:x="730" w:y="293"/>
                </w:pPr>
              </w:pPrChange>
            </w:pPr>
            <w:r w:rsidRPr="00C471B8">
              <w:rPr>
                <w:rFonts w:cstheme="minorHAnsi"/>
                <w:b/>
                <w:sz w:val="13"/>
                <w:szCs w:val="22"/>
                <w:lang w:val="en-US"/>
              </w:rPr>
              <w:t>Mean A</w:t>
            </w:r>
            <w:r>
              <w:rPr>
                <w:rFonts w:cstheme="minorHAnsi"/>
                <w:b/>
                <w:sz w:val="13"/>
                <w:szCs w:val="22"/>
                <w:lang w:val="en-US"/>
              </w:rPr>
              <w:t>M</w:t>
            </w:r>
            <w:r w:rsidRPr="00C471B8">
              <w:rPr>
                <w:rFonts w:cstheme="minorHAnsi"/>
                <w:b/>
                <w:sz w:val="13"/>
                <w:szCs w:val="22"/>
                <w:lang w:val="en-US"/>
              </w:rPr>
              <w:t xml:space="preserve"> </w:t>
            </w:r>
            <w:del w:id="10" w:author="Hart, Xenia" w:date="2022-09-19T12:57:00Z">
              <w:r w:rsidRPr="00C471B8" w:rsidDel="007241FA">
                <w:rPr>
                  <w:rFonts w:cstheme="minorHAnsi"/>
                  <w:b/>
                  <w:sz w:val="13"/>
                  <w:szCs w:val="22"/>
                  <w:lang w:val="en-US"/>
                </w:rPr>
                <w:delText>Conc.</w:delText>
              </w:r>
            </w:del>
            <w:ins w:id="11" w:author="Hart, Xenia" w:date="2022-09-19T12:57:00Z">
              <w:r w:rsidR="007241FA">
                <w:rPr>
                  <w:rFonts w:cstheme="minorHAnsi"/>
                  <w:b/>
                  <w:sz w:val="13"/>
                  <w:szCs w:val="22"/>
                  <w:lang w:val="en-US"/>
                </w:rPr>
                <w:t>BL</w:t>
              </w:r>
            </w:ins>
            <w:r w:rsidRPr="00C471B8">
              <w:rPr>
                <w:rFonts w:cstheme="minorHAnsi"/>
                <w:b/>
                <w:sz w:val="13"/>
                <w:szCs w:val="22"/>
                <w:lang w:val="en-US"/>
              </w:rPr>
              <w:t xml:space="preserve"> (range) [ng/</w:t>
            </w:r>
            <w:r>
              <w:rPr>
                <w:rFonts w:cstheme="minorHAnsi"/>
                <w:b/>
                <w:sz w:val="13"/>
                <w:szCs w:val="22"/>
                <w:lang w:val="en-US"/>
              </w:rPr>
              <w:t>ml</w:t>
            </w:r>
            <w:r w:rsidRPr="00C471B8">
              <w:rPr>
                <w:rFonts w:cstheme="minorHAnsi"/>
                <w:b/>
                <w:sz w:val="13"/>
                <w:szCs w:val="22"/>
                <w:lang w:val="en-US"/>
              </w:rPr>
              <w:t>]</w:t>
            </w:r>
          </w:p>
        </w:tc>
        <w:tc>
          <w:tcPr>
            <w:tcW w:w="4255" w:type="dxa"/>
            <w:vAlign w:val="center"/>
          </w:tcPr>
          <w:p w14:paraId="4774225D" w14:textId="77777777" w:rsidR="00CC0D30" w:rsidRPr="00C471B8" w:rsidRDefault="00CC0D30" w:rsidP="009C0C83">
            <w:pPr>
              <w:rPr>
                <w:rFonts w:cstheme="minorHAnsi"/>
                <w:b/>
                <w:sz w:val="13"/>
                <w:szCs w:val="22"/>
                <w:lang w:val="en-US"/>
              </w:rPr>
            </w:pPr>
            <w:r w:rsidRPr="00C471B8">
              <w:rPr>
                <w:rFonts w:cstheme="minorHAnsi"/>
                <w:b/>
                <w:sz w:val="13"/>
                <w:szCs w:val="22"/>
                <w:lang w:val="en-US"/>
              </w:rPr>
              <w:t>Comment</w:t>
            </w:r>
          </w:p>
        </w:tc>
      </w:tr>
      <w:tr w:rsidR="009C0C83" w:rsidRPr="00B924EC" w14:paraId="7C5564DB" w14:textId="77777777" w:rsidTr="009C0C83">
        <w:trPr>
          <w:trHeight w:val="129"/>
        </w:trPr>
        <w:tc>
          <w:tcPr>
            <w:tcW w:w="1418" w:type="dxa"/>
            <w:vAlign w:val="center"/>
          </w:tcPr>
          <w:p w14:paraId="6C358683" w14:textId="3D97F0D3" w:rsidR="00CC0D30" w:rsidRPr="00C471B8" w:rsidRDefault="00CC0D30" w:rsidP="009C0C83">
            <w:pPr>
              <w:rPr>
                <w:rFonts w:cstheme="minorHAnsi"/>
                <w:sz w:val="13"/>
                <w:szCs w:val="15"/>
                <w:lang w:val="en-US"/>
              </w:rPr>
            </w:pPr>
            <w:r w:rsidRPr="00C471B8">
              <w:rPr>
                <w:rFonts w:cstheme="minorHAnsi"/>
                <w:b/>
                <w:bCs/>
                <w:color w:val="000000"/>
                <w:sz w:val="13"/>
                <w:szCs w:val="15"/>
              </w:rPr>
              <w:t>Hwang et al., 2015</w:t>
            </w:r>
          </w:p>
        </w:tc>
        <w:tc>
          <w:tcPr>
            <w:tcW w:w="794" w:type="dxa"/>
            <w:vAlign w:val="center"/>
          </w:tcPr>
          <w:p w14:paraId="6664B187" w14:textId="50A60AB9" w:rsidR="00CC0D30" w:rsidRPr="00C471B8" w:rsidRDefault="00CC0D30" w:rsidP="009C0C83">
            <w:pPr>
              <w:widowControl w:val="0"/>
              <w:autoSpaceDE w:val="0"/>
              <w:autoSpaceDN w:val="0"/>
              <w:adjustRightInd w:val="0"/>
              <w:rPr>
                <w:rFonts w:cstheme="minorHAnsi"/>
                <w:sz w:val="13"/>
                <w:szCs w:val="15"/>
                <w:lang w:val="en-US"/>
              </w:rPr>
            </w:pPr>
            <w:r w:rsidRPr="00C471B8">
              <w:rPr>
                <w:rFonts w:cstheme="minorHAnsi"/>
                <w:sz w:val="13"/>
                <w:szCs w:val="15"/>
                <w:lang w:val="en-US"/>
              </w:rPr>
              <w:t>Taiwan</w:t>
            </w:r>
          </w:p>
        </w:tc>
        <w:tc>
          <w:tcPr>
            <w:tcW w:w="3118" w:type="dxa"/>
            <w:vAlign w:val="center"/>
          </w:tcPr>
          <w:p w14:paraId="5C76339E" w14:textId="37AB34A8" w:rsidR="00CC0D30" w:rsidRPr="00C471B8" w:rsidRDefault="00CC0D30" w:rsidP="009C0C83">
            <w:pPr>
              <w:widowControl w:val="0"/>
              <w:autoSpaceDE w:val="0"/>
              <w:autoSpaceDN w:val="0"/>
              <w:adjustRightInd w:val="0"/>
              <w:rPr>
                <w:rFonts w:cstheme="minorHAnsi"/>
                <w:sz w:val="13"/>
                <w:szCs w:val="15"/>
                <w:lang w:val="en-US"/>
              </w:rPr>
            </w:pPr>
            <w:r w:rsidRPr="00C471B8">
              <w:rPr>
                <w:rFonts w:cstheme="minorHAnsi"/>
                <w:sz w:val="13"/>
                <w:szCs w:val="15"/>
                <w:lang w:val="en-US"/>
              </w:rPr>
              <w:t>Cluster RCT with fixed doses (15 mg)</w:t>
            </w:r>
            <w:r>
              <w:rPr>
                <w:rFonts w:cstheme="minorHAnsi"/>
                <w:sz w:val="13"/>
                <w:szCs w:val="15"/>
                <w:lang w:val="en-US"/>
              </w:rPr>
              <w:t xml:space="preserve"> comparing fast vs. slow switching</w:t>
            </w:r>
          </w:p>
        </w:tc>
        <w:tc>
          <w:tcPr>
            <w:tcW w:w="2979" w:type="dxa"/>
            <w:vAlign w:val="center"/>
          </w:tcPr>
          <w:p w14:paraId="3DA7211F" w14:textId="5E55632C" w:rsidR="00CC0D30" w:rsidRPr="00C471B8" w:rsidRDefault="00CC0D30" w:rsidP="009C0C83">
            <w:pPr>
              <w:rPr>
                <w:rFonts w:cstheme="minorHAnsi"/>
                <w:sz w:val="13"/>
                <w:szCs w:val="15"/>
                <w:lang w:val="en-US"/>
              </w:rPr>
            </w:pPr>
            <w:r>
              <w:rPr>
                <w:rFonts w:cstheme="minorHAnsi"/>
                <w:sz w:val="13"/>
                <w:szCs w:val="15"/>
                <w:lang w:val="en-US"/>
              </w:rPr>
              <w:t>N=</w:t>
            </w:r>
            <w:r w:rsidRPr="00C471B8">
              <w:rPr>
                <w:rFonts w:cstheme="minorHAnsi"/>
                <w:sz w:val="13"/>
                <w:szCs w:val="15"/>
                <w:lang w:val="en-US"/>
              </w:rPr>
              <w:t xml:space="preserve">79,  </w:t>
            </w:r>
            <w:r w:rsidRPr="00C471B8">
              <w:rPr>
                <w:rFonts w:cstheme="minorHAnsi"/>
                <w:color w:val="000000" w:themeColor="text1"/>
                <w:sz w:val="13"/>
                <w:szCs w:val="16"/>
                <w:lang w:val="en-US"/>
              </w:rPr>
              <w:t>SCZ or SD</w:t>
            </w:r>
            <w:r>
              <w:rPr>
                <w:rFonts w:cstheme="minorHAnsi"/>
                <w:color w:val="000000" w:themeColor="text1"/>
                <w:sz w:val="13"/>
                <w:szCs w:val="16"/>
                <w:lang w:val="en-US"/>
              </w:rPr>
              <w:t xml:space="preserve"> (clinically stable; PANNS &lt;55)</w:t>
            </w:r>
            <w:r w:rsidRPr="00C471B8">
              <w:rPr>
                <w:rFonts w:cstheme="minorHAnsi"/>
                <w:sz w:val="13"/>
                <w:szCs w:val="15"/>
                <w:lang w:val="en-US"/>
              </w:rPr>
              <w:t>, 40.5% Males, age 39.5</w:t>
            </w:r>
          </w:p>
        </w:tc>
        <w:tc>
          <w:tcPr>
            <w:tcW w:w="992" w:type="dxa"/>
            <w:vAlign w:val="center"/>
          </w:tcPr>
          <w:p w14:paraId="64F61DE3" w14:textId="66636A05"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15</w:t>
            </w:r>
          </w:p>
        </w:tc>
        <w:tc>
          <w:tcPr>
            <w:tcW w:w="992" w:type="dxa"/>
            <w:vAlign w:val="center"/>
          </w:tcPr>
          <w:p w14:paraId="50E57A7C" w14:textId="0F75C80A" w:rsidR="00CC0D30" w:rsidRPr="00C471B8" w:rsidRDefault="00CC0D30" w:rsidP="007241FA">
            <w:pPr>
              <w:rPr>
                <w:rFonts w:cstheme="minorHAnsi"/>
                <w:color w:val="000000" w:themeColor="text1"/>
                <w:sz w:val="13"/>
                <w:szCs w:val="16"/>
                <w:lang w:val="en-US"/>
              </w:rPr>
            </w:pPr>
            <w:r>
              <w:rPr>
                <w:rFonts w:cstheme="minorHAnsi"/>
                <w:color w:val="000000" w:themeColor="text1"/>
                <w:sz w:val="13"/>
                <w:szCs w:val="16"/>
                <w:lang w:val="en-US"/>
              </w:rPr>
              <w:t>20</w:t>
            </w:r>
            <w:ins w:id="12" w:author="Hart, Xenia" w:date="2022-09-19T12:57:00Z">
              <w:r w:rsidR="007241FA">
                <w:rPr>
                  <w:rFonts w:cstheme="minorHAnsi"/>
                  <w:color w:val="000000" w:themeColor="text1"/>
                  <w:sz w:val="13"/>
                  <w:szCs w:val="16"/>
                  <w:lang w:val="en-US"/>
                </w:rPr>
                <w:t>6</w:t>
              </w:r>
            </w:ins>
            <w:del w:id="13" w:author="Hart, Xenia" w:date="2022-09-19T12:57:00Z">
              <w:r w:rsidDel="007241FA">
                <w:rPr>
                  <w:rFonts w:cstheme="minorHAnsi"/>
                  <w:color w:val="000000" w:themeColor="text1"/>
                  <w:sz w:val="13"/>
                  <w:szCs w:val="16"/>
                  <w:lang w:val="en-US"/>
                </w:rPr>
                <w:delText>5.9</w:delText>
              </w:r>
            </w:del>
            <w:r>
              <w:rPr>
                <w:rFonts w:cstheme="minorHAnsi"/>
                <w:color w:val="000000" w:themeColor="text1"/>
                <w:sz w:val="13"/>
                <w:szCs w:val="16"/>
                <w:lang w:val="en-US"/>
              </w:rPr>
              <w:t>±11</w:t>
            </w:r>
            <w:ins w:id="14" w:author="Hart, Xenia" w:date="2022-09-19T12:57:00Z">
              <w:r w:rsidR="007241FA">
                <w:rPr>
                  <w:rFonts w:cstheme="minorHAnsi"/>
                  <w:color w:val="000000" w:themeColor="text1"/>
                  <w:sz w:val="13"/>
                  <w:szCs w:val="16"/>
                  <w:lang w:val="en-US"/>
                </w:rPr>
                <w:t>4</w:t>
              </w:r>
            </w:ins>
            <w:del w:id="15" w:author="Hart, Xenia" w:date="2022-09-19T12:57:00Z">
              <w:r w:rsidDel="007241FA">
                <w:rPr>
                  <w:rFonts w:cstheme="minorHAnsi"/>
                  <w:color w:val="000000" w:themeColor="text1"/>
                  <w:sz w:val="13"/>
                  <w:szCs w:val="16"/>
                  <w:lang w:val="en-US"/>
                </w:rPr>
                <w:delText>3.7</w:delText>
              </w:r>
            </w:del>
            <w:r>
              <w:rPr>
                <w:rFonts w:cstheme="minorHAnsi"/>
                <w:color w:val="000000" w:themeColor="text1"/>
                <w:sz w:val="13"/>
                <w:szCs w:val="16"/>
                <w:lang w:val="en-US"/>
              </w:rPr>
              <w:t>*</w:t>
            </w:r>
          </w:p>
        </w:tc>
        <w:tc>
          <w:tcPr>
            <w:tcW w:w="918" w:type="dxa"/>
            <w:vAlign w:val="center"/>
          </w:tcPr>
          <w:p w14:paraId="3CF76408" w14:textId="677627CF"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
          <w:p w14:paraId="79C565D6" w14:textId="296A24E4" w:rsidR="00CC0D30" w:rsidRPr="00C471B8" w:rsidRDefault="00CC0D30" w:rsidP="009C0C83">
            <w:pPr>
              <w:rPr>
                <w:rFonts w:cstheme="minorHAnsi"/>
                <w:sz w:val="13"/>
                <w:szCs w:val="15"/>
                <w:lang w:val="en-US"/>
              </w:rPr>
            </w:pPr>
            <w:r w:rsidRPr="00C471B8">
              <w:rPr>
                <w:rFonts w:cstheme="minorHAnsi"/>
                <w:sz w:val="13"/>
                <w:szCs w:val="15"/>
                <w:lang w:val="en-US"/>
              </w:rPr>
              <w:t>Higher ARI BL correlated with greater reduction in BARS on day 56</w:t>
            </w:r>
            <w:r>
              <w:rPr>
                <w:rFonts w:cstheme="minorHAnsi"/>
                <w:sz w:val="13"/>
                <w:szCs w:val="15"/>
                <w:lang w:val="en-US"/>
              </w:rPr>
              <w:t>. Conc. diff. between CYP2D6*2/*10 genotypes.</w:t>
            </w:r>
          </w:p>
        </w:tc>
      </w:tr>
      <w:tr w:rsidR="009C0C83" w:rsidRPr="00CC0D30" w14:paraId="4308DF24" w14:textId="77777777" w:rsidTr="009C0C83">
        <w:trPr>
          <w:trHeight w:val="111"/>
        </w:trPr>
        <w:tc>
          <w:tcPr>
            <w:tcW w:w="1418" w:type="dxa"/>
            <w:vAlign w:val="center"/>
          </w:tcPr>
          <w:p w14:paraId="0EB72FF3" w14:textId="08FEA4AD" w:rsidR="00CC0D30" w:rsidRPr="00C471B8" w:rsidRDefault="00CC0D30" w:rsidP="009C0C83">
            <w:pPr>
              <w:rPr>
                <w:rFonts w:cstheme="minorHAnsi"/>
                <w:sz w:val="13"/>
                <w:szCs w:val="15"/>
                <w:lang w:val="en-US"/>
              </w:rPr>
            </w:pPr>
            <w:r w:rsidRPr="00B924EC">
              <w:rPr>
                <w:rFonts w:cstheme="minorHAnsi"/>
                <w:b/>
                <w:bCs/>
                <w:color w:val="000000"/>
                <w:sz w:val="13"/>
                <w:szCs w:val="15"/>
                <w:lang w:val="en-US"/>
              </w:rPr>
              <w:t>Hoekstra 2021</w:t>
            </w:r>
          </w:p>
        </w:tc>
        <w:tc>
          <w:tcPr>
            <w:tcW w:w="794" w:type="dxa"/>
            <w:vAlign w:val="center"/>
          </w:tcPr>
          <w:p w14:paraId="2B961960" w14:textId="0CF642B0" w:rsidR="00CC0D30" w:rsidRPr="00C471B8" w:rsidRDefault="00CC0D30" w:rsidP="009C0C83">
            <w:pPr>
              <w:rPr>
                <w:rFonts w:cstheme="minorHAnsi"/>
                <w:sz w:val="13"/>
                <w:szCs w:val="15"/>
                <w:lang w:val="en-US"/>
              </w:rPr>
            </w:pPr>
            <w:r w:rsidRPr="00C471B8">
              <w:rPr>
                <w:rFonts w:cstheme="minorHAnsi"/>
                <w:sz w:val="13"/>
                <w:szCs w:val="15"/>
                <w:lang w:val="en-US"/>
              </w:rPr>
              <w:t>Norway</w:t>
            </w:r>
          </w:p>
        </w:tc>
        <w:tc>
          <w:tcPr>
            <w:tcW w:w="3118" w:type="dxa"/>
            <w:vAlign w:val="center"/>
          </w:tcPr>
          <w:p w14:paraId="24B74416" w14:textId="799BB4F4" w:rsidR="00CC0D30" w:rsidRPr="00C471B8" w:rsidRDefault="00CC0D30" w:rsidP="009C0C83">
            <w:pPr>
              <w:rPr>
                <w:rFonts w:cstheme="minorHAnsi"/>
                <w:sz w:val="13"/>
                <w:szCs w:val="15"/>
                <w:lang w:val="en-US"/>
              </w:rPr>
            </w:pPr>
            <w:r w:rsidRPr="00C471B8">
              <w:rPr>
                <w:rFonts w:cstheme="minorHAnsi"/>
                <w:sz w:val="13"/>
                <w:szCs w:val="15"/>
                <w:lang w:val="en-US"/>
              </w:rPr>
              <w:t>RCT</w:t>
            </w:r>
            <w:r>
              <w:rPr>
                <w:rFonts w:cstheme="minorHAnsi"/>
                <w:sz w:val="13"/>
                <w:szCs w:val="15"/>
                <w:lang w:val="en-US"/>
              </w:rPr>
              <w:t>, efficacy a</w:t>
            </w:r>
            <w:r w:rsidR="009C0C83">
              <w:rPr>
                <w:rFonts w:cstheme="minorHAnsi"/>
                <w:sz w:val="13"/>
                <w:szCs w:val="15"/>
                <w:lang w:val="en-US"/>
              </w:rPr>
              <w:t xml:space="preserve">nd side effects compared to olanzapine and </w:t>
            </w:r>
            <w:proofErr w:type="spellStart"/>
            <w:r w:rsidR="009C0C83">
              <w:rPr>
                <w:rFonts w:cstheme="minorHAnsi"/>
                <w:sz w:val="13"/>
                <w:szCs w:val="15"/>
                <w:lang w:val="en-US"/>
              </w:rPr>
              <w:t>a</w:t>
            </w:r>
            <w:r w:rsidR="009C0C83" w:rsidRPr="007D78B1">
              <w:rPr>
                <w:rFonts w:cstheme="minorHAnsi"/>
                <w:sz w:val="13"/>
                <w:szCs w:val="15"/>
                <w:lang w:val="en-US"/>
              </w:rPr>
              <w:t>misulpride</w:t>
            </w:r>
            <w:proofErr w:type="spellEnd"/>
          </w:p>
        </w:tc>
        <w:tc>
          <w:tcPr>
            <w:tcW w:w="2979" w:type="dxa"/>
            <w:vAlign w:val="center"/>
          </w:tcPr>
          <w:p w14:paraId="25BBCC6C" w14:textId="5D2DB5A9" w:rsidR="00CC0D30" w:rsidRPr="00C471B8" w:rsidRDefault="00CC0D30" w:rsidP="009C0C83">
            <w:pPr>
              <w:rPr>
                <w:rFonts w:cstheme="minorHAnsi"/>
                <w:sz w:val="13"/>
                <w:szCs w:val="15"/>
                <w:lang w:val="en-US"/>
              </w:rPr>
            </w:pPr>
            <w:r w:rsidRPr="00C471B8">
              <w:rPr>
                <w:rFonts w:cstheme="minorHAnsi"/>
                <w:sz w:val="13"/>
                <w:szCs w:val="15"/>
                <w:lang w:val="en-US"/>
              </w:rPr>
              <w:t>N</w:t>
            </w:r>
            <w:r>
              <w:rPr>
                <w:rFonts w:cstheme="minorHAnsi"/>
                <w:sz w:val="13"/>
                <w:szCs w:val="15"/>
                <w:lang w:val="en-US"/>
              </w:rPr>
              <w:t>=</w:t>
            </w:r>
            <w:r w:rsidRPr="00C471B8">
              <w:rPr>
                <w:rFonts w:cstheme="minorHAnsi"/>
                <w:sz w:val="13"/>
                <w:szCs w:val="15"/>
                <w:lang w:val="en-US"/>
              </w:rPr>
              <w:t xml:space="preserve">51 (ARI), </w:t>
            </w:r>
            <w:r w:rsidR="009C0C83">
              <w:rPr>
                <w:rFonts w:cstheme="minorHAnsi"/>
                <w:sz w:val="13"/>
                <w:szCs w:val="15"/>
                <w:lang w:val="en-US"/>
              </w:rPr>
              <w:t>SCZ</w:t>
            </w:r>
            <w:r w:rsidRPr="00C471B8">
              <w:rPr>
                <w:rFonts w:cstheme="minorHAnsi"/>
                <w:sz w:val="13"/>
                <w:szCs w:val="15"/>
                <w:lang w:val="en-US"/>
              </w:rPr>
              <w:t xml:space="preserve"> spectrum disorders, age 32.1</w:t>
            </w:r>
          </w:p>
        </w:tc>
        <w:tc>
          <w:tcPr>
            <w:tcW w:w="992" w:type="dxa"/>
            <w:vAlign w:val="center"/>
          </w:tcPr>
          <w:p w14:paraId="0D39D078" w14:textId="1F17124B"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15.7</w:t>
            </w:r>
          </w:p>
        </w:tc>
        <w:tc>
          <w:tcPr>
            <w:tcW w:w="992" w:type="dxa"/>
            <w:vAlign w:val="center"/>
          </w:tcPr>
          <w:p w14:paraId="7DFF418A" w14:textId="708C2BF4"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918" w:type="dxa"/>
            <w:vAlign w:val="center"/>
          </w:tcPr>
          <w:p w14:paraId="761EBD83" w14:textId="3AE22CE1"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
          <w:p w14:paraId="14593777" w14:textId="2827695C" w:rsidR="00CC0D30" w:rsidRPr="00C471B8" w:rsidRDefault="00CC0D30" w:rsidP="009C0C83">
            <w:pPr>
              <w:widowControl w:val="0"/>
              <w:autoSpaceDE w:val="0"/>
              <w:autoSpaceDN w:val="0"/>
              <w:adjustRightInd w:val="0"/>
              <w:rPr>
                <w:rFonts w:cstheme="minorHAnsi"/>
                <w:sz w:val="13"/>
                <w:szCs w:val="15"/>
                <w:lang w:val="en-US"/>
              </w:rPr>
            </w:pPr>
            <w:r>
              <w:rPr>
                <w:rFonts w:cstheme="minorHAnsi"/>
                <w:sz w:val="13"/>
                <w:szCs w:val="15"/>
                <w:lang w:val="en-US"/>
              </w:rPr>
              <w:t xml:space="preserve">Only in men, </w:t>
            </w:r>
            <w:proofErr w:type="spellStart"/>
            <w:r>
              <w:rPr>
                <w:rFonts w:cstheme="minorHAnsi"/>
                <w:sz w:val="13"/>
                <w:szCs w:val="15"/>
                <w:lang w:val="en-US"/>
              </w:rPr>
              <w:t>a</w:t>
            </w:r>
            <w:r w:rsidRPr="007D78B1">
              <w:rPr>
                <w:rFonts w:cstheme="minorHAnsi"/>
                <w:sz w:val="13"/>
                <w:szCs w:val="15"/>
                <w:lang w:val="en-US"/>
              </w:rPr>
              <w:t>misulpride</w:t>
            </w:r>
            <w:proofErr w:type="spellEnd"/>
            <w:r w:rsidRPr="007D78B1">
              <w:rPr>
                <w:rFonts w:cstheme="minorHAnsi"/>
                <w:sz w:val="13"/>
                <w:szCs w:val="15"/>
                <w:lang w:val="en-US"/>
              </w:rPr>
              <w:t xml:space="preserve"> superior to </w:t>
            </w:r>
            <w:r>
              <w:rPr>
                <w:rFonts w:cstheme="minorHAnsi"/>
                <w:sz w:val="13"/>
                <w:szCs w:val="15"/>
                <w:lang w:val="en-US"/>
              </w:rPr>
              <w:t>ARI (PANSS)</w:t>
            </w:r>
            <w:r w:rsidRPr="007D78B1">
              <w:rPr>
                <w:rFonts w:cstheme="minorHAnsi"/>
                <w:sz w:val="13"/>
                <w:szCs w:val="15"/>
                <w:lang w:val="en-US"/>
              </w:rPr>
              <w:t>.</w:t>
            </w:r>
            <w:r>
              <w:rPr>
                <w:rFonts w:cstheme="minorHAnsi"/>
                <w:sz w:val="13"/>
                <w:szCs w:val="15"/>
                <w:lang w:val="en-US"/>
              </w:rPr>
              <w:t xml:space="preserve"> Conc.</w:t>
            </w:r>
            <w:r w:rsidRPr="00C471B8">
              <w:rPr>
                <w:rFonts w:cstheme="minorHAnsi"/>
                <w:sz w:val="13"/>
                <w:szCs w:val="15"/>
                <w:lang w:val="en-US"/>
              </w:rPr>
              <w:t xml:space="preserve"> reported in </w:t>
            </w:r>
            <w:r>
              <w:rPr>
                <w:rFonts w:cstheme="minorHAnsi"/>
                <w:sz w:val="13"/>
                <w:szCs w:val="15"/>
                <w:lang w:val="en-US"/>
              </w:rPr>
              <w:t xml:space="preserve">DDD. </w:t>
            </w:r>
            <w:r w:rsidRPr="007D78B1">
              <w:rPr>
                <w:lang w:val="en-US"/>
              </w:rPr>
              <w:t xml:space="preserve"> </w:t>
            </w:r>
          </w:p>
        </w:tc>
      </w:tr>
      <w:tr w:rsidR="009C0C83" w:rsidRPr="009F7AC8" w14:paraId="75038FA5" w14:textId="77777777" w:rsidTr="009C0C83">
        <w:trPr>
          <w:trHeight w:val="98"/>
        </w:trPr>
        <w:tc>
          <w:tcPr>
            <w:tcW w:w="1418" w:type="dxa"/>
            <w:vAlign w:val="center"/>
          </w:tcPr>
          <w:p w14:paraId="377EB072" w14:textId="7B4F039D" w:rsidR="00CC0D30" w:rsidRPr="00C471B8" w:rsidRDefault="00CC0D30" w:rsidP="009C0C83">
            <w:pPr>
              <w:rPr>
                <w:rFonts w:cstheme="minorHAnsi"/>
                <w:sz w:val="13"/>
                <w:szCs w:val="15"/>
                <w:lang w:val="en-US"/>
              </w:rPr>
            </w:pPr>
            <w:r w:rsidRPr="007D78B1">
              <w:rPr>
                <w:rFonts w:cstheme="minorHAnsi"/>
                <w:b/>
                <w:bCs/>
                <w:color w:val="000000"/>
                <w:sz w:val="13"/>
                <w:szCs w:val="15"/>
                <w:lang w:val="en-US"/>
              </w:rPr>
              <w:t>Lin et al., 2011</w:t>
            </w:r>
          </w:p>
        </w:tc>
        <w:tc>
          <w:tcPr>
            <w:tcW w:w="794" w:type="dxa"/>
            <w:vAlign w:val="center"/>
          </w:tcPr>
          <w:p w14:paraId="2E8BB36E" w14:textId="2D621D20" w:rsidR="00CC0D30" w:rsidRPr="00C471B8" w:rsidRDefault="00CC0D30" w:rsidP="009C0C83">
            <w:pPr>
              <w:rPr>
                <w:rFonts w:cstheme="minorHAnsi"/>
                <w:sz w:val="13"/>
                <w:szCs w:val="15"/>
                <w:lang w:val="en-US"/>
              </w:rPr>
            </w:pPr>
            <w:r w:rsidRPr="00C471B8">
              <w:rPr>
                <w:rFonts w:cstheme="minorHAnsi"/>
                <w:sz w:val="13"/>
                <w:szCs w:val="15"/>
                <w:lang w:val="en-US"/>
              </w:rPr>
              <w:t>Taiwan</w:t>
            </w:r>
          </w:p>
        </w:tc>
        <w:tc>
          <w:tcPr>
            <w:tcW w:w="3118" w:type="dxa"/>
            <w:vAlign w:val="center"/>
          </w:tcPr>
          <w:p w14:paraId="1243E121" w14:textId="38584CEB" w:rsidR="00CC0D30" w:rsidRPr="00C471B8" w:rsidRDefault="00CC0D30" w:rsidP="009C0C83">
            <w:pPr>
              <w:rPr>
                <w:rFonts w:cstheme="minorHAnsi"/>
                <w:sz w:val="13"/>
                <w:szCs w:val="15"/>
                <w:lang w:val="en-US"/>
              </w:rPr>
            </w:pPr>
            <w:r w:rsidRPr="00C471B8">
              <w:rPr>
                <w:rFonts w:cstheme="minorHAnsi"/>
                <w:sz w:val="13"/>
                <w:szCs w:val="15"/>
                <w:lang w:val="en-US"/>
              </w:rPr>
              <w:t>Prospective CS with flexible doses (mean 15mg)</w:t>
            </w:r>
          </w:p>
        </w:tc>
        <w:tc>
          <w:tcPr>
            <w:tcW w:w="2979" w:type="dxa"/>
            <w:vAlign w:val="center"/>
          </w:tcPr>
          <w:p w14:paraId="51206F0D" w14:textId="14FCD4BA" w:rsidR="00CC0D30" w:rsidRPr="00C471B8" w:rsidRDefault="00CC0D30" w:rsidP="009C0C83">
            <w:pPr>
              <w:rPr>
                <w:rFonts w:cstheme="minorHAnsi"/>
                <w:sz w:val="13"/>
                <w:szCs w:val="15"/>
                <w:lang w:val="en-US"/>
              </w:rPr>
            </w:pPr>
            <w:r>
              <w:rPr>
                <w:rFonts w:cstheme="minorHAnsi"/>
                <w:sz w:val="13"/>
                <w:szCs w:val="15"/>
                <w:lang w:val="en-US"/>
              </w:rPr>
              <w:t>N=</w:t>
            </w:r>
            <w:r w:rsidRPr="00C471B8">
              <w:rPr>
                <w:rFonts w:cstheme="minorHAnsi"/>
                <w:sz w:val="13"/>
                <w:szCs w:val="15"/>
                <w:lang w:val="en-US"/>
              </w:rPr>
              <w:t xml:space="preserve">45, </w:t>
            </w:r>
            <w:r w:rsidRPr="00C471B8">
              <w:rPr>
                <w:rFonts w:cstheme="minorHAnsi"/>
                <w:color w:val="000000" w:themeColor="text1"/>
                <w:sz w:val="13"/>
                <w:szCs w:val="16"/>
                <w:lang w:val="en-US"/>
              </w:rPr>
              <w:t xml:space="preserve"> SCZ or SD</w:t>
            </w:r>
            <w:r w:rsidRPr="00C471B8">
              <w:rPr>
                <w:rFonts w:cstheme="minorHAnsi"/>
                <w:sz w:val="13"/>
                <w:szCs w:val="15"/>
                <w:lang w:val="en-US"/>
              </w:rPr>
              <w:t xml:space="preserve"> , 42.2% Males, age 39.6±</w:t>
            </w:r>
            <w:r>
              <w:rPr>
                <w:rFonts w:cstheme="minorHAnsi"/>
                <w:sz w:val="13"/>
                <w:szCs w:val="15"/>
                <w:lang w:val="en-US"/>
              </w:rPr>
              <w:t>10.7 (19-59)</w:t>
            </w:r>
          </w:p>
        </w:tc>
        <w:tc>
          <w:tcPr>
            <w:tcW w:w="992" w:type="dxa"/>
            <w:vAlign w:val="center"/>
          </w:tcPr>
          <w:p w14:paraId="1EE5C1FE" w14:textId="251CEFCC"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14.2±</w:t>
            </w:r>
            <w:r w:rsidRPr="00C471B8">
              <w:rPr>
                <w:rFonts w:cstheme="minorHAnsi"/>
                <w:color w:val="000000" w:themeColor="text1"/>
                <w:sz w:val="13"/>
                <w:szCs w:val="16"/>
                <w:lang w:val="en-US"/>
              </w:rPr>
              <w:t>6.3</w:t>
            </w:r>
          </w:p>
        </w:tc>
        <w:tc>
          <w:tcPr>
            <w:tcW w:w="992" w:type="dxa"/>
            <w:vAlign w:val="center"/>
          </w:tcPr>
          <w:p w14:paraId="6F4FE8D7" w14:textId="7CE5769B" w:rsidR="00CC0D30" w:rsidRPr="00C471B8" w:rsidRDefault="00CC0D30" w:rsidP="007241FA">
            <w:pPr>
              <w:rPr>
                <w:rFonts w:cstheme="minorHAnsi"/>
                <w:color w:val="000000" w:themeColor="text1"/>
                <w:sz w:val="13"/>
                <w:szCs w:val="16"/>
                <w:lang w:val="en-US"/>
              </w:rPr>
            </w:pPr>
            <w:r>
              <w:rPr>
                <w:rFonts w:cstheme="minorHAnsi"/>
                <w:color w:val="000000" w:themeColor="text1"/>
                <w:sz w:val="13"/>
                <w:szCs w:val="16"/>
                <w:lang w:val="en-US"/>
              </w:rPr>
              <w:t>20</w:t>
            </w:r>
            <w:ins w:id="16" w:author="Hart, Xenia" w:date="2022-09-19T12:57:00Z">
              <w:r w:rsidR="007241FA">
                <w:rPr>
                  <w:rFonts w:cstheme="minorHAnsi"/>
                  <w:color w:val="000000" w:themeColor="text1"/>
                  <w:sz w:val="13"/>
                  <w:szCs w:val="16"/>
                  <w:lang w:val="en-US"/>
                </w:rPr>
                <w:t>8</w:t>
              </w:r>
            </w:ins>
            <w:del w:id="17" w:author="Hart, Xenia" w:date="2022-09-19T12:57:00Z">
              <w:r w:rsidDel="007241FA">
                <w:rPr>
                  <w:rFonts w:cstheme="minorHAnsi"/>
                  <w:color w:val="000000" w:themeColor="text1"/>
                  <w:sz w:val="13"/>
                  <w:szCs w:val="16"/>
                  <w:lang w:val="en-US"/>
                </w:rPr>
                <w:delText>7.6</w:delText>
              </w:r>
            </w:del>
            <w:r>
              <w:rPr>
                <w:rFonts w:cstheme="minorHAnsi"/>
                <w:color w:val="000000" w:themeColor="text1"/>
                <w:sz w:val="13"/>
                <w:szCs w:val="16"/>
                <w:lang w:val="en-US"/>
              </w:rPr>
              <w:t>±</w:t>
            </w:r>
            <w:r w:rsidRPr="00C471B8">
              <w:rPr>
                <w:rFonts w:cstheme="minorHAnsi"/>
                <w:color w:val="000000" w:themeColor="text1"/>
                <w:sz w:val="13"/>
                <w:szCs w:val="16"/>
                <w:lang w:val="en-US"/>
              </w:rPr>
              <w:t>13</w:t>
            </w:r>
            <w:ins w:id="18" w:author="Hart, Xenia" w:date="2022-09-19T12:57:00Z">
              <w:r w:rsidR="007241FA">
                <w:rPr>
                  <w:rFonts w:cstheme="minorHAnsi"/>
                  <w:color w:val="000000" w:themeColor="text1"/>
                  <w:sz w:val="13"/>
                  <w:szCs w:val="16"/>
                  <w:lang w:val="en-US"/>
                </w:rPr>
                <w:t>6</w:t>
              </w:r>
            </w:ins>
            <w:del w:id="19" w:author="Hart, Xenia" w:date="2022-09-19T12:57:00Z">
              <w:r w:rsidRPr="00C471B8" w:rsidDel="007241FA">
                <w:rPr>
                  <w:rFonts w:cstheme="minorHAnsi"/>
                  <w:color w:val="000000" w:themeColor="text1"/>
                  <w:sz w:val="13"/>
                  <w:szCs w:val="16"/>
                  <w:lang w:val="en-US"/>
                </w:rPr>
                <w:delText>5.8</w:delText>
              </w:r>
            </w:del>
          </w:p>
        </w:tc>
        <w:tc>
          <w:tcPr>
            <w:tcW w:w="918" w:type="dxa"/>
            <w:vAlign w:val="center"/>
          </w:tcPr>
          <w:p w14:paraId="445FBB15" w14:textId="08997940" w:rsidR="00CC0D30" w:rsidRPr="00C471B8" w:rsidRDefault="00CC0D30" w:rsidP="007241FA">
            <w:pPr>
              <w:rPr>
                <w:rFonts w:cstheme="minorHAnsi"/>
                <w:color w:val="000000" w:themeColor="text1"/>
                <w:sz w:val="13"/>
                <w:szCs w:val="16"/>
                <w:lang w:val="en-US"/>
              </w:rPr>
              <w:pPrChange w:id="20" w:author="Hart, Xenia" w:date="2022-09-19T12:58:00Z">
                <w:pPr>
                  <w:framePr w:hSpace="141" w:wrap="around" w:vAnchor="text" w:hAnchor="page" w:x="730" w:y="293"/>
                </w:pPr>
              </w:pPrChange>
            </w:pPr>
            <w:r w:rsidRPr="00C471B8">
              <w:rPr>
                <w:rFonts w:cstheme="minorHAnsi"/>
                <w:color w:val="000000" w:themeColor="text1"/>
                <w:sz w:val="13"/>
                <w:szCs w:val="16"/>
                <w:lang w:val="en-US"/>
              </w:rPr>
              <w:t>29</w:t>
            </w:r>
            <w:ins w:id="21" w:author="Hart, Xenia" w:date="2022-09-19T12:58:00Z">
              <w:r w:rsidR="007241FA">
                <w:rPr>
                  <w:rFonts w:cstheme="minorHAnsi"/>
                  <w:color w:val="000000" w:themeColor="text1"/>
                  <w:sz w:val="13"/>
                  <w:szCs w:val="16"/>
                  <w:lang w:val="en-US"/>
                </w:rPr>
                <w:t>6</w:t>
              </w:r>
            </w:ins>
            <w:del w:id="22" w:author="Hart, Xenia" w:date="2022-09-19T12:58:00Z">
              <w:r w:rsidRPr="00C471B8" w:rsidDel="007241FA">
                <w:rPr>
                  <w:rFonts w:cstheme="minorHAnsi"/>
                  <w:color w:val="000000" w:themeColor="text1"/>
                  <w:sz w:val="13"/>
                  <w:szCs w:val="16"/>
                  <w:lang w:val="en-US"/>
                </w:rPr>
                <w:delText xml:space="preserve">5.8 </w:delText>
              </w:r>
            </w:del>
            <w:r w:rsidRPr="00C471B8">
              <w:rPr>
                <w:rFonts w:cstheme="minorHAnsi"/>
                <w:color w:val="000000" w:themeColor="text1"/>
                <w:sz w:val="13"/>
                <w:szCs w:val="16"/>
                <w:lang w:val="en-US"/>
              </w:rPr>
              <w:t>±</w:t>
            </w:r>
            <w:del w:id="23" w:author="Hart, Xenia" w:date="2022-09-19T12:58: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188</w:t>
            </w:r>
            <w:del w:id="24" w:author="Hart, Xenia" w:date="2022-09-19T12:58:00Z">
              <w:r w:rsidRPr="00C471B8" w:rsidDel="007241FA">
                <w:rPr>
                  <w:rFonts w:cstheme="minorHAnsi"/>
                  <w:color w:val="000000" w:themeColor="text1"/>
                  <w:sz w:val="13"/>
                  <w:szCs w:val="16"/>
                  <w:lang w:val="en-US"/>
                </w:rPr>
                <w:delText>.1</w:delText>
              </w:r>
            </w:del>
          </w:p>
        </w:tc>
        <w:tc>
          <w:tcPr>
            <w:tcW w:w="4255" w:type="dxa"/>
            <w:vAlign w:val="center"/>
          </w:tcPr>
          <w:p w14:paraId="2798E10F" w14:textId="6DC9F892" w:rsidR="00CC0D30" w:rsidRPr="00B122E4" w:rsidRDefault="00CC0D30" w:rsidP="009C0C83">
            <w:pPr>
              <w:autoSpaceDE w:val="0"/>
              <w:autoSpaceDN w:val="0"/>
              <w:adjustRightInd w:val="0"/>
              <w:rPr>
                <w:rFonts w:ascii="AdvTT7c3c51d9" w:eastAsiaTheme="minorHAnsi" w:hAnsi="AdvTT7c3c51d9" w:cs="AdvTT7c3c51d9"/>
                <w:sz w:val="18"/>
                <w:szCs w:val="18"/>
                <w:lang w:val="en-US" w:eastAsia="en-US"/>
              </w:rPr>
            </w:pPr>
            <w:r w:rsidRPr="00C471B8">
              <w:rPr>
                <w:rFonts w:cstheme="minorHAnsi"/>
                <w:sz w:val="13"/>
                <w:szCs w:val="15"/>
                <w:lang w:val="en-US"/>
              </w:rPr>
              <w:t>Higher ARI BL in responders (20% decrease in PANSS score</w:t>
            </w:r>
            <w:r>
              <w:rPr>
                <w:rFonts w:cstheme="minorHAnsi"/>
                <w:sz w:val="13"/>
                <w:szCs w:val="15"/>
                <w:lang w:val="en-US"/>
              </w:rPr>
              <w:t>, p .05</w:t>
            </w:r>
            <w:r w:rsidRPr="00C471B8">
              <w:rPr>
                <w:rFonts w:cstheme="minorHAnsi"/>
                <w:sz w:val="13"/>
                <w:szCs w:val="15"/>
                <w:lang w:val="en-US"/>
              </w:rPr>
              <w:t>)</w:t>
            </w:r>
            <w:r>
              <w:rPr>
                <w:rFonts w:cstheme="minorHAnsi"/>
                <w:sz w:val="13"/>
                <w:szCs w:val="15"/>
                <w:lang w:val="en-US"/>
              </w:rPr>
              <w:t xml:space="preserve">. Higher baseline PANNS in responders. Response rate 62.2%. </w:t>
            </w:r>
            <w:r w:rsidRPr="009F7AC8">
              <w:rPr>
                <w:rFonts w:cstheme="minorHAnsi"/>
                <w:sz w:val="13"/>
                <w:szCs w:val="15"/>
                <w:lang w:val="en-US"/>
              </w:rPr>
              <w:t>225 ng/</w:t>
            </w:r>
            <w:r>
              <w:rPr>
                <w:rFonts w:cstheme="minorHAnsi"/>
                <w:sz w:val="13"/>
                <w:szCs w:val="15"/>
                <w:lang w:val="en-US"/>
              </w:rPr>
              <w:t>ml</w:t>
            </w:r>
            <w:r w:rsidRPr="009F7AC8">
              <w:rPr>
                <w:rFonts w:cstheme="minorHAnsi"/>
                <w:sz w:val="13"/>
                <w:szCs w:val="15"/>
                <w:lang w:val="en-US"/>
              </w:rPr>
              <w:t xml:space="preserve"> found as </w:t>
            </w:r>
            <w:r w:rsidR="009C0C83" w:rsidRPr="009F7AC8">
              <w:rPr>
                <w:rFonts w:cstheme="minorHAnsi"/>
                <w:sz w:val="13"/>
                <w:szCs w:val="15"/>
                <w:lang w:val="en-US"/>
              </w:rPr>
              <w:t>cut</w:t>
            </w:r>
            <w:r w:rsidRPr="009F7AC8">
              <w:rPr>
                <w:rFonts w:cstheme="minorHAnsi"/>
                <w:sz w:val="13"/>
                <w:szCs w:val="15"/>
                <w:lang w:val="en-US"/>
              </w:rPr>
              <w:t>-off</w:t>
            </w:r>
            <w:r>
              <w:rPr>
                <w:rFonts w:cstheme="minorHAnsi"/>
                <w:sz w:val="13"/>
                <w:szCs w:val="15"/>
                <w:lang w:val="en-US"/>
              </w:rPr>
              <w:t>. Higher conc. in o</w:t>
            </w:r>
            <w:r w:rsidRPr="00B122E4">
              <w:rPr>
                <w:rFonts w:cstheme="minorHAnsi"/>
                <w:sz w:val="13"/>
                <w:szCs w:val="15"/>
                <w:lang w:val="en-US"/>
              </w:rPr>
              <w:t xml:space="preserve">riental (50%-100%) than in </w:t>
            </w:r>
            <w:r>
              <w:rPr>
                <w:rFonts w:cstheme="minorHAnsi"/>
                <w:sz w:val="13"/>
                <w:szCs w:val="15"/>
                <w:lang w:val="en-US"/>
              </w:rPr>
              <w:t>w</w:t>
            </w:r>
            <w:r w:rsidRPr="00B122E4">
              <w:rPr>
                <w:rFonts w:cstheme="minorHAnsi"/>
                <w:sz w:val="13"/>
                <w:szCs w:val="15"/>
                <w:lang w:val="en-US"/>
              </w:rPr>
              <w:t>estern patients</w:t>
            </w:r>
          </w:p>
        </w:tc>
      </w:tr>
      <w:tr w:rsidR="009C0C83" w:rsidRPr="007241FA" w14:paraId="5BFD7955" w14:textId="77777777" w:rsidTr="009C0C83">
        <w:trPr>
          <w:trHeight w:val="45"/>
        </w:trPr>
        <w:tc>
          <w:tcPr>
            <w:tcW w:w="1418" w:type="dxa"/>
            <w:vAlign w:val="center"/>
          </w:tcPr>
          <w:p w14:paraId="4322F1CB" w14:textId="214AA908" w:rsidR="00CC0D30" w:rsidRPr="00C471B8" w:rsidRDefault="00CC0D30" w:rsidP="009C0C83">
            <w:pPr>
              <w:rPr>
                <w:rFonts w:cstheme="minorHAnsi"/>
                <w:sz w:val="13"/>
                <w:szCs w:val="15"/>
                <w:lang w:val="en-US"/>
              </w:rPr>
            </w:pPr>
            <w:r w:rsidRPr="009F7AC8">
              <w:rPr>
                <w:rFonts w:cstheme="minorHAnsi"/>
                <w:b/>
                <w:bCs/>
                <w:color w:val="000000"/>
                <w:sz w:val="13"/>
                <w:szCs w:val="15"/>
                <w:lang w:val="en-US"/>
              </w:rPr>
              <w:t>Nemoto et al., 2012</w:t>
            </w:r>
          </w:p>
        </w:tc>
        <w:tc>
          <w:tcPr>
            <w:tcW w:w="794" w:type="dxa"/>
            <w:vAlign w:val="center"/>
          </w:tcPr>
          <w:p w14:paraId="0A7EBF33" w14:textId="28041810" w:rsidR="00CC0D30" w:rsidRPr="00C471B8" w:rsidRDefault="00CC0D30" w:rsidP="009C0C83">
            <w:pPr>
              <w:rPr>
                <w:rFonts w:cstheme="minorHAnsi"/>
                <w:sz w:val="13"/>
                <w:szCs w:val="15"/>
                <w:lang w:val="en-US"/>
              </w:rPr>
            </w:pPr>
            <w:r w:rsidRPr="00C471B8">
              <w:rPr>
                <w:rFonts w:cstheme="minorHAnsi"/>
                <w:sz w:val="13"/>
                <w:szCs w:val="15"/>
                <w:lang w:val="en-US"/>
              </w:rPr>
              <w:t>Japan</w:t>
            </w:r>
          </w:p>
        </w:tc>
        <w:tc>
          <w:tcPr>
            <w:tcW w:w="3118" w:type="dxa"/>
            <w:vAlign w:val="center"/>
          </w:tcPr>
          <w:p w14:paraId="2EA2C014" w14:textId="406F578E" w:rsidR="00CC0D30" w:rsidRPr="00C471B8" w:rsidRDefault="00CC0D30" w:rsidP="009C0C83">
            <w:pPr>
              <w:rPr>
                <w:rFonts w:cstheme="minorHAnsi"/>
                <w:sz w:val="13"/>
                <w:szCs w:val="15"/>
                <w:lang w:val="en-US"/>
              </w:rPr>
            </w:pPr>
            <w:r w:rsidRPr="00C471B8">
              <w:rPr>
                <w:rFonts w:cstheme="minorHAnsi"/>
                <w:sz w:val="13"/>
                <w:szCs w:val="15"/>
                <w:lang w:val="en-US"/>
              </w:rPr>
              <w:t>Prospective CS; PK after paroxetine add-on;  fixed ARI doses (mean 14.6 mg)</w:t>
            </w:r>
          </w:p>
        </w:tc>
        <w:tc>
          <w:tcPr>
            <w:tcW w:w="2979" w:type="dxa"/>
            <w:vAlign w:val="center"/>
          </w:tcPr>
          <w:p w14:paraId="34AF961C" w14:textId="5C7F211C" w:rsidR="00CC0D30" w:rsidRPr="00C471B8" w:rsidRDefault="00CC0D30" w:rsidP="009C0C83">
            <w:pPr>
              <w:rPr>
                <w:rFonts w:cstheme="minorHAnsi"/>
                <w:sz w:val="13"/>
                <w:szCs w:val="15"/>
                <w:lang w:val="en-US"/>
              </w:rPr>
            </w:pPr>
            <w:r>
              <w:rPr>
                <w:rFonts w:cstheme="minorHAnsi"/>
                <w:sz w:val="13"/>
                <w:szCs w:val="15"/>
                <w:lang w:val="en-US"/>
              </w:rPr>
              <w:t xml:space="preserve">N=14,  SCZ, 40% Males, </w:t>
            </w:r>
            <w:r w:rsidRPr="00C471B8">
              <w:rPr>
                <w:rFonts w:cstheme="minorHAnsi"/>
                <w:sz w:val="13"/>
                <w:szCs w:val="15"/>
                <w:lang w:val="en-US"/>
              </w:rPr>
              <w:t>age 31.1±</w:t>
            </w:r>
            <w:r>
              <w:rPr>
                <w:rFonts w:cstheme="minorHAnsi"/>
                <w:sz w:val="13"/>
                <w:szCs w:val="15"/>
                <w:lang w:val="en-US"/>
              </w:rPr>
              <w:t>13.0 (20-67)</w:t>
            </w:r>
          </w:p>
        </w:tc>
        <w:tc>
          <w:tcPr>
            <w:tcW w:w="992" w:type="dxa"/>
            <w:vAlign w:val="center"/>
          </w:tcPr>
          <w:p w14:paraId="7E8CC903" w14:textId="2EBBBE00"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14.6</w:t>
            </w:r>
          </w:p>
        </w:tc>
        <w:tc>
          <w:tcPr>
            <w:tcW w:w="992" w:type="dxa"/>
            <w:vAlign w:val="center"/>
          </w:tcPr>
          <w:p w14:paraId="7A0883FA" w14:textId="241929E1" w:rsidR="00CC0D30" w:rsidRPr="00C471B8" w:rsidRDefault="00CC0D30" w:rsidP="007241FA">
            <w:pPr>
              <w:rPr>
                <w:rFonts w:cstheme="minorHAnsi"/>
                <w:color w:val="000000" w:themeColor="text1"/>
                <w:sz w:val="13"/>
                <w:szCs w:val="16"/>
                <w:lang w:val="en-US"/>
              </w:rPr>
            </w:pPr>
            <w:r>
              <w:rPr>
                <w:rFonts w:cstheme="minorHAnsi"/>
                <w:color w:val="000000" w:themeColor="text1"/>
                <w:sz w:val="13"/>
                <w:szCs w:val="16"/>
                <w:lang w:val="en-US"/>
              </w:rPr>
              <w:t>18</w:t>
            </w:r>
            <w:ins w:id="25" w:author="Hart, Xenia" w:date="2022-09-19T12:56:00Z">
              <w:r w:rsidR="007241FA">
                <w:rPr>
                  <w:rFonts w:cstheme="minorHAnsi"/>
                  <w:color w:val="000000" w:themeColor="text1"/>
                  <w:sz w:val="13"/>
                  <w:szCs w:val="16"/>
                  <w:lang w:val="en-US"/>
                </w:rPr>
                <w:t>9</w:t>
              </w:r>
            </w:ins>
            <w:del w:id="26" w:author="Hart, Xenia" w:date="2022-09-19T12:56:00Z">
              <w:r w:rsidDel="007241FA">
                <w:rPr>
                  <w:rFonts w:cstheme="minorHAnsi"/>
                  <w:color w:val="000000" w:themeColor="text1"/>
                  <w:sz w:val="13"/>
                  <w:szCs w:val="16"/>
                  <w:lang w:val="en-US"/>
                </w:rPr>
                <w:delText>8.5</w:delText>
              </w:r>
            </w:del>
            <w:r>
              <w:rPr>
                <w:rFonts w:cstheme="minorHAnsi"/>
                <w:color w:val="000000" w:themeColor="text1"/>
                <w:sz w:val="13"/>
                <w:szCs w:val="16"/>
                <w:lang w:val="en-US"/>
              </w:rPr>
              <w:t>±</w:t>
            </w:r>
            <w:r w:rsidRPr="00C471B8">
              <w:rPr>
                <w:rFonts w:cstheme="minorHAnsi"/>
                <w:color w:val="000000" w:themeColor="text1"/>
                <w:sz w:val="13"/>
                <w:szCs w:val="16"/>
                <w:lang w:val="en-US"/>
              </w:rPr>
              <w:t>14</w:t>
            </w:r>
            <w:ins w:id="27" w:author="Hart, Xenia" w:date="2022-09-19T12:57:00Z">
              <w:r w:rsidR="007241FA">
                <w:rPr>
                  <w:rFonts w:cstheme="minorHAnsi"/>
                  <w:color w:val="000000" w:themeColor="text1"/>
                  <w:sz w:val="13"/>
                  <w:szCs w:val="16"/>
                  <w:lang w:val="en-US"/>
                </w:rPr>
                <w:t>9</w:t>
              </w:r>
            </w:ins>
            <w:del w:id="28" w:author="Hart, Xenia" w:date="2022-09-19T12:57:00Z">
              <w:r w:rsidRPr="00C471B8" w:rsidDel="007241FA">
                <w:rPr>
                  <w:rFonts w:cstheme="minorHAnsi"/>
                  <w:color w:val="000000" w:themeColor="text1"/>
                  <w:sz w:val="13"/>
                  <w:szCs w:val="16"/>
                  <w:lang w:val="en-US"/>
                </w:rPr>
                <w:delText>8.5</w:delText>
              </w:r>
            </w:del>
          </w:p>
        </w:tc>
        <w:tc>
          <w:tcPr>
            <w:tcW w:w="918" w:type="dxa"/>
            <w:vAlign w:val="center"/>
          </w:tcPr>
          <w:p w14:paraId="5C1AA895" w14:textId="002C059B" w:rsidR="00CC0D30" w:rsidRPr="00C471B8" w:rsidRDefault="00CC0D30" w:rsidP="007241FA">
            <w:pPr>
              <w:rPr>
                <w:rFonts w:cstheme="minorHAnsi"/>
                <w:color w:val="000000" w:themeColor="text1"/>
                <w:sz w:val="13"/>
                <w:szCs w:val="16"/>
                <w:lang w:val="en-US"/>
              </w:rPr>
              <w:pPrChange w:id="29" w:author="Hart, Xenia" w:date="2022-09-19T12:58:00Z">
                <w:pPr>
                  <w:framePr w:hSpace="141" w:wrap="around" w:vAnchor="text" w:hAnchor="page" w:x="730" w:y="293"/>
                </w:pPr>
              </w:pPrChange>
            </w:pPr>
            <w:r w:rsidRPr="00C471B8">
              <w:rPr>
                <w:rFonts w:cstheme="minorHAnsi"/>
                <w:color w:val="000000" w:themeColor="text1"/>
                <w:sz w:val="13"/>
                <w:szCs w:val="16"/>
                <w:lang w:val="en-US"/>
              </w:rPr>
              <w:t>273</w:t>
            </w:r>
            <w:del w:id="30" w:author="Hart, Xenia" w:date="2022-09-19T12:58:00Z">
              <w:r w:rsidRPr="00C471B8" w:rsidDel="007241FA">
                <w:rPr>
                  <w:rFonts w:cstheme="minorHAnsi"/>
                  <w:color w:val="000000" w:themeColor="text1"/>
                  <w:sz w:val="13"/>
                  <w:szCs w:val="16"/>
                  <w:lang w:val="en-US"/>
                </w:rPr>
                <w:delText>.1</w:delText>
              </w:r>
            </w:del>
            <w:r w:rsidRPr="00C471B8">
              <w:rPr>
                <w:rFonts w:cstheme="minorHAnsi"/>
                <w:color w:val="000000" w:themeColor="text1"/>
                <w:sz w:val="13"/>
                <w:szCs w:val="16"/>
                <w:lang w:val="en-US"/>
              </w:rPr>
              <w:t>± 201</w:t>
            </w:r>
            <w:del w:id="31" w:author="Hart, Xenia" w:date="2022-09-19T12:58:00Z">
              <w:r w:rsidRPr="00C471B8" w:rsidDel="007241FA">
                <w:rPr>
                  <w:rFonts w:cstheme="minorHAnsi"/>
                  <w:color w:val="000000" w:themeColor="text1"/>
                  <w:sz w:val="13"/>
                  <w:szCs w:val="16"/>
                  <w:lang w:val="en-US"/>
                </w:rPr>
                <w:delText>.4</w:delText>
              </w:r>
            </w:del>
          </w:p>
        </w:tc>
        <w:tc>
          <w:tcPr>
            <w:tcW w:w="4255" w:type="dxa"/>
            <w:vAlign w:val="center"/>
          </w:tcPr>
          <w:p w14:paraId="05C2537E" w14:textId="78BB8FBF" w:rsidR="00CC0D30" w:rsidRPr="00FF0946" w:rsidRDefault="00CC0D30" w:rsidP="009C0C83">
            <w:pPr>
              <w:rPr>
                <w:rFonts w:cstheme="minorHAnsi"/>
                <w:sz w:val="13"/>
                <w:szCs w:val="15"/>
                <w:lang w:val="en-US"/>
              </w:rPr>
            </w:pPr>
            <w:r w:rsidRPr="00C471B8">
              <w:rPr>
                <w:rFonts w:cstheme="minorHAnsi"/>
                <w:sz w:val="13"/>
                <w:szCs w:val="15"/>
                <w:lang w:val="en-US"/>
              </w:rPr>
              <w:t xml:space="preserve">CGI decreased with increasing ARI BL; </w:t>
            </w:r>
            <w:r>
              <w:rPr>
                <w:rFonts w:cstheme="minorHAnsi"/>
                <w:sz w:val="13"/>
                <w:szCs w:val="15"/>
                <w:lang w:val="en-US"/>
              </w:rPr>
              <w:t>P</w:t>
            </w:r>
            <w:r w:rsidRPr="00C471B8">
              <w:rPr>
                <w:rFonts w:cstheme="minorHAnsi"/>
                <w:sz w:val="13"/>
                <w:szCs w:val="15"/>
                <w:lang w:val="en-US"/>
              </w:rPr>
              <w:t>aroxetine</w:t>
            </w:r>
            <w:r>
              <w:rPr>
                <w:rFonts w:cstheme="minorHAnsi"/>
                <w:sz w:val="13"/>
                <w:szCs w:val="15"/>
                <w:lang w:val="en-US"/>
              </w:rPr>
              <w:t xml:space="preserve"> increased ARI and AM conc. up to </w:t>
            </w:r>
            <w:r w:rsidRPr="00FF0946">
              <w:rPr>
                <w:rFonts w:cstheme="minorHAnsi"/>
                <w:sz w:val="13"/>
                <w:szCs w:val="15"/>
                <w:lang w:val="en-US"/>
              </w:rPr>
              <w:t>1.7- and 1.4-fold</w:t>
            </w:r>
            <w:r>
              <w:rPr>
                <w:rFonts w:cstheme="minorHAnsi"/>
                <w:sz w:val="13"/>
                <w:szCs w:val="15"/>
                <w:lang w:val="en-US"/>
              </w:rPr>
              <w:t xml:space="preserve"> (not D-ARI)</w:t>
            </w:r>
          </w:p>
        </w:tc>
      </w:tr>
      <w:tr w:rsidR="009C0C83" w:rsidRPr="009C0C83" w14:paraId="1C894102" w14:textId="77777777" w:rsidTr="009C0C83">
        <w:trPr>
          <w:trHeight w:val="45"/>
        </w:trPr>
        <w:tc>
          <w:tcPr>
            <w:tcW w:w="1418" w:type="dxa"/>
            <w:vAlign w:val="center"/>
          </w:tcPr>
          <w:p w14:paraId="65BD04BC" w14:textId="48434949" w:rsidR="00CC0D30" w:rsidRPr="00C471B8" w:rsidRDefault="00CC0D30" w:rsidP="009C0C83">
            <w:pPr>
              <w:rPr>
                <w:rFonts w:cstheme="minorHAnsi"/>
                <w:sz w:val="13"/>
                <w:szCs w:val="15"/>
                <w:lang w:val="en-US"/>
              </w:rPr>
            </w:pPr>
            <w:r w:rsidRPr="00FF0946">
              <w:rPr>
                <w:rFonts w:cstheme="minorHAnsi"/>
                <w:b/>
                <w:bCs/>
                <w:color w:val="000000"/>
                <w:sz w:val="13"/>
                <w:szCs w:val="15"/>
                <w:lang w:val="en-US"/>
              </w:rPr>
              <w:t>Nemoto et al., 2014</w:t>
            </w:r>
          </w:p>
        </w:tc>
        <w:tc>
          <w:tcPr>
            <w:tcW w:w="794" w:type="dxa"/>
            <w:vAlign w:val="center"/>
          </w:tcPr>
          <w:p w14:paraId="4AF34569" w14:textId="401BE392" w:rsidR="00CC0D30" w:rsidRPr="00C471B8" w:rsidRDefault="00CC0D30" w:rsidP="009C0C83">
            <w:pPr>
              <w:rPr>
                <w:rFonts w:cstheme="minorHAnsi"/>
                <w:sz w:val="13"/>
                <w:szCs w:val="15"/>
                <w:lang w:val="en-US"/>
              </w:rPr>
            </w:pPr>
            <w:r w:rsidRPr="00C471B8">
              <w:rPr>
                <w:rFonts w:cstheme="minorHAnsi"/>
                <w:sz w:val="13"/>
                <w:szCs w:val="15"/>
                <w:lang w:val="en-US"/>
              </w:rPr>
              <w:t>Japan</w:t>
            </w:r>
          </w:p>
        </w:tc>
        <w:tc>
          <w:tcPr>
            <w:tcW w:w="3118" w:type="dxa"/>
            <w:vAlign w:val="center"/>
          </w:tcPr>
          <w:p w14:paraId="1F6B8A53" w14:textId="1BF41DD0" w:rsidR="00CC0D30" w:rsidRPr="00C471B8" w:rsidRDefault="00CC0D30" w:rsidP="009C0C83">
            <w:pPr>
              <w:rPr>
                <w:rFonts w:cstheme="minorHAnsi"/>
                <w:sz w:val="13"/>
                <w:szCs w:val="15"/>
                <w:lang w:val="en-US"/>
              </w:rPr>
            </w:pPr>
            <w:r>
              <w:rPr>
                <w:rFonts w:cstheme="minorHAnsi"/>
                <w:sz w:val="13"/>
                <w:szCs w:val="15"/>
                <w:lang w:val="en-US"/>
              </w:rPr>
              <w:t>Prospective CS; PK after Paroxetine and escitalopram</w:t>
            </w:r>
            <w:r w:rsidR="009C0C83">
              <w:rPr>
                <w:rFonts w:cstheme="minorHAnsi"/>
                <w:sz w:val="13"/>
                <w:szCs w:val="15"/>
                <w:lang w:val="en-US"/>
              </w:rPr>
              <w:t xml:space="preserve"> (ESC)</w:t>
            </w:r>
            <w:r>
              <w:rPr>
                <w:rFonts w:cstheme="minorHAnsi"/>
                <w:sz w:val="13"/>
                <w:szCs w:val="15"/>
                <w:lang w:val="en-US"/>
              </w:rPr>
              <w:t xml:space="preserve"> add-on</w:t>
            </w:r>
          </w:p>
        </w:tc>
        <w:tc>
          <w:tcPr>
            <w:tcW w:w="2979" w:type="dxa"/>
            <w:vAlign w:val="center"/>
          </w:tcPr>
          <w:p w14:paraId="7BA64673" w14:textId="5E278799" w:rsidR="00CC0D30" w:rsidRPr="00C471B8" w:rsidRDefault="00CC0D30" w:rsidP="009C0C83">
            <w:pPr>
              <w:rPr>
                <w:rFonts w:cstheme="minorHAnsi"/>
                <w:sz w:val="13"/>
                <w:szCs w:val="15"/>
                <w:lang w:val="en-US"/>
              </w:rPr>
            </w:pPr>
            <w:r>
              <w:rPr>
                <w:rFonts w:cstheme="minorHAnsi"/>
                <w:sz w:val="13"/>
                <w:szCs w:val="15"/>
                <w:lang w:val="en-US"/>
              </w:rPr>
              <w:t>N</w:t>
            </w:r>
            <w:r w:rsidRPr="00C471B8">
              <w:rPr>
                <w:rFonts w:cstheme="minorHAnsi"/>
                <w:sz w:val="13"/>
                <w:szCs w:val="15"/>
                <w:lang w:val="en-US"/>
              </w:rPr>
              <w:t>=13,  SCZ or pervasive developmental disorders, 61.5% Males, age 34.5</w:t>
            </w:r>
            <w:r>
              <w:rPr>
                <w:rFonts w:cstheme="minorHAnsi"/>
                <w:sz w:val="13"/>
                <w:szCs w:val="15"/>
                <w:lang w:val="en-US"/>
              </w:rPr>
              <w:t xml:space="preserve"> </w:t>
            </w:r>
          </w:p>
        </w:tc>
        <w:tc>
          <w:tcPr>
            <w:tcW w:w="992" w:type="dxa"/>
            <w:vAlign w:val="center"/>
          </w:tcPr>
          <w:p w14:paraId="3ACFB1D9" w14:textId="7374CADB"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17</w:t>
            </w:r>
          </w:p>
        </w:tc>
        <w:tc>
          <w:tcPr>
            <w:tcW w:w="992" w:type="dxa"/>
            <w:vAlign w:val="center"/>
          </w:tcPr>
          <w:p w14:paraId="4CE69917" w14:textId="19A76314"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514±</w:t>
            </w:r>
            <w:r w:rsidR="009C0C83">
              <w:rPr>
                <w:rFonts w:cstheme="minorHAnsi"/>
                <w:color w:val="000000" w:themeColor="text1"/>
                <w:sz w:val="13"/>
                <w:szCs w:val="16"/>
                <w:lang w:val="en-US"/>
              </w:rPr>
              <w:t>156</w:t>
            </w:r>
          </w:p>
        </w:tc>
        <w:tc>
          <w:tcPr>
            <w:tcW w:w="918" w:type="dxa"/>
            <w:vAlign w:val="center"/>
          </w:tcPr>
          <w:p w14:paraId="2814401C" w14:textId="7393A777"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774±</w:t>
            </w:r>
            <w:r w:rsidR="009C0C83">
              <w:rPr>
                <w:rFonts w:cstheme="minorHAnsi"/>
                <w:color w:val="000000" w:themeColor="text1"/>
                <w:sz w:val="13"/>
                <w:szCs w:val="16"/>
                <w:lang w:val="en-US"/>
              </w:rPr>
              <w:t>231</w:t>
            </w:r>
          </w:p>
        </w:tc>
        <w:tc>
          <w:tcPr>
            <w:tcW w:w="4255" w:type="dxa"/>
            <w:vAlign w:val="center"/>
          </w:tcPr>
          <w:p w14:paraId="2BEC34DC" w14:textId="0AD7B467" w:rsidR="00CC0D30" w:rsidRPr="00C471B8" w:rsidRDefault="009C0C83" w:rsidP="009C0C83">
            <w:pPr>
              <w:rPr>
                <w:rFonts w:cstheme="minorHAnsi"/>
                <w:sz w:val="13"/>
                <w:szCs w:val="15"/>
                <w:lang w:val="en-US"/>
              </w:rPr>
            </w:pPr>
            <w:r>
              <w:rPr>
                <w:rFonts w:cstheme="minorHAnsi"/>
                <w:sz w:val="13"/>
                <w:szCs w:val="15"/>
                <w:lang w:val="en-US"/>
              </w:rPr>
              <w:t xml:space="preserve">No change in DIEPS or </w:t>
            </w:r>
            <w:r w:rsidR="00CC0D30" w:rsidRPr="00C471B8">
              <w:rPr>
                <w:rFonts w:cstheme="minorHAnsi"/>
                <w:sz w:val="13"/>
                <w:szCs w:val="15"/>
                <w:lang w:val="en-US"/>
              </w:rPr>
              <w:t xml:space="preserve">CGI. </w:t>
            </w:r>
            <w:r w:rsidR="00CC0D30">
              <w:rPr>
                <w:rFonts w:cstheme="minorHAnsi"/>
                <w:sz w:val="13"/>
                <w:szCs w:val="15"/>
                <w:lang w:val="en-US"/>
              </w:rPr>
              <w:t>Paroxetine increased Ari and AM conc</w:t>
            </w:r>
            <w:r>
              <w:rPr>
                <w:rFonts w:cstheme="minorHAnsi"/>
                <w:sz w:val="13"/>
                <w:szCs w:val="15"/>
                <w:lang w:val="en-US"/>
              </w:rPr>
              <w:t>.</w:t>
            </w:r>
            <w:r w:rsidR="00CC0D30">
              <w:rPr>
                <w:rFonts w:cstheme="minorHAnsi"/>
                <w:sz w:val="13"/>
                <w:szCs w:val="15"/>
                <w:lang w:val="en-US"/>
              </w:rPr>
              <w:t xml:space="preserve"> by 1.7- and 1.5-fold (not D-ARI).</w:t>
            </w:r>
            <w:r w:rsidR="00CC0D30" w:rsidRPr="00C471B8">
              <w:rPr>
                <w:rFonts w:cstheme="minorHAnsi"/>
                <w:sz w:val="13"/>
                <w:szCs w:val="15"/>
                <w:lang w:val="en-US"/>
              </w:rPr>
              <w:t xml:space="preserve"> </w:t>
            </w:r>
            <w:r>
              <w:rPr>
                <w:rFonts w:cstheme="minorHAnsi"/>
                <w:sz w:val="13"/>
                <w:szCs w:val="15"/>
                <w:lang w:val="en-US"/>
              </w:rPr>
              <w:t>No effect of ESC</w:t>
            </w:r>
            <w:r w:rsidR="00CC0D30">
              <w:rPr>
                <w:rFonts w:cstheme="minorHAnsi"/>
                <w:sz w:val="13"/>
                <w:szCs w:val="15"/>
                <w:lang w:val="en-US"/>
              </w:rPr>
              <w:t>.</w:t>
            </w:r>
            <w:r>
              <w:rPr>
                <w:rFonts w:cstheme="minorHAnsi"/>
                <w:sz w:val="13"/>
                <w:szCs w:val="15"/>
                <w:lang w:val="en-US"/>
              </w:rPr>
              <w:t xml:space="preserve"> Conc. </w:t>
            </w:r>
            <w:r w:rsidRPr="00C471B8">
              <w:rPr>
                <w:rFonts w:cstheme="minorHAnsi"/>
                <w:color w:val="000000" w:themeColor="text1"/>
                <w:sz w:val="13"/>
                <w:szCs w:val="16"/>
                <w:lang w:val="en-US"/>
              </w:rPr>
              <w:t xml:space="preserve"> normalized to </w:t>
            </w:r>
            <w:r>
              <w:rPr>
                <w:rFonts w:cstheme="minorHAnsi"/>
                <w:color w:val="000000" w:themeColor="text1"/>
                <w:sz w:val="13"/>
                <w:szCs w:val="16"/>
                <w:lang w:val="en-US"/>
              </w:rPr>
              <w:t>24</w:t>
            </w:r>
            <w:r w:rsidRPr="00C471B8">
              <w:rPr>
                <w:rFonts w:cstheme="minorHAnsi"/>
                <w:color w:val="000000" w:themeColor="text1"/>
                <w:sz w:val="13"/>
                <w:szCs w:val="16"/>
                <w:lang w:val="en-US"/>
              </w:rPr>
              <w:t>mg/d</w:t>
            </w:r>
          </w:p>
        </w:tc>
      </w:tr>
      <w:tr w:rsidR="009C0C83" w:rsidRPr="007241FA" w14:paraId="04DA61E9" w14:textId="77777777" w:rsidTr="009C0C83">
        <w:trPr>
          <w:trHeight w:val="45"/>
        </w:trPr>
        <w:tc>
          <w:tcPr>
            <w:tcW w:w="1418" w:type="dxa"/>
            <w:vAlign w:val="center"/>
          </w:tcPr>
          <w:p w14:paraId="188EA591" w14:textId="585F43E5" w:rsidR="00CC0D30" w:rsidRPr="00C471B8" w:rsidRDefault="00CC0D30" w:rsidP="009C0C83">
            <w:pPr>
              <w:rPr>
                <w:rFonts w:cstheme="minorHAnsi"/>
                <w:sz w:val="13"/>
                <w:szCs w:val="15"/>
                <w:lang w:val="en-US"/>
              </w:rPr>
            </w:pPr>
            <w:r w:rsidRPr="009C0C83">
              <w:rPr>
                <w:rFonts w:cstheme="minorHAnsi"/>
                <w:b/>
                <w:bCs/>
                <w:color w:val="000000"/>
                <w:sz w:val="13"/>
                <w:szCs w:val="15"/>
                <w:lang w:val="en-US"/>
              </w:rPr>
              <w:t>Nakamura et al., 2009</w:t>
            </w:r>
          </w:p>
        </w:tc>
        <w:tc>
          <w:tcPr>
            <w:tcW w:w="794" w:type="dxa"/>
            <w:vAlign w:val="center"/>
          </w:tcPr>
          <w:p w14:paraId="20FB1F57" w14:textId="08F63601" w:rsidR="00CC0D30" w:rsidRPr="00C471B8" w:rsidRDefault="00CC0D30" w:rsidP="009C0C83">
            <w:pPr>
              <w:rPr>
                <w:rFonts w:cstheme="minorHAnsi"/>
                <w:sz w:val="13"/>
                <w:szCs w:val="15"/>
                <w:lang w:val="en-US"/>
              </w:rPr>
            </w:pPr>
            <w:r w:rsidRPr="00C471B8">
              <w:rPr>
                <w:rFonts w:cstheme="minorHAnsi"/>
                <w:sz w:val="13"/>
                <w:szCs w:val="15"/>
                <w:lang w:val="en-US"/>
              </w:rPr>
              <w:t>Japan</w:t>
            </w:r>
          </w:p>
        </w:tc>
        <w:tc>
          <w:tcPr>
            <w:tcW w:w="3118" w:type="dxa"/>
            <w:vAlign w:val="center"/>
          </w:tcPr>
          <w:p w14:paraId="33725EB4" w14:textId="71BAA93B" w:rsidR="00CC0D30" w:rsidRPr="00C471B8" w:rsidRDefault="00CC0D30" w:rsidP="009C0C83">
            <w:pPr>
              <w:rPr>
                <w:rFonts w:cstheme="minorHAnsi"/>
                <w:sz w:val="13"/>
                <w:szCs w:val="15"/>
                <w:lang w:val="en-US"/>
              </w:rPr>
            </w:pPr>
            <w:r w:rsidRPr="00C471B8">
              <w:rPr>
                <w:rFonts w:cstheme="minorHAnsi"/>
                <w:sz w:val="13"/>
                <w:szCs w:val="15"/>
                <w:lang w:val="en-US"/>
              </w:rPr>
              <w:t>Prospective CS with fixed doses (mean 22); PK after carbamazepine add-on</w:t>
            </w:r>
          </w:p>
        </w:tc>
        <w:tc>
          <w:tcPr>
            <w:tcW w:w="2979" w:type="dxa"/>
            <w:vAlign w:val="center"/>
          </w:tcPr>
          <w:p w14:paraId="45A7ED9E" w14:textId="58F51A3C" w:rsidR="00CC0D30" w:rsidRPr="00C471B8" w:rsidRDefault="00CC0D30" w:rsidP="009C0C83">
            <w:pPr>
              <w:rPr>
                <w:rFonts w:cstheme="minorHAnsi"/>
                <w:sz w:val="13"/>
                <w:szCs w:val="15"/>
                <w:lang w:val="en-US"/>
              </w:rPr>
            </w:pPr>
            <w:r w:rsidRPr="00C471B8">
              <w:rPr>
                <w:rFonts w:cstheme="minorHAnsi"/>
                <w:sz w:val="13"/>
                <w:szCs w:val="15"/>
                <w:lang w:val="en-US"/>
              </w:rPr>
              <w:t>N=18,  SCZ, 66.7% Males, age 35.8 ± 13.2</w:t>
            </w:r>
          </w:p>
        </w:tc>
        <w:tc>
          <w:tcPr>
            <w:tcW w:w="992" w:type="dxa"/>
            <w:vAlign w:val="center"/>
          </w:tcPr>
          <w:p w14:paraId="1D97A253" w14:textId="629730FD"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22</w:t>
            </w:r>
          </w:p>
        </w:tc>
        <w:tc>
          <w:tcPr>
            <w:tcW w:w="992" w:type="dxa"/>
            <w:vAlign w:val="center"/>
          </w:tcPr>
          <w:p w14:paraId="40148221" w14:textId="291846CF"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274±</w:t>
            </w:r>
            <w:r w:rsidRPr="00C471B8">
              <w:rPr>
                <w:rFonts w:cstheme="minorHAnsi"/>
                <w:color w:val="000000" w:themeColor="text1"/>
                <w:sz w:val="13"/>
                <w:szCs w:val="16"/>
                <w:lang w:val="en-US"/>
              </w:rPr>
              <w:t>113</w:t>
            </w:r>
          </w:p>
        </w:tc>
        <w:tc>
          <w:tcPr>
            <w:tcW w:w="918" w:type="dxa"/>
            <w:vAlign w:val="center"/>
          </w:tcPr>
          <w:p w14:paraId="013C27F2" w14:textId="67A4E1DF" w:rsidR="00CC0D30" w:rsidRPr="00C471B8" w:rsidRDefault="00CC0D30" w:rsidP="007241FA">
            <w:pPr>
              <w:rPr>
                <w:rFonts w:cstheme="minorHAnsi"/>
                <w:color w:val="000000" w:themeColor="text1"/>
                <w:sz w:val="13"/>
                <w:szCs w:val="16"/>
                <w:lang w:val="en-US"/>
              </w:rPr>
              <w:pPrChange w:id="32" w:author="Hart, Xenia" w:date="2022-09-19T12:57:00Z">
                <w:pPr>
                  <w:framePr w:hSpace="141" w:wrap="around" w:vAnchor="text" w:hAnchor="page" w:x="730" w:y="293"/>
                </w:pPr>
              </w:pPrChange>
            </w:pPr>
            <w:r w:rsidRPr="00C471B8">
              <w:rPr>
                <w:rFonts w:cstheme="minorHAnsi"/>
                <w:color w:val="000000" w:themeColor="text1"/>
                <w:sz w:val="13"/>
                <w:szCs w:val="16"/>
                <w:lang w:val="en-US"/>
              </w:rPr>
              <w:t>39</w:t>
            </w:r>
            <w:ins w:id="33" w:author="Hart, Xenia" w:date="2022-09-19T12:57:00Z">
              <w:r w:rsidR="007241FA">
                <w:rPr>
                  <w:rFonts w:cstheme="minorHAnsi"/>
                  <w:color w:val="000000" w:themeColor="text1"/>
                  <w:sz w:val="13"/>
                  <w:szCs w:val="16"/>
                  <w:lang w:val="en-US"/>
                </w:rPr>
                <w:t>7</w:t>
              </w:r>
            </w:ins>
            <w:del w:id="34" w:author="Hart, Xenia" w:date="2022-09-19T12:57:00Z">
              <w:r w:rsidRPr="00C471B8" w:rsidDel="007241FA">
                <w:rPr>
                  <w:rFonts w:cstheme="minorHAnsi"/>
                  <w:color w:val="000000" w:themeColor="text1"/>
                  <w:sz w:val="13"/>
                  <w:szCs w:val="16"/>
                  <w:lang w:val="en-US"/>
                </w:rPr>
                <w:delText>6.8</w:delText>
              </w:r>
            </w:del>
            <w:r>
              <w:rPr>
                <w:rFonts w:cstheme="minorHAnsi"/>
                <w:color w:val="000000" w:themeColor="text1"/>
                <w:sz w:val="13"/>
                <w:szCs w:val="16"/>
                <w:lang w:val="en-US"/>
              </w:rPr>
              <w:t>±</w:t>
            </w:r>
            <w:r w:rsidRPr="00C471B8">
              <w:rPr>
                <w:rFonts w:cstheme="minorHAnsi"/>
                <w:color w:val="000000" w:themeColor="text1"/>
                <w:sz w:val="13"/>
                <w:szCs w:val="16"/>
                <w:lang w:val="en-US"/>
              </w:rPr>
              <w:t>15</w:t>
            </w:r>
            <w:ins w:id="35" w:author="Hart, Xenia" w:date="2022-09-19T12:57:00Z">
              <w:r w:rsidR="007241FA">
                <w:rPr>
                  <w:rFonts w:cstheme="minorHAnsi"/>
                  <w:color w:val="000000" w:themeColor="text1"/>
                  <w:sz w:val="13"/>
                  <w:szCs w:val="16"/>
                  <w:lang w:val="en-US"/>
                </w:rPr>
                <w:t>5</w:t>
              </w:r>
            </w:ins>
            <w:del w:id="36" w:author="Hart, Xenia" w:date="2022-09-19T12:57:00Z">
              <w:r w:rsidRPr="00C471B8" w:rsidDel="007241FA">
                <w:rPr>
                  <w:rFonts w:cstheme="minorHAnsi"/>
                  <w:color w:val="000000" w:themeColor="text1"/>
                  <w:sz w:val="13"/>
                  <w:szCs w:val="16"/>
                  <w:lang w:val="en-US"/>
                </w:rPr>
                <w:delText>4.8</w:delText>
              </w:r>
            </w:del>
          </w:p>
        </w:tc>
        <w:tc>
          <w:tcPr>
            <w:tcW w:w="4255" w:type="dxa"/>
            <w:vAlign w:val="center"/>
          </w:tcPr>
          <w:p w14:paraId="3A530AFA" w14:textId="690C23EB" w:rsidR="00CC0D30" w:rsidRPr="00FF0946" w:rsidRDefault="00CC0D30" w:rsidP="009C0C83">
            <w:pPr>
              <w:rPr>
                <w:rFonts w:cstheme="minorHAnsi"/>
                <w:sz w:val="13"/>
                <w:szCs w:val="15"/>
                <w:lang w:val="en-US"/>
              </w:rPr>
            </w:pPr>
            <w:r w:rsidRPr="00C471B8">
              <w:rPr>
                <w:rFonts w:cstheme="minorHAnsi"/>
                <w:sz w:val="13"/>
                <w:szCs w:val="15"/>
                <w:lang w:val="en-US"/>
              </w:rPr>
              <w:t xml:space="preserve">Higher response and less </w:t>
            </w:r>
            <w:proofErr w:type="gramStart"/>
            <w:r w:rsidRPr="00C471B8">
              <w:rPr>
                <w:rFonts w:cstheme="minorHAnsi"/>
                <w:sz w:val="13"/>
                <w:szCs w:val="15"/>
                <w:lang w:val="en-US"/>
              </w:rPr>
              <w:t>neurological  AEs</w:t>
            </w:r>
            <w:proofErr w:type="gramEnd"/>
            <w:r w:rsidRPr="00C471B8">
              <w:rPr>
                <w:rFonts w:cstheme="minorHAnsi"/>
                <w:sz w:val="13"/>
                <w:szCs w:val="15"/>
                <w:lang w:val="en-US"/>
              </w:rPr>
              <w:t xml:space="preserve"> with decreasing ARI BL; </w:t>
            </w:r>
            <w:r>
              <w:rPr>
                <w:rFonts w:cstheme="minorHAnsi"/>
                <w:sz w:val="13"/>
                <w:szCs w:val="15"/>
                <w:lang w:val="en-US"/>
              </w:rPr>
              <w:t>C</w:t>
            </w:r>
            <w:r w:rsidRPr="00C471B8">
              <w:rPr>
                <w:rFonts w:cstheme="minorHAnsi"/>
                <w:sz w:val="13"/>
                <w:szCs w:val="15"/>
                <w:lang w:val="en-US"/>
              </w:rPr>
              <w:t xml:space="preserve">arbamazepine </w:t>
            </w:r>
            <w:r>
              <w:rPr>
                <w:rFonts w:cstheme="minorHAnsi"/>
                <w:sz w:val="13"/>
                <w:szCs w:val="15"/>
                <w:lang w:val="en-US"/>
              </w:rPr>
              <w:t xml:space="preserve">add-on decreased ARI and D-ARI conc. by </w:t>
            </w:r>
            <w:r w:rsidRPr="00FF0946">
              <w:rPr>
                <w:rFonts w:cstheme="minorHAnsi"/>
                <w:sz w:val="13"/>
                <w:szCs w:val="15"/>
                <w:lang w:val="en-US"/>
              </w:rPr>
              <w:t>64%</w:t>
            </w:r>
            <w:r>
              <w:rPr>
                <w:rFonts w:cstheme="minorHAnsi"/>
                <w:sz w:val="13"/>
                <w:szCs w:val="15"/>
                <w:lang w:val="en-US"/>
              </w:rPr>
              <w:t xml:space="preserve"> and 68%.</w:t>
            </w:r>
          </w:p>
        </w:tc>
      </w:tr>
      <w:tr w:rsidR="009C0C83" w:rsidRPr="007241FA" w14:paraId="6A662607" w14:textId="77777777" w:rsidTr="009C0C83">
        <w:trPr>
          <w:trHeight w:val="93"/>
        </w:trPr>
        <w:tc>
          <w:tcPr>
            <w:tcW w:w="1418" w:type="dxa"/>
            <w:vAlign w:val="center"/>
          </w:tcPr>
          <w:p w14:paraId="720DDDA5" w14:textId="59BC81E1" w:rsidR="00CC0D30" w:rsidRPr="00C471B8" w:rsidRDefault="00CC0D30" w:rsidP="009C0C83">
            <w:pPr>
              <w:rPr>
                <w:rFonts w:cstheme="minorHAnsi"/>
                <w:sz w:val="13"/>
                <w:szCs w:val="15"/>
                <w:lang w:val="en-US"/>
              </w:rPr>
            </w:pPr>
            <w:proofErr w:type="spellStart"/>
            <w:r w:rsidRPr="00C471B8">
              <w:rPr>
                <w:rFonts w:cstheme="minorHAnsi"/>
                <w:b/>
                <w:bCs/>
                <w:color w:val="000000"/>
                <w:sz w:val="13"/>
                <w:szCs w:val="15"/>
                <w:lang w:val="en-US"/>
              </w:rPr>
              <w:t>Citrome</w:t>
            </w:r>
            <w:proofErr w:type="spellEnd"/>
            <w:r w:rsidRPr="00C471B8">
              <w:rPr>
                <w:rFonts w:cstheme="minorHAnsi"/>
                <w:b/>
                <w:bCs/>
                <w:color w:val="000000"/>
                <w:sz w:val="13"/>
                <w:szCs w:val="15"/>
                <w:lang w:val="en-US"/>
              </w:rPr>
              <w:t xml:space="preserve"> et al., 2007</w:t>
            </w:r>
          </w:p>
        </w:tc>
        <w:tc>
          <w:tcPr>
            <w:tcW w:w="794" w:type="dxa"/>
            <w:vAlign w:val="center"/>
          </w:tcPr>
          <w:p w14:paraId="35ECC49B" w14:textId="68826F4C" w:rsidR="00CC0D30" w:rsidRPr="00C471B8" w:rsidRDefault="00CC0D30" w:rsidP="009C0C83">
            <w:pPr>
              <w:rPr>
                <w:rFonts w:cstheme="minorHAnsi"/>
                <w:sz w:val="13"/>
                <w:szCs w:val="15"/>
                <w:lang w:val="en-US"/>
              </w:rPr>
            </w:pPr>
            <w:r w:rsidRPr="00C471B8">
              <w:rPr>
                <w:rFonts w:cstheme="minorHAnsi"/>
                <w:sz w:val="13"/>
                <w:szCs w:val="15"/>
                <w:lang w:val="en-US"/>
              </w:rPr>
              <w:t>US</w:t>
            </w:r>
          </w:p>
        </w:tc>
        <w:tc>
          <w:tcPr>
            <w:tcW w:w="3118" w:type="dxa"/>
            <w:vAlign w:val="center"/>
          </w:tcPr>
          <w:p w14:paraId="18FCF12A" w14:textId="107757B0" w:rsidR="00CC0D30" w:rsidRPr="00C471B8" w:rsidRDefault="00CC0D30" w:rsidP="009C0C83">
            <w:pPr>
              <w:rPr>
                <w:rFonts w:cstheme="minorHAnsi"/>
                <w:sz w:val="13"/>
                <w:szCs w:val="15"/>
                <w:lang w:val="en-US"/>
              </w:rPr>
            </w:pPr>
            <w:r>
              <w:rPr>
                <w:rFonts w:cstheme="minorHAnsi"/>
                <w:sz w:val="13"/>
                <w:szCs w:val="15"/>
                <w:lang w:val="en-US"/>
              </w:rPr>
              <w:t>Prospective PK CS with carbamazepine add-on</w:t>
            </w:r>
          </w:p>
        </w:tc>
        <w:tc>
          <w:tcPr>
            <w:tcW w:w="2979" w:type="dxa"/>
            <w:vAlign w:val="center"/>
          </w:tcPr>
          <w:p w14:paraId="3ABC933A" w14:textId="51E5763A" w:rsidR="00CC0D30" w:rsidRPr="00C471B8" w:rsidRDefault="00CC0D30" w:rsidP="009C0C83">
            <w:pPr>
              <w:rPr>
                <w:rFonts w:cstheme="minorHAnsi"/>
                <w:sz w:val="13"/>
                <w:szCs w:val="15"/>
                <w:lang w:val="en-US"/>
              </w:rPr>
            </w:pPr>
            <w:r>
              <w:rPr>
                <w:rFonts w:cstheme="minorHAnsi"/>
                <w:sz w:val="13"/>
                <w:szCs w:val="15"/>
                <w:lang w:val="en-US"/>
              </w:rPr>
              <w:t>N</w:t>
            </w:r>
            <w:r w:rsidRPr="00C471B8">
              <w:rPr>
                <w:rFonts w:cstheme="minorHAnsi"/>
                <w:sz w:val="13"/>
                <w:szCs w:val="15"/>
                <w:lang w:val="en-US"/>
              </w:rPr>
              <w:t>=6,   SCZ or SD, 100% Males, age 39</w:t>
            </w:r>
            <w:r>
              <w:rPr>
                <w:rFonts w:cstheme="minorHAnsi"/>
                <w:sz w:val="13"/>
                <w:szCs w:val="15"/>
                <w:lang w:val="en-US"/>
              </w:rPr>
              <w:t xml:space="preserve"> (</w:t>
            </w:r>
            <w:r w:rsidRPr="000609FC">
              <w:rPr>
                <w:rFonts w:cstheme="minorHAnsi"/>
                <w:sz w:val="13"/>
                <w:szCs w:val="15"/>
                <w:lang w:val="en-US"/>
              </w:rPr>
              <w:t>25–53</w:t>
            </w:r>
            <w:r>
              <w:rPr>
                <w:rFonts w:cstheme="minorHAnsi"/>
                <w:sz w:val="13"/>
                <w:szCs w:val="15"/>
                <w:lang w:val="en-US"/>
              </w:rPr>
              <w:t>)</w:t>
            </w:r>
          </w:p>
        </w:tc>
        <w:tc>
          <w:tcPr>
            <w:tcW w:w="992" w:type="dxa"/>
            <w:vAlign w:val="center"/>
          </w:tcPr>
          <w:p w14:paraId="0ECA2AA0" w14:textId="5D3F3672"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30</w:t>
            </w:r>
          </w:p>
        </w:tc>
        <w:tc>
          <w:tcPr>
            <w:tcW w:w="992" w:type="dxa"/>
            <w:vAlign w:val="center"/>
          </w:tcPr>
          <w:p w14:paraId="7CD207F3" w14:textId="4BDBE1D4"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360±</w:t>
            </w:r>
            <w:r w:rsidRPr="00C471B8">
              <w:rPr>
                <w:rFonts w:cstheme="minorHAnsi"/>
                <w:color w:val="000000" w:themeColor="text1"/>
                <w:sz w:val="13"/>
                <w:szCs w:val="16"/>
                <w:lang w:val="en-US"/>
              </w:rPr>
              <w:t>65</w:t>
            </w:r>
          </w:p>
        </w:tc>
        <w:tc>
          <w:tcPr>
            <w:tcW w:w="918" w:type="dxa"/>
            <w:vAlign w:val="center"/>
          </w:tcPr>
          <w:p w14:paraId="2D49EB61" w14:textId="4C2804E6"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466</w:t>
            </w:r>
          </w:p>
        </w:tc>
        <w:tc>
          <w:tcPr>
            <w:tcW w:w="4255" w:type="dxa"/>
            <w:vAlign w:val="center"/>
          </w:tcPr>
          <w:p w14:paraId="07D7B63E" w14:textId="03D357A5" w:rsidR="00CC0D30" w:rsidRPr="00C471B8" w:rsidRDefault="00CC0D30" w:rsidP="009C0C83">
            <w:pPr>
              <w:widowControl w:val="0"/>
              <w:autoSpaceDE w:val="0"/>
              <w:autoSpaceDN w:val="0"/>
              <w:adjustRightInd w:val="0"/>
              <w:rPr>
                <w:rFonts w:cstheme="minorHAnsi"/>
                <w:sz w:val="13"/>
                <w:szCs w:val="15"/>
                <w:lang w:val="en-US"/>
              </w:rPr>
            </w:pPr>
            <w:r w:rsidRPr="00C471B8">
              <w:rPr>
                <w:rFonts w:cstheme="minorHAnsi"/>
                <w:sz w:val="13"/>
                <w:szCs w:val="15"/>
                <w:lang w:val="en-US"/>
              </w:rPr>
              <w:t xml:space="preserve">BL ARI decreased after </w:t>
            </w:r>
            <w:proofErr w:type="spellStart"/>
            <w:r w:rsidRPr="00C471B8">
              <w:rPr>
                <w:rFonts w:cstheme="minorHAnsi"/>
                <w:sz w:val="13"/>
                <w:szCs w:val="15"/>
                <w:lang w:val="en-US"/>
              </w:rPr>
              <w:t>carbamazepin</w:t>
            </w:r>
            <w:proofErr w:type="spellEnd"/>
            <w:r w:rsidRPr="00C471B8">
              <w:rPr>
                <w:rFonts w:cstheme="minorHAnsi"/>
                <w:sz w:val="13"/>
                <w:szCs w:val="15"/>
                <w:lang w:val="en-US"/>
              </w:rPr>
              <w:t>. No change in clinical effects</w:t>
            </w:r>
          </w:p>
        </w:tc>
      </w:tr>
      <w:tr w:rsidR="009C0C83" w:rsidRPr="009D4F00" w14:paraId="0A56DDB5" w14:textId="77777777" w:rsidTr="009C0C83">
        <w:trPr>
          <w:trHeight w:val="108"/>
        </w:trPr>
        <w:tc>
          <w:tcPr>
            <w:tcW w:w="1418" w:type="dxa"/>
            <w:vAlign w:val="center"/>
          </w:tcPr>
          <w:p w14:paraId="4F627031" w14:textId="2FCF7ED7" w:rsidR="00CC0D30" w:rsidRPr="00C471B8" w:rsidRDefault="00CC0D30" w:rsidP="009C0C83">
            <w:pPr>
              <w:rPr>
                <w:rFonts w:cstheme="minorHAnsi"/>
                <w:sz w:val="13"/>
                <w:szCs w:val="15"/>
                <w:lang w:val="en-US"/>
              </w:rPr>
            </w:pPr>
            <w:proofErr w:type="spellStart"/>
            <w:r w:rsidRPr="00C471B8">
              <w:rPr>
                <w:rFonts w:cstheme="minorHAnsi"/>
                <w:b/>
                <w:bCs/>
                <w:color w:val="000000"/>
                <w:sz w:val="13"/>
                <w:szCs w:val="15"/>
                <w:lang w:val="en-US"/>
              </w:rPr>
              <w:t>Veselin</w:t>
            </w:r>
            <w:r w:rsidRPr="00D531F8">
              <w:rPr>
                <w:rFonts w:cstheme="minorHAnsi"/>
                <w:b/>
                <w:bCs/>
                <w:color w:val="000000"/>
                <w:sz w:val="13"/>
                <w:szCs w:val="15"/>
                <w:lang w:val="en-US"/>
              </w:rPr>
              <w:t>ovic</w:t>
            </w:r>
            <w:proofErr w:type="spellEnd"/>
            <w:r w:rsidRPr="00D531F8">
              <w:rPr>
                <w:rFonts w:cstheme="minorHAnsi"/>
                <w:b/>
                <w:bCs/>
                <w:color w:val="000000"/>
                <w:sz w:val="13"/>
                <w:szCs w:val="15"/>
                <w:lang w:val="en-US"/>
              </w:rPr>
              <w:t xml:space="preserve"> et al., 2019</w:t>
            </w:r>
          </w:p>
        </w:tc>
        <w:tc>
          <w:tcPr>
            <w:tcW w:w="794" w:type="dxa"/>
            <w:vAlign w:val="center"/>
          </w:tcPr>
          <w:p w14:paraId="310D737F" w14:textId="6EF49385" w:rsidR="00CC0D30" w:rsidRPr="00C471B8" w:rsidRDefault="00CC0D30" w:rsidP="009C0C83">
            <w:pPr>
              <w:rPr>
                <w:rFonts w:cstheme="minorHAnsi"/>
                <w:sz w:val="13"/>
                <w:szCs w:val="15"/>
                <w:lang w:val="en-US"/>
              </w:rPr>
            </w:pPr>
            <w:r w:rsidRPr="00C471B8">
              <w:rPr>
                <w:rFonts w:cstheme="minorHAnsi"/>
                <w:sz w:val="13"/>
                <w:szCs w:val="15"/>
                <w:lang w:val="en-US"/>
              </w:rPr>
              <w:t>Germany</w:t>
            </w:r>
          </w:p>
        </w:tc>
        <w:tc>
          <w:tcPr>
            <w:tcW w:w="3118" w:type="dxa"/>
            <w:vAlign w:val="center"/>
          </w:tcPr>
          <w:p w14:paraId="0E76F413" w14:textId="40BC94DF" w:rsidR="00CC0D30" w:rsidRPr="00C471B8" w:rsidRDefault="00CC0D30" w:rsidP="009C0C83">
            <w:pPr>
              <w:rPr>
                <w:rFonts w:cstheme="minorHAnsi"/>
                <w:sz w:val="13"/>
                <w:szCs w:val="15"/>
                <w:lang w:val="en-US"/>
              </w:rPr>
            </w:pPr>
            <w:r w:rsidRPr="00C471B8">
              <w:rPr>
                <w:rFonts w:cstheme="minorHAnsi"/>
                <w:sz w:val="13"/>
                <w:szCs w:val="15"/>
                <w:lang w:val="en-US"/>
              </w:rPr>
              <w:t xml:space="preserve">Cohort nested in RCT; flexible design (mean 15.5); </w:t>
            </w:r>
            <w:proofErr w:type="spellStart"/>
            <w:r w:rsidRPr="00C471B8">
              <w:rPr>
                <w:rFonts w:cstheme="minorHAnsi"/>
                <w:sz w:val="13"/>
                <w:szCs w:val="15"/>
                <w:lang w:val="en-US"/>
              </w:rPr>
              <w:t>Comed</w:t>
            </w:r>
            <w:proofErr w:type="spellEnd"/>
            <w:r w:rsidR="009C0C83">
              <w:rPr>
                <w:rFonts w:cstheme="minorHAnsi"/>
                <w:sz w:val="13"/>
                <w:szCs w:val="15"/>
                <w:lang w:val="en-US"/>
              </w:rPr>
              <w:t>.</w:t>
            </w:r>
            <w:r w:rsidRPr="00C471B8">
              <w:rPr>
                <w:rFonts w:cstheme="minorHAnsi"/>
                <w:sz w:val="13"/>
                <w:szCs w:val="15"/>
                <w:lang w:val="en-US"/>
              </w:rPr>
              <w:t xml:space="preserve"> with other AP allowed</w:t>
            </w:r>
          </w:p>
        </w:tc>
        <w:tc>
          <w:tcPr>
            <w:tcW w:w="2979" w:type="dxa"/>
            <w:vAlign w:val="center"/>
          </w:tcPr>
          <w:p w14:paraId="047E4271" w14:textId="3D192F97" w:rsidR="00CC0D30" w:rsidRPr="00C471B8" w:rsidRDefault="00CC0D30" w:rsidP="009C0C83">
            <w:pPr>
              <w:rPr>
                <w:rFonts w:cstheme="minorHAnsi"/>
                <w:sz w:val="13"/>
                <w:szCs w:val="15"/>
                <w:lang w:val="en-US"/>
              </w:rPr>
            </w:pPr>
            <w:r w:rsidRPr="00C471B8">
              <w:rPr>
                <w:rFonts w:cstheme="minorHAnsi"/>
                <w:sz w:val="13"/>
                <w:szCs w:val="15"/>
                <w:lang w:val="en-US"/>
              </w:rPr>
              <w:t>N=11, SCZ, 72.7% Males, age 34.9</w:t>
            </w:r>
          </w:p>
        </w:tc>
        <w:tc>
          <w:tcPr>
            <w:tcW w:w="992" w:type="dxa"/>
            <w:vAlign w:val="center"/>
          </w:tcPr>
          <w:p w14:paraId="093A7684" w14:textId="47EF7ABC"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15.5±</w:t>
            </w:r>
            <w:r w:rsidRPr="00C471B8">
              <w:rPr>
                <w:rFonts w:cstheme="minorHAnsi"/>
                <w:color w:val="000000" w:themeColor="text1"/>
                <w:sz w:val="13"/>
                <w:szCs w:val="16"/>
                <w:lang w:val="en-US"/>
              </w:rPr>
              <w:t>6.0</w:t>
            </w:r>
          </w:p>
        </w:tc>
        <w:tc>
          <w:tcPr>
            <w:tcW w:w="992" w:type="dxa"/>
            <w:vAlign w:val="center"/>
          </w:tcPr>
          <w:p w14:paraId="22E15490" w14:textId="3B55D9AE"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205</w:t>
            </w:r>
            <w:r>
              <w:rPr>
                <w:rFonts w:cstheme="minorHAnsi"/>
                <w:color w:val="000000" w:themeColor="text1"/>
                <w:sz w:val="13"/>
                <w:szCs w:val="16"/>
                <w:lang w:val="en-US"/>
              </w:rPr>
              <w:t>±</w:t>
            </w:r>
            <w:r w:rsidRPr="00C471B8">
              <w:rPr>
                <w:rFonts w:cstheme="minorHAnsi"/>
                <w:color w:val="000000" w:themeColor="text1"/>
                <w:sz w:val="13"/>
                <w:szCs w:val="16"/>
                <w:lang w:val="en-US"/>
              </w:rPr>
              <w:t>196</w:t>
            </w:r>
          </w:p>
        </w:tc>
        <w:tc>
          <w:tcPr>
            <w:tcW w:w="918" w:type="dxa"/>
            <w:vAlign w:val="center"/>
          </w:tcPr>
          <w:p w14:paraId="19BB8D92" w14:textId="3650B822"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
          <w:p w14:paraId="4B32E498" w14:textId="20E8ED7C" w:rsidR="00CC0D30" w:rsidRPr="00C471B8" w:rsidRDefault="00CC0D30" w:rsidP="009C0C83">
            <w:pPr>
              <w:widowControl w:val="0"/>
              <w:autoSpaceDE w:val="0"/>
              <w:autoSpaceDN w:val="0"/>
              <w:adjustRightInd w:val="0"/>
              <w:rPr>
                <w:rFonts w:cstheme="minorHAnsi"/>
                <w:sz w:val="13"/>
                <w:szCs w:val="15"/>
                <w:lang w:val="en-US"/>
              </w:rPr>
            </w:pPr>
            <w:r w:rsidRPr="00C471B8">
              <w:rPr>
                <w:rFonts w:cstheme="minorHAnsi"/>
                <w:sz w:val="13"/>
                <w:szCs w:val="15"/>
                <w:lang w:val="en-US"/>
              </w:rPr>
              <w:t xml:space="preserve">Physical and mental well-being corr. </w:t>
            </w:r>
            <w:r>
              <w:rPr>
                <w:rFonts w:cstheme="minorHAnsi"/>
                <w:sz w:val="13"/>
                <w:szCs w:val="15"/>
                <w:lang w:val="en-US"/>
              </w:rPr>
              <w:t xml:space="preserve">neg. </w:t>
            </w:r>
            <w:r w:rsidRPr="00C471B8">
              <w:rPr>
                <w:rFonts w:cstheme="minorHAnsi"/>
                <w:sz w:val="13"/>
                <w:szCs w:val="15"/>
                <w:lang w:val="en-US"/>
              </w:rPr>
              <w:t>with estimated D2 receptor occupancy. No correlation with EPS scores</w:t>
            </w:r>
            <w:r>
              <w:rPr>
                <w:rFonts w:cstheme="minorHAnsi"/>
                <w:sz w:val="13"/>
                <w:szCs w:val="15"/>
                <w:lang w:val="en-US"/>
              </w:rPr>
              <w:t>.</w:t>
            </w:r>
          </w:p>
        </w:tc>
      </w:tr>
      <w:tr w:rsidR="009C0C83" w:rsidRPr="004B5A24" w14:paraId="373B191A" w14:textId="77777777" w:rsidTr="009C0C83">
        <w:trPr>
          <w:trHeight w:val="79"/>
        </w:trPr>
        <w:tc>
          <w:tcPr>
            <w:tcW w:w="1418" w:type="dxa"/>
            <w:vAlign w:val="center"/>
          </w:tcPr>
          <w:p w14:paraId="075AF128" w14:textId="4641B960" w:rsidR="00CC0D30" w:rsidRPr="00C471B8" w:rsidRDefault="00CC0D30" w:rsidP="009C0C83">
            <w:pPr>
              <w:rPr>
                <w:rFonts w:cstheme="minorHAnsi"/>
                <w:sz w:val="13"/>
                <w:szCs w:val="15"/>
                <w:lang w:val="en-US"/>
              </w:rPr>
            </w:pPr>
            <w:proofErr w:type="spellStart"/>
            <w:r w:rsidRPr="00C471B8">
              <w:rPr>
                <w:rFonts w:cstheme="minorHAnsi"/>
                <w:b/>
                <w:bCs/>
                <w:color w:val="000000"/>
                <w:sz w:val="13"/>
                <w:szCs w:val="15"/>
                <w:lang w:val="en-US"/>
              </w:rPr>
              <w:t>Findling</w:t>
            </w:r>
            <w:proofErr w:type="spellEnd"/>
            <w:r w:rsidRPr="00C471B8">
              <w:rPr>
                <w:rFonts w:cstheme="minorHAnsi"/>
                <w:b/>
                <w:bCs/>
                <w:color w:val="000000"/>
                <w:sz w:val="13"/>
                <w:szCs w:val="15"/>
                <w:lang w:val="en-US"/>
              </w:rPr>
              <w:t xml:space="preserve"> et al., 2008</w:t>
            </w:r>
          </w:p>
        </w:tc>
        <w:tc>
          <w:tcPr>
            <w:tcW w:w="794" w:type="dxa"/>
            <w:vAlign w:val="center"/>
          </w:tcPr>
          <w:p w14:paraId="6D9DE7C5" w14:textId="37CC3826" w:rsidR="00CC0D30" w:rsidRPr="00C471B8" w:rsidRDefault="00CC0D30" w:rsidP="009C0C83">
            <w:pPr>
              <w:rPr>
                <w:rFonts w:cstheme="minorHAnsi"/>
                <w:sz w:val="13"/>
                <w:szCs w:val="15"/>
                <w:lang w:val="en-US"/>
              </w:rPr>
            </w:pPr>
            <w:r w:rsidRPr="00C471B8">
              <w:rPr>
                <w:rFonts w:cstheme="minorHAnsi"/>
                <w:sz w:val="13"/>
                <w:szCs w:val="15"/>
                <w:lang w:val="en-US"/>
              </w:rPr>
              <w:t xml:space="preserve"> US</w:t>
            </w:r>
          </w:p>
        </w:tc>
        <w:tc>
          <w:tcPr>
            <w:tcW w:w="3118" w:type="dxa"/>
            <w:vAlign w:val="center"/>
          </w:tcPr>
          <w:p w14:paraId="46E243CD" w14:textId="1F6942DA" w:rsidR="00CC0D30" w:rsidRPr="00C471B8" w:rsidRDefault="00CC0D30" w:rsidP="009C0C83">
            <w:pPr>
              <w:rPr>
                <w:rFonts w:cstheme="minorHAnsi"/>
                <w:sz w:val="13"/>
                <w:szCs w:val="15"/>
                <w:lang w:val="en-US"/>
              </w:rPr>
            </w:pPr>
            <w:r>
              <w:rPr>
                <w:rFonts w:cstheme="minorHAnsi"/>
                <w:sz w:val="13"/>
                <w:szCs w:val="15"/>
                <w:lang w:val="en-US"/>
              </w:rPr>
              <w:t>Prospective CS</w:t>
            </w:r>
          </w:p>
        </w:tc>
        <w:tc>
          <w:tcPr>
            <w:tcW w:w="2979" w:type="dxa"/>
            <w:vAlign w:val="center"/>
          </w:tcPr>
          <w:p w14:paraId="714FF91E" w14:textId="7C787793" w:rsidR="00CC0D30" w:rsidRPr="00C471B8" w:rsidRDefault="00CC0D30" w:rsidP="009C0C83">
            <w:pPr>
              <w:rPr>
                <w:rFonts w:cstheme="minorHAnsi"/>
                <w:sz w:val="13"/>
                <w:szCs w:val="15"/>
                <w:lang w:val="en-US"/>
              </w:rPr>
            </w:pPr>
            <w:r>
              <w:rPr>
                <w:rFonts w:cstheme="minorHAnsi"/>
                <w:sz w:val="13"/>
                <w:szCs w:val="15"/>
                <w:lang w:val="en-US"/>
              </w:rPr>
              <w:t>N</w:t>
            </w:r>
            <w:r w:rsidRPr="00C471B8">
              <w:rPr>
                <w:rFonts w:cstheme="minorHAnsi"/>
                <w:sz w:val="13"/>
                <w:szCs w:val="15"/>
                <w:lang w:val="en-US"/>
              </w:rPr>
              <w:t xml:space="preserve">=17,  multiple psychiatric </w:t>
            </w:r>
            <w:proofErr w:type="spellStart"/>
            <w:r w:rsidRPr="00C471B8">
              <w:rPr>
                <w:rFonts w:cstheme="minorHAnsi"/>
                <w:sz w:val="13"/>
                <w:szCs w:val="15"/>
                <w:lang w:val="en-US"/>
              </w:rPr>
              <w:t>Dx</w:t>
            </w:r>
            <w:proofErr w:type="spellEnd"/>
            <w:r w:rsidRPr="00C471B8">
              <w:rPr>
                <w:rFonts w:cstheme="minorHAnsi"/>
                <w:sz w:val="13"/>
                <w:szCs w:val="15"/>
                <w:lang w:val="en-US"/>
              </w:rPr>
              <w:t>, 66.7% Males, age 12.2</w:t>
            </w:r>
            <w:r>
              <w:rPr>
                <w:rFonts w:cstheme="minorHAnsi"/>
                <w:sz w:val="13"/>
                <w:szCs w:val="15"/>
                <w:lang w:val="en-US"/>
              </w:rPr>
              <w:t xml:space="preserve"> (10-17)</w:t>
            </w:r>
          </w:p>
        </w:tc>
        <w:tc>
          <w:tcPr>
            <w:tcW w:w="992" w:type="dxa"/>
            <w:vAlign w:val="center"/>
          </w:tcPr>
          <w:p w14:paraId="3FDC44D1" w14:textId="11B95D14"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25</w:t>
            </w:r>
            <w:r w:rsidRPr="00C471B8">
              <w:rPr>
                <w:rFonts w:cstheme="minorHAnsi"/>
                <w:color w:val="000000" w:themeColor="text1"/>
                <w:sz w:val="13"/>
                <w:szCs w:val="16"/>
                <w:lang w:val="en-US"/>
              </w:rPr>
              <w:t>±4.3</w:t>
            </w:r>
          </w:p>
        </w:tc>
        <w:tc>
          <w:tcPr>
            <w:tcW w:w="992" w:type="dxa"/>
            <w:vAlign w:val="center"/>
          </w:tcPr>
          <w:p w14:paraId="0048E5C3" w14:textId="26A31856" w:rsidR="00CC0D30" w:rsidRPr="00C471B8" w:rsidRDefault="00CC0D30" w:rsidP="007241FA">
            <w:pPr>
              <w:rPr>
                <w:rFonts w:cstheme="minorHAnsi"/>
                <w:color w:val="000000" w:themeColor="text1"/>
                <w:sz w:val="13"/>
                <w:szCs w:val="16"/>
                <w:lang w:val="en-US"/>
              </w:rPr>
            </w:pPr>
            <w:r>
              <w:rPr>
                <w:rFonts w:cstheme="minorHAnsi"/>
                <w:color w:val="000000" w:themeColor="text1"/>
                <w:sz w:val="13"/>
                <w:szCs w:val="16"/>
                <w:lang w:val="en-US"/>
              </w:rPr>
              <w:t>38</w:t>
            </w:r>
            <w:ins w:id="37" w:author="Hart, Xenia" w:date="2022-09-19T12:56:00Z">
              <w:r w:rsidR="007241FA">
                <w:rPr>
                  <w:rFonts w:cstheme="minorHAnsi"/>
                  <w:color w:val="000000" w:themeColor="text1"/>
                  <w:sz w:val="13"/>
                  <w:szCs w:val="16"/>
                  <w:lang w:val="en-US"/>
                </w:rPr>
                <w:t>5</w:t>
              </w:r>
            </w:ins>
            <w:del w:id="38" w:author="Hart, Xenia" w:date="2022-09-19T12:56:00Z">
              <w:r w:rsidDel="007241FA">
                <w:rPr>
                  <w:rFonts w:cstheme="minorHAnsi"/>
                  <w:color w:val="000000" w:themeColor="text1"/>
                  <w:sz w:val="13"/>
                  <w:szCs w:val="16"/>
                  <w:lang w:val="en-US"/>
                </w:rPr>
                <w:delText>4.7</w:delText>
              </w:r>
            </w:del>
            <w:r>
              <w:rPr>
                <w:rFonts w:cstheme="minorHAnsi"/>
                <w:color w:val="000000" w:themeColor="text1"/>
                <w:sz w:val="13"/>
                <w:szCs w:val="16"/>
                <w:lang w:val="en-US"/>
              </w:rPr>
              <w:t>±</w:t>
            </w:r>
            <w:r w:rsidRPr="00C471B8">
              <w:rPr>
                <w:rFonts w:cstheme="minorHAnsi"/>
                <w:color w:val="000000" w:themeColor="text1"/>
                <w:sz w:val="13"/>
                <w:szCs w:val="16"/>
                <w:lang w:val="en-US"/>
              </w:rPr>
              <w:t>12</w:t>
            </w:r>
            <w:ins w:id="39" w:author="Hart, Xenia" w:date="2022-09-19T12:56:00Z">
              <w:r w:rsidR="007241FA">
                <w:rPr>
                  <w:rFonts w:cstheme="minorHAnsi"/>
                  <w:color w:val="000000" w:themeColor="text1"/>
                  <w:sz w:val="13"/>
                  <w:szCs w:val="16"/>
                  <w:lang w:val="en-US"/>
                </w:rPr>
                <w:t>2</w:t>
              </w:r>
            </w:ins>
            <w:del w:id="40" w:author="Hart, Xenia" w:date="2022-09-19T12:56:00Z">
              <w:r w:rsidRPr="00C471B8" w:rsidDel="007241FA">
                <w:rPr>
                  <w:rFonts w:cstheme="minorHAnsi"/>
                  <w:color w:val="000000" w:themeColor="text1"/>
                  <w:sz w:val="13"/>
                  <w:szCs w:val="16"/>
                  <w:lang w:val="en-US"/>
                </w:rPr>
                <w:delText>1.9</w:delText>
              </w:r>
            </w:del>
            <w:r w:rsidRPr="00C471B8">
              <w:rPr>
                <w:rFonts w:cstheme="minorHAnsi"/>
                <w:color w:val="000000" w:themeColor="text1"/>
                <w:sz w:val="13"/>
                <w:szCs w:val="16"/>
                <w:lang w:val="en-US"/>
              </w:rPr>
              <w:t>*</w:t>
            </w:r>
          </w:p>
        </w:tc>
        <w:tc>
          <w:tcPr>
            <w:tcW w:w="918" w:type="dxa"/>
            <w:vAlign w:val="center"/>
          </w:tcPr>
          <w:p w14:paraId="6CCFD906" w14:textId="479D258D" w:rsidR="00CC0D30" w:rsidRPr="00C471B8" w:rsidRDefault="00CC0D30" w:rsidP="007241FA">
            <w:pPr>
              <w:rPr>
                <w:rFonts w:cstheme="minorHAnsi"/>
                <w:color w:val="000000" w:themeColor="text1"/>
                <w:sz w:val="13"/>
                <w:szCs w:val="16"/>
                <w:lang w:val="en-US"/>
              </w:rPr>
              <w:pPrChange w:id="41" w:author="Hart, Xenia" w:date="2022-09-19T12:57:00Z">
                <w:pPr>
                  <w:framePr w:hSpace="141" w:wrap="around" w:vAnchor="text" w:hAnchor="page" w:x="730" w:y="293"/>
                </w:pPr>
              </w:pPrChange>
            </w:pPr>
            <w:r w:rsidRPr="00C471B8">
              <w:rPr>
                <w:rFonts w:cstheme="minorHAnsi"/>
                <w:color w:val="000000" w:themeColor="text1"/>
                <w:sz w:val="13"/>
                <w:szCs w:val="16"/>
                <w:lang w:val="en-US"/>
              </w:rPr>
              <w:t>50</w:t>
            </w:r>
            <w:ins w:id="42" w:author="Hart, Xenia" w:date="2022-09-19T12:57:00Z">
              <w:r w:rsidR="007241FA">
                <w:rPr>
                  <w:rFonts w:cstheme="minorHAnsi"/>
                  <w:color w:val="000000" w:themeColor="text1"/>
                  <w:sz w:val="13"/>
                  <w:szCs w:val="16"/>
                  <w:lang w:val="en-US"/>
                </w:rPr>
                <w:t>9</w:t>
              </w:r>
            </w:ins>
            <w:del w:id="43" w:author="Hart, Xenia" w:date="2022-09-19T12:57:00Z">
              <w:r w:rsidRPr="00C471B8" w:rsidDel="007241FA">
                <w:rPr>
                  <w:rFonts w:cstheme="minorHAnsi"/>
                  <w:color w:val="000000" w:themeColor="text1"/>
                  <w:sz w:val="13"/>
                  <w:szCs w:val="16"/>
                  <w:lang w:val="en-US"/>
                </w:rPr>
                <w:delText>8.5</w:delText>
              </w:r>
            </w:del>
            <w:r w:rsidRPr="00C471B8">
              <w:rPr>
                <w:rFonts w:cstheme="minorHAnsi"/>
                <w:color w:val="000000" w:themeColor="text1"/>
                <w:sz w:val="13"/>
                <w:szCs w:val="16"/>
                <w:lang w:val="en-US"/>
              </w:rPr>
              <w:t>*</w:t>
            </w:r>
          </w:p>
        </w:tc>
        <w:tc>
          <w:tcPr>
            <w:tcW w:w="4255" w:type="dxa"/>
            <w:vAlign w:val="center"/>
          </w:tcPr>
          <w:p w14:paraId="7CC5B26D" w14:textId="44E63266" w:rsidR="00CC0D30" w:rsidRPr="004B5A24" w:rsidRDefault="00CC0D30" w:rsidP="009C0C83">
            <w:pPr>
              <w:autoSpaceDE w:val="0"/>
              <w:autoSpaceDN w:val="0"/>
              <w:adjustRightInd w:val="0"/>
              <w:rPr>
                <w:rFonts w:cstheme="minorHAnsi"/>
                <w:sz w:val="13"/>
                <w:szCs w:val="15"/>
                <w:lang w:val="en-US"/>
              </w:rPr>
            </w:pPr>
            <w:r w:rsidRPr="00C471B8">
              <w:rPr>
                <w:rFonts w:cstheme="minorHAnsi"/>
                <w:sz w:val="13"/>
                <w:szCs w:val="15"/>
                <w:lang w:val="en-US"/>
              </w:rPr>
              <w:t xml:space="preserve">BL after 12h and after 24h did not </w:t>
            </w:r>
            <w:proofErr w:type="spellStart"/>
            <w:r w:rsidRPr="00C471B8">
              <w:rPr>
                <w:rFonts w:cstheme="minorHAnsi"/>
                <w:sz w:val="13"/>
                <w:szCs w:val="15"/>
                <w:lang w:val="en-US"/>
              </w:rPr>
              <w:t>vary</w:t>
            </w:r>
            <w:proofErr w:type="spellEnd"/>
            <w:r w:rsidRPr="00C471B8">
              <w:rPr>
                <w:rFonts w:cstheme="minorHAnsi"/>
                <w:sz w:val="13"/>
                <w:szCs w:val="15"/>
                <w:lang w:val="en-US"/>
              </w:rPr>
              <w:t xml:space="preserve"> much, no correlations for CGI changes and BL</w:t>
            </w:r>
            <w:r>
              <w:rPr>
                <w:rFonts w:cstheme="minorHAnsi"/>
                <w:sz w:val="13"/>
                <w:szCs w:val="15"/>
                <w:lang w:val="en-US"/>
              </w:rPr>
              <w:t>. N</w:t>
            </w:r>
            <w:r w:rsidRPr="004B5A24">
              <w:rPr>
                <w:rFonts w:cstheme="minorHAnsi"/>
                <w:sz w:val="13"/>
                <w:szCs w:val="15"/>
                <w:lang w:val="en-US"/>
              </w:rPr>
              <w:t>o change</w:t>
            </w:r>
            <w:r>
              <w:rPr>
                <w:rFonts w:cstheme="minorHAnsi"/>
                <w:sz w:val="13"/>
                <w:szCs w:val="15"/>
                <w:lang w:val="en-US"/>
              </w:rPr>
              <w:t xml:space="preserve"> </w:t>
            </w:r>
            <w:r w:rsidRPr="004B5A24">
              <w:rPr>
                <w:rFonts w:cstheme="minorHAnsi"/>
                <w:sz w:val="13"/>
                <w:szCs w:val="15"/>
                <w:lang w:val="en-US"/>
              </w:rPr>
              <w:t>in d</w:t>
            </w:r>
            <w:r>
              <w:rPr>
                <w:rFonts w:cstheme="minorHAnsi"/>
                <w:sz w:val="13"/>
                <w:szCs w:val="15"/>
                <w:lang w:val="en-US"/>
              </w:rPr>
              <w:t>yskinesia or akathisia symptoms.</w:t>
            </w:r>
          </w:p>
        </w:tc>
      </w:tr>
      <w:tr w:rsidR="009C0C83" w:rsidRPr="00C471B8" w14:paraId="24C4457E" w14:textId="77777777" w:rsidTr="009C0C83">
        <w:trPr>
          <w:trHeight w:val="79"/>
        </w:trPr>
        <w:tc>
          <w:tcPr>
            <w:tcW w:w="1418" w:type="dxa"/>
            <w:vAlign w:val="center"/>
          </w:tcPr>
          <w:p w14:paraId="63C1B967" w14:textId="6D855A2C" w:rsidR="00CC0D30" w:rsidRPr="00C471B8" w:rsidRDefault="00CC0D30" w:rsidP="009C0C83">
            <w:pPr>
              <w:rPr>
                <w:rFonts w:cstheme="minorHAnsi"/>
                <w:sz w:val="13"/>
                <w:szCs w:val="15"/>
                <w:lang w:val="en-US"/>
              </w:rPr>
            </w:pPr>
            <w:proofErr w:type="spellStart"/>
            <w:r>
              <w:rPr>
                <w:rFonts w:cstheme="minorHAnsi"/>
                <w:b/>
                <w:bCs/>
                <w:color w:val="000000"/>
                <w:sz w:val="12"/>
                <w:szCs w:val="15"/>
                <w:lang w:val="en-US"/>
              </w:rPr>
              <w:t>Zuo</w:t>
            </w:r>
            <w:proofErr w:type="spellEnd"/>
            <w:r>
              <w:rPr>
                <w:rFonts w:cstheme="minorHAnsi"/>
                <w:b/>
                <w:bCs/>
                <w:color w:val="000000"/>
                <w:sz w:val="12"/>
                <w:szCs w:val="15"/>
                <w:lang w:val="en-US"/>
              </w:rPr>
              <w:t xml:space="preserve"> et al., 2006</w:t>
            </w:r>
          </w:p>
        </w:tc>
        <w:tc>
          <w:tcPr>
            <w:tcW w:w="794" w:type="dxa"/>
            <w:vAlign w:val="center"/>
          </w:tcPr>
          <w:p w14:paraId="430333CD" w14:textId="00608FA9" w:rsidR="00CC0D30" w:rsidRPr="00C471B8" w:rsidRDefault="009C0C83" w:rsidP="009C0C83">
            <w:pPr>
              <w:rPr>
                <w:rFonts w:cstheme="minorHAnsi"/>
                <w:sz w:val="13"/>
                <w:szCs w:val="15"/>
                <w:lang w:val="en-US"/>
              </w:rPr>
            </w:pPr>
            <w:r>
              <w:rPr>
                <w:rFonts w:cstheme="minorHAnsi"/>
                <w:sz w:val="13"/>
                <w:szCs w:val="15"/>
                <w:lang w:val="en-US"/>
              </w:rPr>
              <w:t xml:space="preserve">China </w:t>
            </w:r>
            <w:r w:rsidR="00CC0D30" w:rsidRPr="00C471B8">
              <w:rPr>
                <w:rFonts w:cstheme="minorHAnsi"/>
                <w:sz w:val="13"/>
                <w:szCs w:val="15"/>
                <w:lang w:val="en-US"/>
              </w:rPr>
              <w:t>(Han)</w:t>
            </w:r>
          </w:p>
        </w:tc>
        <w:tc>
          <w:tcPr>
            <w:tcW w:w="3118" w:type="dxa"/>
            <w:vAlign w:val="center"/>
          </w:tcPr>
          <w:p w14:paraId="19F292CA" w14:textId="13AE997E" w:rsidR="00CC0D30" w:rsidRPr="00C471B8" w:rsidRDefault="009C0C83" w:rsidP="009C0C83">
            <w:pPr>
              <w:rPr>
                <w:rFonts w:cstheme="minorHAnsi"/>
                <w:sz w:val="13"/>
                <w:szCs w:val="15"/>
                <w:lang w:val="en-US"/>
              </w:rPr>
            </w:pPr>
            <w:r>
              <w:rPr>
                <w:rFonts w:cstheme="minorHAnsi"/>
                <w:sz w:val="13"/>
                <w:szCs w:val="15"/>
                <w:lang w:val="en-US"/>
              </w:rPr>
              <w:t>Prospective CS on ARI PK (12h)</w:t>
            </w:r>
          </w:p>
        </w:tc>
        <w:tc>
          <w:tcPr>
            <w:tcW w:w="2979" w:type="dxa"/>
            <w:vAlign w:val="center"/>
          </w:tcPr>
          <w:p w14:paraId="09F61837" w14:textId="5ECBCF0A" w:rsidR="00CC0D30" w:rsidRPr="00C471B8" w:rsidRDefault="00CC0D30" w:rsidP="009C0C83">
            <w:pPr>
              <w:rPr>
                <w:rFonts w:cstheme="minorHAnsi"/>
                <w:sz w:val="13"/>
                <w:szCs w:val="15"/>
                <w:lang w:val="en-US"/>
              </w:rPr>
            </w:pPr>
            <w:r>
              <w:rPr>
                <w:rFonts w:cstheme="minorHAnsi"/>
                <w:sz w:val="13"/>
                <w:szCs w:val="15"/>
                <w:lang w:val="en-US"/>
              </w:rPr>
              <w:t>N</w:t>
            </w:r>
            <w:r w:rsidRPr="00C471B8">
              <w:rPr>
                <w:rFonts w:cstheme="minorHAnsi"/>
                <w:sz w:val="13"/>
                <w:szCs w:val="15"/>
                <w:lang w:val="en-US"/>
              </w:rPr>
              <w:t>=12, SCZ, 50% Males, age 26.1±</w:t>
            </w:r>
            <w:r>
              <w:rPr>
                <w:rFonts w:cstheme="minorHAnsi"/>
                <w:sz w:val="13"/>
                <w:szCs w:val="15"/>
                <w:lang w:val="en-US"/>
              </w:rPr>
              <w:t>7.0 (18-45)</w:t>
            </w:r>
          </w:p>
        </w:tc>
        <w:tc>
          <w:tcPr>
            <w:tcW w:w="992" w:type="dxa"/>
            <w:vAlign w:val="center"/>
          </w:tcPr>
          <w:p w14:paraId="118073B0" w14:textId="05F296B9"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1</w:t>
            </w:r>
            <w:r>
              <w:rPr>
                <w:rFonts w:cstheme="minorHAnsi"/>
                <w:color w:val="000000" w:themeColor="text1"/>
                <w:sz w:val="13"/>
                <w:szCs w:val="16"/>
                <w:lang w:val="en-US"/>
              </w:rPr>
              <w:t>0</w:t>
            </w:r>
          </w:p>
        </w:tc>
        <w:tc>
          <w:tcPr>
            <w:tcW w:w="992" w:type="dxa"/>
            <w:vAlign w:val="center"/>
          </w:tcPr>
          <w:p w14:paraId="07E2EC8D" w14:textId="2E4582B9" w:rsidR="00CC0D30" w:rsidRPr="00C471B8" w:rsidRDefault="00CC0D30" w:rsidP="007241FA">
            <w:pPr>
              <w:rPr>
                <w:rFonts w:cstheme="minorHAnsi"/>
                <w:color w:val="000000" w:themeColor="text1"/>
                <w:sz w:val="13"/>
                <w:szCs w:val="16"/>
                <w:lang w:val="en-US"/>
              </w:rPr>
            </w:pPr>
            <w:r>
              <w:rPr>
                <w:rFonts w:cstheme="minorHAnsi"/>
                <w:color w:val="000000" w:themeColor="text1"/>
                <w:sz w:val="13"/>
                <w:szCs w:val="16"/>
                <w:lang w:val="en-US"/>
              </w:rPr>
              <w:t>388</w:t>
            </w:r>
            <w:del w:id="44" w:author="Hart, Xenia" w:date="2022-09-19T12:56:00Z">
              <w:r w:rsidDel="007241FA">
                <w:rPr>
                  <w:rFonts w:cstheme="minorHAnsi"/>
                  <w:color w:val="000000" w:themeColor="text1"/>
                  <w:sz w:val="13"/>
                  <w:szCs w:val="16"/>
                  <w:lang w:val="en-US"/>
                </w:rPr>
                <w:delText>.4</w:delText>
              </w:r>
            </w:del>
            <w:r>
              <w:rPr>
                <w:rFonts w:cstheme="minorHAnsi"/>
                <w:color w:val="000000" w:themeColor="text1"/>
                <w:sz w:val="13"/>
                <w:szCs w:val="16"/>
                <w:lang w:val="en-US"/>
              </w:rPr>
              <w:t>±</w:t>
            </w:r>
            <w:r w:rsidRPr="00C471B8">
              <w:rPr>
                <w:rFonts w:cstheme="minorHAnsi"/>
                <w:color w:val="000000" w:themeColor="text1"/>
                <w:sz w:val="13"/>
                <w:szCs w:val="16"/>
                <w:lang w:val="en-US"/>
              </w:rPr>
              <w:t>10</w:t>
            </w:r>
            <w:ins w:id="45" w:author="Hart, Xenia" w:date="2022-09-19T12:56:00Z">
              <w:r w:rsidR="007241FA">
                <w:rPr>
                  <w:rFonts w:cstheme="minorHAnsi"/>
                  <w:color w:val="000000" w:themeColor="text1"/>
                  <w:sz w:val="13"/>
                  <w:szCs w:val="16"/>
                  <w:lang w:val="en-US"/>
                </w:rPr>
                <w:t>9</w:t>
              </w:r>
            </w:ins>
            <w:del w:id="46" w:author="Hart, Xenia" w:date="2022-09-19T12:56:00Z">
              <w:r w:rsidRPr="00C471B8" w:rsidDel="007241FA">
                <w:rPr>
                  <w:rFonts w:cstheme="minorHAnsi"/>
                  <w:color w:val="000000" w:themeColor="text1"/>
                  <w:sz w:val="13"/>
                  <w:szCs w:val="16"/>
                  <w:lang w:val="en-US"/>
                </w:rPr>
                <w:delText>8.7</w:delText>
              </w:r>
            </w:del>
          </w:p>
        </w:tc>
        <w:tc>
          <w:tcPr>
            <w:tcW w:w="918" w:type="dxa"/>
            <w:vAlign w:val="center"/>
          </w:tcPr>
          <w:p w14:paraId="53C020BD" w14:textId="1DA6E388"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
          <w:p w14:paraId="0CB4DC8A" w14:textId="4E8D5DCB" w:rsidR="00CC0D30" w:rsidRPr="00C471B8" w:rsidRDefault="00CC0D30" w:rsidP="009C0C83">
            <w:pPr>
              <w:rPr>
                <w:rFonts w:cstheme="minorHAnsi"/>
                <w:sz w:val="13"/>
                <w:szCs w:val="15"/>
                <w:lang w:val="en-US"/>
              </w:rPr>
            </w:pPr>
            <w:r w:rsidRPr="00C471B8">
              <w:rPr>
                <w:rFonts w:cstheme="minorHAnsi"/>
                <w:sz w:val="13"/>
                <w:szCs w:val="15"/>
                <w:lang w:val="en-US"/>
              </w:rPr>
              <w:t>Special dose regimen used in study. Baseline PANNS</w:t>
            </w:r>
          </w:p>
        </w:tc>
      </w:tr>
      <w:tr w:rsidR="009C0C83" w:rsidRPr="007241FA" w14:paraId="724704A3" w14:textId="77777777" w:rsidTr="009C0C83">
        <w:trPr>
          <w:trHeight w:val="79"/>
        </w:trPr>
        <w:tc>
          <w:tcPr>
            <w:tcW w:w="1418" w:type="dxa"/>
            <w:vAlign w:val="center"/>
          </w:tcPr>
          <w:p w14:paraId="4CC06E63" w14:textId="06ADC687" w:rsidR="00CC0D30" w:rsidRPr="00C471B8" w:rsidRDefault="00CC0D30" w:rsidP="009C0C83">
            <w:pPr>
              <w:rPr>
                <w:rFonts w:cstheme="minorHAnsi"/>
                <w:sz w:val="13"/>
                <w:szCs w:val="15"/>
                <w:lang w:val="en-US"/>
              </w:rPr>
            </w:pPr>
            <w:r w:rsidRPr="00C471B8">
              <w:rPr>
                <w:rFonts w:cstheme="minorHAnsi"/>
                <w:b/>
                <w:bCs/>
                <w:color w:val="000000"/>
                <w:sz w:val="13"/>
                <w:szCs w:val="15"/>
              </w:rPr>
              <w:t>Kirschbaum et al., 2008</w:t>
            </w:r>
          </w:p>
        </w:tc>
        <w:tc>
          <w:tcPr>
            <w:tcW w:w="794" w:type="dxa"/>
            <w:vAlign w:val="center"/>
          </w:tcPr>
          <w:p w14:paraId="7977FB95" w14:textId="4568A590" w:rsidR="00CC0D30" w:rsidRPr="00C471B8" w:rsidRDefault="00CC0D30" w:rsidP="009C0C83">
            <w:pPr>
              <w:rPr>
                <w:rFonts w:cstheme="minorHAnsi"/>
                <w:sz w:val="13"/>
                <w:szCs w:val="15"/>
                <w:lang w:val="en-US"/>
              </w:rPr>
            </w:pPr>
            <w:r w:rsidRPr="00C471B8">
              <w:rPr>
                <w:rFonts w:cstheme="minorHAnsi"/>
                <w:sz w:val="13"/>
                <w:szCs w:val="15"/>
                <w:lang w:val="en-US"/>
              </w:rPr>
              <w:t>Germany</w:t>
            </w:r>
          </w:p>
        </w:tc>
        <w:tc>
          <w:tcPr>
            <w:tcW w:w="3118" w:type="dxa"/>
            <w:vAlign w:val="center"/>
          </w:tcPr>
          <w:p w14:paraId="0D5797CC" w14:textId="15856C9C" w:rsidR="00CC0D30" w:rsidRPr="00C471B8" w:rsidRDefault="00CC0D30" w:rsidP="009C0C83">
            <w:pPr>
              <w:rPr>
                <w:rFonts w:cstheme="minorHAnsi"/>
                <w:sz w:val="13"/>
                <w:szCs w:val="15"/>
                <w:lang w:val="en-US"/>
              </w:rPr>
            </w:pPr>
            <w:r>
              <w:rPr>
                <w:rFonts w:cstheme="minorHAnsi"/>
                <w:sz w:val="13"/>
                <w:szCs w:val="15"/>
                <w:lang w:val="en-US"/>
              </w:rPr>
              <w:t>CSS</w:t>
            </w:r>
            <w:r w:rsidRPr="00C471B8">
              <w:rPr>
                <w:rFonts w:cstheme="minorHAnsi"/>
                <w:sz w:val="13"/>
                <w:szCs w:val="15"/>
                <w:lang w:val="en-US"/>
              </w:rPr>
              <w:t xml:space="preserve">, </w:t>
            </w:r>
            <w:r>
              <w:rPr>
                <w:rFonts w:cstheme="minorHAnsi"/>
                <w:sz w:val="13"/>
                <w:szCs w:val="15"/>
                <w:lang w:val="en-US"/>
              </w:rPr>
              <w:t>TDM study on ARI response and side-effects</w:t>
            </w:r>
          </w:p>
        </w:tc>
        <w:tc>
          <w:tcPr>
            <w:tcW w:w="2979" w:type="dxa"/>
            <w:vAlign w:val="center"/>
          </w:tcPr>
          <w:p w14:paraId="746719B0" w14:textId="4D3A8A41" w:rsidR="00CC0D30" w:rsidRPr="00C471B8" w:rsidRDefault="00CC0D30" w:rsidP="009C0C83">
            <w:pPr>
              <w:rPr>
                <w:rFonts w:cstheme="minorHAnsi"/>
                <w:sz w:val="13"/>
                <w:szCs w:val="15"/>
                <w:lang w:val="en-US"/>
              </w:rPr>
            </w:pPr>
            <w:r w:rsidRPr="000609FC">
              <w:rPr>
                <w:rFonts w:cstheme="minorHAnsi"/>
                <w:sz w:val="13"/>
                <w:szCs w:val="15"/>
                <w:lang w:val="en-US"/>
              </w:rPr>
              <w:t>N=159 (SCZ) (67% Males, age 33.8</w:t>
            </w:r>
            <w:r w:rsidRPr="00C471B8">
              <w:rPr>
                <w:rFonts w:cstheme="minorHAnsi"/>
                <w:sz w:val="13"/>
                <w:szCs w:val="15"/>
                <w:lang w:val="en-US"/>
              </w:rPr>
              <w:t>±</w:t>
            </w:r>
            <w:r>
              <w:rPr>
                <w:rFonts w:cstheme="minorHAnsi"/>
                <w:sz w:val="13"/>
                <w:szCs w:val="15"/>
                <w:lang w:val="en-US"/>
              </w:rPr>
              <w:t>10.8</w:t>
            </w:r>
            <w:r w:rsidRPr="000609FC">
              <w:rPr>
                <w:rFonts w:cstheme="minorHAnsi"/>
                <w:sz w:val="13"/>
                <w:szCs w:val="15"/>
                <w:lang w:val="en-US"/>
              </w:rPr>
              <w:t xml:space="preserve"> (19-66)</w:t>
            </w:r>
          </w:p>
        </w:tc>
        <w:tc>
          <w:tcPr>
            <w:tcW w:w="992" w:type="dxa"/>
            <w:vAlign w:val="center"/>
          </w:tcPr>
          <w:p w14:paraId="61E0FB9D" w14:textId="20864C1F"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19.9±8.12</w:t>
            </w:r>
          </w:p>
        </w:tc>
        <w:tc>
          <w:tcPr>
            <w:tcW w:w="992" w:type="dxa"/>
            <w:vAlign w:val="center"/>
          </w:tcPr>
          <w:p w14:paraId="0F21B125" w14:textId="67E6539C" w:rsidR="00CC0D30" w:rsidRPr="00C471B8" w:rsidRDefault="00CC0D30" w:rsidP="007241FA">
            <w:pPr>
              <w:rPr>
                <w:rFonts w:cstheme="minorHAnsi"/>
                <w:color w:val="000000" w:themeColor="text1"/>
                <w:sz w:val="13"/>
                <w:szCs w:val="16"/>
                <w:lang w:val="en-US"/>
              </w:rPr>
            </w:pPr>
            <w:r>
              <w:rPr>
                <w:rFonts w:cstheme="minorHAnsi"/>
                <w:color w:val="000000" w:themeColor="text1"/>
                <w:sz w:val="13"/>
                <w:szCs w:val="16"/>
                <w:lang w:val="en-US"/>
              </w:rPr>
              <w:t>21</w:t>
            </w:r>
            <w:ins w:id="47" w:author="Hart, Xenia" w:date="2022-09-19T12:56:00Z">
              <w:r w:rsidR="007241FA">
                <w:rPr>
                  <w:rFonts w:cstheme="minorHAnsi"/>
                  <w:color w:val="000000" w:themeColor="text1"/>
                  <w:sz w:val="13"/>
                  <w:szCs w:val="16"/>
                  <w:lang w:val="en-US"/>
                </w:rPr>
                <w:t>6</w:t>
              </w:r>
            </w:ins>
            <w:del w:id="48" w:author="Hart, Xenia" w:date="2022-09-19T12:56:00Z">
              <w:r w:rsidDel="007241FA">
                <w:rPr>
                  <w:rFonts w:cstheme="minorHAnsi"/>
                  <w:color w:val="000000" w:themeColor="text1"/>
                  <w:sz w:val="13"/>
                  <w:szCs w:val="16"/>
                  <w:lang w:val="en-US"/>
                </w:rPr>
                <w:delText>5</w:delText>
              </w:r>
            </w:del>
            <w:del w:id="49" w:author="Hart, Xenia" w:date="2022-09-19T12:54:00Z">
              <w:r w:rsidDel="007241FA">
                <w:rPr>
                  <w:rFonts w:cstheme="minorHAnsi"/>
                  <w:color w:val="000000" w:themeColor="text1"/>
                  <w:sz w:val="13"/>
                  <w:szCs w:val="16"/>
                  <w:lang w:val="en-US"/>
                </w:rPr>
                <w:delText>,</w:delText>
              </w:r>
            </w:del>
            <w:del w:id="50" w:author="Hart, Xenia" w:date="2022-09-19T12:56:00Z">
              <w:r w:rsidDel="007241FA">
                <w:rPr>
                  <w:rFonts w:cstheme="minorHAnsi"/>
                  <w:color w:val="000000" w:themeColor="text1"/>
                  <w:sz w:val="13"/>
                  <w:szCs w:val="16"/>
                  <w:lang w:val="en-US"/>
                </w:rPr>
                <w:delText>8</w:delText>
              </w:r>
            </w:del>
            <w:r>
              <w:rPr>
                <w:rFonts w:cstheme="minorHAnsi"/>
                <w:color w:val="000000" w:themeColor="text1"/>
                <w:sz w:val="13"/>
                <w:szCs w:val="16"/>
                <w:lang w:val="en-US"/>
              </w:rPr>
              <w:t>±</w:t>
            </w:r>
            <w:r w:rsidRPr="00C471B8">
              <w:rPr>
                <w:rFonts w:cstheme="minorHAnsi"/>
                <w:color w:val="000000" w:themeColor="text1"/>
                <w:sz w:val="13"/>
                <w:szCs w:val="16"/>
                <w:lang w:val="en-US"/>
              </w:rPr>
              <w:t>139</w:t>
            </w:r>
            <w:del w:id="51" w:author="Hart, Xenia" w:date="2022-09-19T12:54:00Z">
              <w:r w:rsidRPr="00C471B8" w:rsidDel="007241FA">
                <w:rPr>
                  <w:rFonts w:cstheme="minorHAnsi"/>
                  <w:color w:val="000000" w:themeColor="text1"/>
                  <w:sz w:val="13"/>
                  <w:szCs w:val="16"/>
                  <w:lang w:val="en-US"/>
                </w:rPr>
                <w:delText>,</w:delText>
              </w:r>
            </w:del>
            <w:del w:id="52" w:author="Hart, Xenia" w:date="2022-09-19T12:56:00Z">
              <w:r w:rsidRPr="00C471B8" w:rsidDel="007241FA">
                <w:rPr>
                  <w:rFonts w:cstheme="minorHAnsi"/>
                  <w:color w:val="000000" w:themeColor="text1"/>
                  <w:sz w:val="13"/>
                  <w:szCs w:val="16"/>
                  <w:lang w:val="en-US"/>
                </w:rPr>
                <w:delText>2</w:delText>
              </w:r>
            </w:del>
          </w:p>
        </w:tc>
        <w:tc>
          <w:tcPr>
            <w:tcW w:w="918" w:type="dxa"/>
            <w:vAlign w:val="center"/>
          </w:tcPr>
          <w:p w14:paraId="28372501" w14:textId="1778C5E3" w:rsidR="00CC0D30" w:rsidRPr="00C471B8" w:rsidRDefault="00CC0D30" w:rsidP="007241FA">
            <w:pPr>
              <w:rPr>
                <w:rFonts w:cstheme="minorHAnsi"/>
                <w:color w:val="000000" w:themeColor="text1"/>
                <w:sz w:val="13"/>
                <w:szCs w:val="16"/>
                <w:lang w:val="en-US"/>
              </w:rPr>
              <w:pPrChange w:id="53" w:author="Hart, Xenia" w:date="2022-09-19T12:57:00Z">
                <w:pPr>
                  <w:framePr w:hSpace="141" w:wrap="around" w:vAnchor="text" w:hAnchor="page" w:x="730" w:y="293"/>
                </w:pPr>
              </w:pPrChange>
            </w:pPr>
            <w:r w:rsidRPr="00C471B8">
              <w:rPr>
                <w:rFonts w:cstheme="minorHAnsi"/>
                <w:color w:val="000000" w:themeColor="text1"/>
                <w:sz w:val="13"/>
                <w:szCs w:val="16"/>
                <w:lang w:val="en-US"/>
              </w:rPr>
              <w:t>292</w:t>
            </w:r>
            <w:del w:id="54" w:author="Hart, Xenia" w:date="2022-09-19T12:57: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w:t>
            </w:r>
            <w:del w:id="55" w:author="Hart, Xenia" w:date="2022-09-19T12:57: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17</w:t>
            </w:r>
            <w:ins w:id="56" w:author="Hart, Xenia" w:date="2022-09-19T12:57:00Z">
              <w:r w:rsidR="007241FA">
                <w:rPr>
                  <w:rFonts w:cstheme="minorHAnsi"/>
                  <w:color w:val="000000" w:themeColor="text1"/>
                  <w:sz w:val="13"/>
                  <w:szCs w:val="16"/>
                  <w:lang w:val="en-US"/>
                </w:rPr>
                <w:t>2</w:t>
              </w:r>
            </w:ins>
            <w:del w:id="57" w:author="Hart, Xenia" w:date="2022-09-19T12:57:00Z">
              <w:r w:rsidRPr="00C471B8" w:rsidDel="007241FA">
                <w:rPr>
                  <w:rFonts w:cstheme="minorHAnsi"/>
                  <w:color w:val="000000" w:themeColor="text1"/>
                  <w:sz w:val="13"/>
                  <w:szCs w:val="16"/>
                  <w:lang w:val="en-US"/>
                </w:rPr>
                <w:delText>1</w:delText>
              </w:r>
            </w:del>
            <w:del w:id="58" w:author="Hart, Xenia" w:date="2022-09-19T12:54:00Z">
              <w:r w:rsidRPr="00C471B8" w:rsidDel="007241FA">
                <w:rPr>
                  <w:rFonts w:cstheme="minorHAnsi"/>
                  <w:color w:val="000000" w:themeColor="text1"/>
                  <w:sz w:val="13"/>
                  <w:szCs w:val="16"/>
                  <w:lang w:val="en-US"/>
                </w:rPr>
                <w:delText>,</w:delText>
              </w:r>
            </w:del>
            <w:del w:id="59" w:author="Hart, Xenia" w:date="2022-09-19T12:57:00Z">
              <w:r w:rsidRPr="00C471B8" w:rsidDel="007241FA">
                <w:rPr>
                  <w:rFonts w:cstheme="minorHAnsi"/>
                  <w:color w:val="000000" w:themeColor="text1"/>
                  <w:sz w:val="13"/>
                  <w:szCs w:val="16"/>
                  <w:lang w:val="en-US"/>
                </w:rPr>
                <w:delText>7</w:delText>
              </w:r>
            </w:del>
          </w:p>
        </w:tc>
        <w:tc>
          <w:tcPr>
            <w:tcW w:w="4255" w:type="dxa"/>
            <w:vAlign w:val="center"/>
          </w:tcPr>
          <w:p w14:paraId="66936C68" w14:textId="436AB6A6" w:rsidR="00CC0D30" w:rsidRPr="00C471B8" w:rsidRDefault="00CC0D30" w:rsidP="009C0C83">
            <w:pPr>
              <w:rPr>
                <w:rFonts w:cstheme="minorHAnsi"/>
                <w:sz w:val="13"/>
                <w:szCs w:val="15"/>
                <w:lang w:val="en-US"/>
              </w:rPr>
            </w:pPr>
            <w:r w:rsidRPr="00C471B8">
              <w:rPr>
                <w:rFonts w:cstheme="minorHAnsi"/>
                <w:sz w:val="13"/>
                <w:szCs w:val="15"/>
                <w:lang w:val="en-US"/>
              </w:rPr>
              <w:t xml:space="preserve">Low </w:t>
            </w:r>
            <w:proofErr w:type="spellStart"/>
            <w:r w:rsidRPr="00C471B8">
              <w:rPr>
                <w:rFonts w:cstheme="minorHAnsi"/>
                <w:sz w:val="13"/>
                <w:szCs w:val="15"/>
                <w:lang w:val="en-US"/>
              </w:rPr>
              <w:t>occurence</w:t>
            </w:r>
            <w:proofErr w:type="spellEnd"/>
            <w:r w:rsidRPr="00C471B8">
              <w:rPr>
                <w:rFonts w:cstheme="minorHAnsi"/>
                <w:sz w:val="13"/>
                <w:szCs w:val="15"/>
                <w:lang w:val="en-US"/>
              </w:rPr>
              <w:t xml:space="preserve"> of EPS (7%, comparable with placebo).</w:t>
            </w:r>
            <w:r>
              <w:rPr>
                <w:rFonts w:cstheme="minorHAnsi"/>
                <w:sz w:val="13"/>
                <w:szCs w:val="15"/>
                <w:lang w:val="en-US"/>
              </w:rPr>
              <w:t xml:space="preserve"> </w:t>
            </w:r>
            <w:r w:rsidRPr="000276A3">
              <w:rPr>
                <w:rFonts w:cstheme="minorHAnsi"/>
                <w:sz w:val="13"/>
                <w:szCs w:val="15"/>
                <w:lang w:val="en-US"/>
              </w:rPr>
              <w:t>IQ</w:t>
            </w:r>
            <w:r>
              <w:rPr>
                <w:rFonts w:cstheme="minorHAnsi"/>
                <w:sz w:val="13"/>
                <w:szCs w:val="15"/>
                <w:lang w:val="en-US"/>
              </w:rPr>
              <w:t>R</w:t>
            </w:r>
            <w:r w:rsidRPr="000276A3">
              <w:rPr>
                <w:rFonts w:cstheme="minorHAnsi"/>
                <w:sz w:val="13"/>
                <w:szCs w:val="15"/>
                <w:lang w:val="en-US"/>
              </w:rPr>
              <w:t xml:space="preserve"> of responders: </w:t>
            </w:r>
            <w:r>
              <w:rPr>
                <w:rFonts w:cstheme="minorHAnsi"/>
                <w:sz w:val="13"/>
                <w:szCs w:val="15"/>
                <w:lang w:val="en-US"/>
              </w:rPr>
              <w:t>124-</w:t>
            </w:r>
            <w:r w:rsidRPr="000276A3">
              <w:rPr>
                <w:rFonts w:cstheme="minorHAnsi"/>
                <w:sz w:val="13"/>
                <w:szCs w:val="15"/>
                <w:lang w:val="en-US"/>
              </w:rPr>
              <w:t>286 ng/</w:t>
            </w:r>
            <w:r>
              <w:rPr>
                <w:rFonts w:cstheme="minorHAnsi"/>
                <w:sz w:val="13"/>
                <w:szCs w:val="15"/>
                <w:lang w:val="en-US"/>
              </w:rPr>
              <w:t>ml</w:t>
            </w:r>
            <w:r w:rsidRPr="000276A3">
              <w:rPr>
                <w:rFonts w:cstheme="minorHAnsi"/>
                <w:sz w:val="13"/>
                <w:szCs w:val="15"/>
                <w:lang w:val="en-US"/>
              </w:rPr>
              <w:t xml:space="preserve"> (AR) and 173</w:t>
            </w:r>
            <w:r>
              <w:rPr>
                <w:rFonts w:cstheme="minorHAnsi"/>
                <w:sz w:val="13"/>
                <w:szCs w:val="15"/>
                <w:lang w:val="en-US"/>
              </w:rPr>
              <w:t xml:space="preserve">-367 </w:t>
            </w:r>
            <w:r w:rsidRPr="000276A3">
              <w:rPr>
                <w:rFonts w:cstheme="minorHAnsi"/>
                <w:sz w:val="13"/>
                <w:szCs w:val="15"/>
                <w:lang w:val="en-US"/>
              </w:rPr>
              <w:t>ng/</w:t>
            </w:r>
            <w:r>
              <w:rPr>
                <w:rFonts w:cstheme="minorHAnsi"/>
                <w:sz w:val="13"/>
                <w:szCs w:val="15"/>
                <w:lang w:val="en-US"/>
              </w:rPr>
              <w:t>ml</w:t>
            </w:r>
            <w:r w:rsidRPr="000276A3">
              <w:rPr>
                <w:rFonts w:cstheme="minorHAnsi"/>
                <w:sz w:val="13"/>
                <w:szCs w:val="15"/>
                <w:lang w:val="en-US"/>
              </w:rPr>
              <w:t xml:space="preserve"> (AM), </w:t>
            </w:r>
            <w:r w:rsidRPr="00C471B8">
              <w:rPr>
                <w:rFonts w:cstheme="minorHAnsi"/>
                <w:sz w:val="13"/>
                <w:szCs w:val="15"/>
                <w:lang w:val="en-US"/>
              </w:rPr>
              <w:t>IQR</w:t>
            </w:r>
            <w:r>
              <w:rPr>
                <w:rFonts w:cstheme="minorHAnsi"/>
                <w:sz w:val="13"/>
                <w:szCs w:val="15"/>
                <w:lang w:val="en-US"/>
              </w:rPr>
              <w:t xml:space="preserve"> of patients with ADRs: </w:t>
            </w:r>
            <w:r w:rsidRPr="00E559B5">
              <w:rPr>
                <w:rFonts w:cstheme="minorHAnsi"/>
                <w:sz w:val="13"/>
                <w:szCs w:val="15"/>
                <w:lang w:val="en-US"/>
              </w:rPr>
              <w:t>210- 335 ng/</w:t>
            </w:r>
            <w:r>
              <w:rPr>
                <w:rFonts w:cstheme="minorHAnsi"/>
                <w:sz w:val="13"/>
                <w:szCs w:val="15"/>
                <w:lang w:val="en-US"/>
              </w:rPr>
              <w:t>ml</w:t>
            </w:r>
            <w:r w:rsidRPr="00E559B5">
              <w:rPr>
                <w:rFonts w:cstheme="minorHAnsi"/>
                <w:sz w:val="13"/>
                <w:szCs w:val="15"/>
                <w:lang w:val="en-US"/>
              </w:rPr>
              <w:t xml:space="preserve"> (ARI) and</w:t>
            </w:r>
            <w:r>
              <w:rPr>
                <w:rFonts w:cstheme="minorHAnsi"/>
                <w:sz w:val="13"/>
                <w:szCs w:val="15"/>
                <w:lang w:val="en-US"/>
              </w:rPr>
              <w:t xml:space="preserve"> 245-375 </w:t>
            </w:r>
            <w:r w:rsidRPr="000276A3">
              <w:rPr>
                <w:rFonts w:cstheme="minorHAnsi"/>
                <w:sz w:val="13"/>
                <w:szCs w:val="15"/>
                <w:lang w:val="en-US"/>
              </w:rPr>
              <w:t>ng/</w:t>
            </w:r>
            <w:r>
              <w:rPr>
                <w:rFonts w:cstheme="minorHAnsi"/>
                <w:sz w:val="13"/>
                <w:szCs w:val="15"/>
                <w:lang w:val="en-US"/>
              </w:rPr>
              <w:t xml:space="preserve">ml (AM). </w:t>
            </w:r>
          </w:p>
        </w:tc>
      </w:tr>
      <w:tr w:rsidR="009C0C83" w:rsidRPr="00854549" w14:paraId="665FDA16" w14:textId="77777777" w:rsidTr="009C0C83">
        <w:trPr>
          <w:trHeight w:val="79"/>
        </w:trPr>
        <w:tc>
          <w:tcPr>
            <w:tcW w:w="1418" w:type="dxa"/>
            <w:vAlign w:val="center"/>
          </w:tcPr>
          <w:p w14:paraId="0DC03730" w14:textId="53A5E369" w:rsidR="00CC0D30" w:rsidRPr="00C471B8" w:rsidRDefault="00CC0D30" w:rsidP="009C0C83">
            <w:pPr>
              <w:rPr>
                <w:rFonts w:cstheme="minorHAnsi"/>
                <w:sz w:val="13"/>
                <w:szCs w:val="15"/>
                <w:lang w:val="en-US"/>
              </w:rPr>
            </w:pPr>
            <w:r w:rsidRPr="001B0EF7">
              <w:rPr>
                <w:rFonts w:cstheme="minorHAnsi"/>
                <w:b/>
                <w:bCs/>
                <w:color w:val="000000"/>
                <w:sz w:val="13"/>
                <w:szCs w:val="15"/>
                <w:lang w:val="en-US"/>
              </w:rPr>
              <w:t>Egberts et al., 2020</w:t>
            </w:r>
          </w:p>
        </w:tc>
        <w:tc>
          <w:tcPr>
            <w:tcW w:w="794" w:type="dxa"/>
            <w:vAlign w:val="center"/>
          </w:tcPr>
          <w:p w14:paraId="6F31D6E1" w14:textId="5AA46F7C" w:rsidR="00CC0D30" w:rsidRPr="00C471B8" w:rsidRDefault="00CC0D30" w:rsidP="009C0C83">
            <w:pPr>
              <w:rPr>
                <w:rFonts w:cstheme="minorHAnsi"/>
                <w:sz w:val="13"/>
                <w:szCs w:val="15"/>
                <w:lang w:val="en-US"/>
              </w:rPr>
            </w:pPr>
            <w:r w:rsidRPr="00C471B8">
              <w:rPr>
                <w:rFonts w:cstheme="minorHAnsi"/>
                <w:sz w:val="13"/>
                <w:szCs w:val="15"/>
                <w:lang w:val="en-US"/>
              </w:rPr>
              <w:t xml:space="preserve">Germany and Austria </w:t>
            </w:r>
          </w:p>
        </w:tc>
        <w:tc>
          <w:tcPr>
            <w:tcW w:w="3118" w:type="dxa"/>
            <w:vAlign w:val="center"/>
          </w:tcPr>
          <w:p w14:paraId="2211DAF8" w14:textId="283FDFFD" w:rsidR="00CC0D30" w:rsidRPr="00C471B8" w:rsidRDefault="00CC0D30" w:rsidP="009C0C83">
            <w:pPr>
              <w:rPr>
                <w:rFonts w:cstheme="minorHAnsi"/>
                <w:sz w:val="13"/>
                <w:szCs w:val="15"/>
                <w:lang w:val="en-US"/>
              </w:rPr>
            </w:pPr>
            <w:r>
              <w:rPr>
                <w:rFonts w:cstheme="minorHAnsi"/>
                <w:sz w:val="13"/>
                <w:szCs w:val="15"/>
                <w:lang w:val="en-US"/>
              </w:rPr>
              <w:t xml:space="preserve">CSS with children and </w:t>
            </w:r>
            <w:r w:rsidR="009C0C83">
              <w:rPr>
                <w:rFonts w:cstheme="minorHAnsi"/>
                <w:sz w:val="13"/>
                <w:szCs w:val="15"/>
                <w:lang w:val="en-US"/>
              </w:rPr>
              <w:t>adolescents</w:t>
            </w:r>
          </w:p>
        </w:tc>
        <w:tc>
          <w:tcPr>
            <w:tcW w:w="2979" w:type="dxa"/>
            <w:vAlign w:val="center"/>
          </w:tcPr>
          <w:p w14:paraId="220A2E38" w14:textId="5EC414D4" w:rsidR="00CC0D30" w:rsidRPr="00C471B8" w:rsidRDefault="00CC0D30" w:rsidP="009C0C83">
            <w:pPr>
              <w:rPr>
                <w:rFonts w:cstheme="minorHAnsi"/>
                <w:sz w:val="13"/>
                <w:szCs w:val="15"/>
                <w:lang w:val="en-US"/>
              </w:rPr>
            </w:pPr>
            <w:r>
              <w:rPr>
                <w:rFonts w:cstheme="minorHAnsi"/>
                <w:sz w:val="13"/>
                <w:szCs w:val="15"/>
                <w:lang w:val="en-US"/>
              </w:rPr>
              <w:t>N=</w:t>
            </w:r>
            <w:r w:rsidRPr="00C471B8">
              <w:rPr>
                <w:rFonts w:cstheme="minorHAnsi"/>
                <w:sz w:val="13"/>
                <w:szCs w:val="15"/>
                <w:lang w:val="en-US"/>
              </w:rPr>
              <w:t xml:space="preserve">130, </w:t>
            </w:r>
            <w:r>
              <w:rPr>
                <w:rFonts w:cstheme="minorHAnsi"/>
                <w:sz w:val="13"/>
                <w:szCs w:val="15"/>
                <w:lang w:val="en-US"/>
              </w:rPr>
              <w:t>59.2% M</w:t>
            </w:r>
            <w:r w:rsidRPr="00C471B8">
              <w:rPr>
                <w:rFonts w:cstheme="minorHAnsi"/>
                <w:sz w:val="13"/>
                <w:szCs w:val="15"/>
                <w:lang w:val="en-US"/>
              </w:rPr>
              <w:t xml:space="preserve">ales, multiple </w:t>
            </w:r>
            <w:proofErr w:type="spellStart"/>
            <w:r w:rsidRPr="00C471B8">
              <w:rPr>
                <w:rFonts w:cstheme="minorHAnsi"/>
                <w:sz w:val="13"/>
                <w:szCs w:val="15"/>
                <w:lang w:val="en-US"/>
              </w:rPr>
              <w:t>Dx</w:t>
            </w:r>
            <w:proofErr w:type="spellEnd"/>
            <w:r w:rsidRPr="00C471B8">
              <w:rPr>
                <w:rFonts w:cstheme="minorHAnsi"/>
                <w:sz w:val="13"/>
                <w:szCs w:val="15"/>
                <w:lang w:val="en-US"/>
              </w:rPr>
              <w:t xml:space="preserve">, </w:t>
            </w:r>
            <w:r w:rsidR="00D872B7">
              <w:rPr>
                <w:rFonts w:cstheme="minorHAnsi"/>
                <w:sz w:val="13"/>
                <w:szCs w:val="15"/>
                <w:lang w:val="en-US"/>
              </w:rPr>
              <w:t>age 15</w:t>
            </w:r>
            <w:r>
              <w:rPr>
                <w:rFonts w:cstheme="minorHAnsi"/>
                <w:sz w:val="13"/>
                <w:szCs w:val="15"/>
                <w:lang w:val="en-US"/>
              </w:rPr>
              <w:t xml:space="preserve"> (7-19)</w:t>
            </w:r>
          </w:p>
        </w:tc>
        <w:tc>
          <w:tcPr>
            <w:tcW w:w="992" w:type="dxa"/>
            <w:vAlign w:val="center"/>
          </w:tcPr>
          <w:p w14:paraId="4ECBBC88" w14:textId="4CC79D14"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15.1</w:t>
            </w:r>
            <w:r>
              <w:rPr>
                <w:rFonts w:cstheme="minorHAnsi"/>
                <w:color w:val="000000" w:themeColor="text1"/>
                <w:sz w:val="13"/>
                <w:szCs w:val="16"/>
                <w:lang w:val="en-US"/>
              </w:rPr>
              <w:t>±</w:t>
            </w:r>
            <w:r w:rsidRPr="00C471B8">
              <w:rPr>
                <w:rFonts w:cstheme="minorHAnsi"/>
                <w:color w:val="000000" w:themeColor="text1"/>
                <w:sz w:val="13"/>
                <w:szCs w:val="16"/>
                <w:lang w:val="en-US"/>
              </w:rPr>
              <w:t xml:space="preserve">5.4 </w:t>
            </w:r>
            <w:r>
              <w:rPr>
                <w:rFonts w:cstheme="minorHAnsi"/>
                <w:color w:val="000000" w:themeColor="text1"/>
                <w:sz w:val="13"/>
                <w:szCs w:val="16"/>
                <w:lang w:val="en-US"/>
              </w:rPr>
              <w:t>(</w:t>
            </w:r>
            <w:r w:rsidRPr="00C471B8">
              <w:rPr>
                <w:rFonts w:cstheme="minorHAnsi"/>
                <w:color w:val="000000" w:themeColor="text1"/>
                <w:sz w:val="13"/>
                <w:szCs w:val="16"/>
                <w:lang w:val="en-US"/>
              </w:rPr>
              <w:t>SCZ</w:t>
            </w:r>
            <w:r>
              <w:rPr>
                <w:rFonts w:cstheme="minorHAnsi"/>
                <w:color w:val="000000" w:themeColor="text1"/>
                <w:sz w:val="13"/>
                <w:szCs w:val="16"/>
                <w:lang w:val="en-US"/>
              </w:rPr>
              <w:t>)</w:t>
            </w:r>
          </w:p>
        </w:tc>
        <w:tc>
          <w:tcPr>
            <w:tcW w:w="992" w:type="dxa"/>
            <w:vAlign w:val="center"/>
          </w:tcPr>
          <w:p w14:paraId="790C988D" w14:textId="4C46480D" w:rsidR="00CC0D30" w:rsidRPr="00C471B8" w:rsidRDefault="00CC0D30" w:rsidP="007241FA">
            <w:pPr>
              <w:rPr>
                <w:rFonts w:cstheme="minorHAnsi"/>
                <w:color w:val="000000" w:themeColor="text1"/>
                <w:sz w:val="13"/>
                <w:szCs w:val="16"/>
                <w:lang w:val="en-US"/>
              </w:rPr>
              <w:pPrChange w:id="60" w:author="Hart, Xenia" w:date="2022-09-19T12:56:00Z">
                <w:pPr>
                  <w:framePr w:hSpace="141" w:wrap="around" w:vAnchor="text" w:hAnchor="page" w:x="730" w:y="293"/>
                </w:pPr>
              </w:pPrChange>
            </w:pPr>
            <w:r>
              <w:rPr>
                <w:rFonts w:cstheme="minorHAnsi"/>
                <w:color w:val="000000" w:themeColor="text1"/>
                <w:sz w:val="13"/>
                <w:szCs w:val="16"/>
                <w:lang w:val="en-US"/>
              </w:rPr>
              <w:t>24</w:t>
            </w:r>
            <w:ins w:id="61" w:author="Hart, Xenia" w:date="2022-09-19T12:56:00Z">
              <w:r w:rsidR="007241FA">
                <w:rPr>
                  <w:rFonts w:cstheme="minorHAnsi"/>
                  <w:color w:val="000000" w:themeColor="text1"/>
                  <w:sz w:val="13"/>
                  <w:szCs w:val="16"/>
                  <w:lang w:val="en-US"/>
                </w:rPr>
                <w:t>3</w:t>
              </w:r>
            </w:ins>
            <w:del w:id="62" w:author="Hart, Xenia" w:date="2022-09-19T12:56:00Z">
              <w:r w:rsidDel="007241FA">
                <w:rPr>
                  <w:rFonts w:cstheme="minorHAnsi"/>
                  <w:color w:val="000000" w:themeColor="text1"/>
                  <w:sz w:val="13"/>
                  <w:szCs w:val="16"/>
                  <w:lang w:val="en-US"/>
                </w:rPr>
                <w:delText>2.9</w:delText>
              </w:r>
            </w:del>
            <w:r>
              <w:rPr>
                <w:rFonts w:cstheme="minorHAnsi"/>
                <w:color w:val="000000" w:themeColor="text1"/>
                <w:sz w:val="13"/>
                <w:szCs w:val="16"/>
                <w:lang w:val="en-US"/>
              </w:rPr>
              <w:t>±138</w:t>
            </w:r>
            <w:del w:id="63" w:author="Hart, Xenia" w:date="2022-09-19T12:56:00Z">
              <w:r w:rsidDel="007241FA">
                <w:rPr>
                  <w:rFonts w:cstheme="minorHAnsi"/>
                  <w:color w:val="000000" w:themeColor="text1"/>
                  <w:sz w:val="13"/>
                  <w:szCs w:val="16"/>
                  <w:lang w:val="en-US"/>
                </w:rPr>
                <w:delText>.</w:delText>
              </w:r>
              <w:r w:rsidRPr="00C471B8" w:rsidDel="007241FA">
                <w:rPr>
                  <w:rFonts w:cstheme="minorHAnsi"/>
                  <w:color w:val="000000" w:themeColor="text1"/>
                  <w:sz w:val="13"/>
                  <w:szCs w:val="16"/>
                  <w:lang w:val="en-US"/>
                </w:rPr>
                <w:delText>4</w:delText>
              </w:r>
            </w:del>
            <w:r>
              <w:rPr>
                <w:rFonts w:cstheme="minorHAnsi"/>
                <w:color w:val="000000" w:themeColor="text1"/>
                <w:sz w:val="13"/>
                <w:szCs w:val="16"/>
                <w:lang w:val="en-US"/>
              </w:rPr>
              <w:t xml:space="preserve"> (</w:t>
            </w:r>
            <w:r w:rsidRPr="00C471B8">
              <w:rPr>
                <w:rFonts w:cstheme="minorHAnsi"/>
                <w:color w:val="000000" w:themeColor="text1"/>
                <w:sz w:val="13"/>
                <w:szCs w:val="16"/>
                <w:lang w:val="en-US"/>
              </w:rPr>
              <w:t>SCZ</w:t>
            </w:r>
            <w:r>
              <w:rPr>
                <w:rFonts w:cstheme="minorHAnsi"/>
                <w:color w:val="000000" w:themeColor="text1"/>
                <w:sz w:val="13"/>
                <w:szCs w:val="16"/>
                <w:lang w:val="en-US"/>
              </w:rPr>
              <w:t>)</w:t>
            </w:r>
          </w:p>
        </w:tc>
        <w:tc>
          <w:tcPr>
            <w:tcW w:w="918" w:type="dxa"/>
            <w:vAlign w:val="center"/>
          </w:tcPr>
          <w:p w14:paraId="63E1569D" w14:textId="580FCC7E"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
          <w:p w14:paraId="56C4B221" w14:textId="7AFFE52A" w:rsidR="00CC0D30" w:rsidRPr="00C471B8" w:rsidRDefault="00CC0D30" w:rsidP="009C0C83">
            <w:pPr>
              <w:rPr>
                <w:rFonts w:cstheme="minorHAnsi"/>
                <w:sz w:val="13"/>
                <w:szCs w:val="15"/>
                <w:lang w:val="en-US"/>
              </w:rPr>
            </w:pPr>
            <w:r>
              <w:rPr>
                <w:rFonts w:cstheme="minorHAnsi"/>
                <w:sz w:val="13"/>
                <w:szCs w:val="15"/>
                <w:lang w:val="en-US"/>
              </w:rPr>
              <w:t xml:space="preserve">Doses and conc. comparable to adult range. </w:t>
            </w:r>
            <w:r w:rsidRPr="00C471B8">
              <w:rPr>
                <w:rFonts w:cstheme="minorHAnsi"/>
                <w:sz w:val="13"/>
                <w:szCs w:val="15"/>
                <w:lang w:val="en-US"/>
              </w:rPr>
              <w:t>Conc</w:t>
            </w:r>
            <w:r>
              <w:rPr>
                <w:rFonts w:cstheme="minorHAnsi"/>
                <w:sz w:val="13"/>
                <w:szCs w:val="15"/>
                <w:lang w:val="en-US"/>
              </w:rPr>
              <w:t>.</w:t>
            </w:r>
            <w:r w:rsidRPr="00C471B8">
              <w:rPr>
                <w:rFonts w:cstheme="minorHAnsi"/>
                <w:sz w:val="13"/>
                <w:szCs w:val="15"/>
                <w:lang w:val="en-US"/>
              </w:rPr>
              <w:t xml:space="preserve"> of pat</w:t>
            </w:r>
            <w:r>
              <w:rPr>
                <w:rFonts w:cstheme="minorHAnsi"/>
                <w:sz w:val="13"/>
                <w:szCs w:val="15"/>
                <w:lang w:val="en-US"/>
              </w:rPr>
              <w:t>i</w:t>
            </w:r>
            <w:r w:rsidRPr="00C471B8">
              <w:rPr>
                <w:rFonts w:cstheme="minorHAnsi"/>
                <w:sz w:val="13"/>
                <w:szCs w:val="15"/>
                <w:lang w:val="en-US"/>
              </w:rPr>
              <w:t>ents with and without EPS did not differ</w:t>
            </w:r>
            <w:r>
              <w:rPr>
                <w:rFonts w:cstheme="minorHAnsi"/>
                <w:sz w:val="13"/>
                <w:szCs w:val="15"/>
                <w:lang w:val="en-US"/>
              </w:rPr>
              <w:t xml:space="preserve">. </w:t>
            </w:r>
            <w:r w:rsidRPr="00C471B8">
              <w:rPr>
                <w:rFonts w:cstheme="minorHAnsi"/>
                <w:sz w:val="13"/>
                <w:szCs w:val="15"/>
                <w:lang w:val="en-US"/>
              </w:rPr>
              <w:t xml:space="preserve">IQR </w:t>
            </w:r>
            <w:r>
              <w:rPr>
                <w:rFonts w:cstheme="minorHAnsi"/>
                <w:sz w:val="13"/>
                <w:szCs w:val="15"/>
                <w:lang w:val="en-US"/>
              </w:rPr>
              <w:t xml:space="preserve">of </w:t>
            </w:r>
            <w:r w:rsidRPr="00C471B8">
              <w:rPr>
                <w:rFonts w:cstheme="minorHAnsi"/>
                <w:sz w:val="13"/>
                <w:szCs w:val="15"/>
                <w:lang w:val="en-US"/>
              </w:rPr>
              <w:t xml:space="preserve">responders with </w:t>
            </w:r>
            <w:r>
              <w:rPr>
                <w:rFonts w:cstheme="minorHAnsi"/>
                <w:sz w:val="13"/>
                <w:szCs w:val="15"/>
                <w:lang w:val="en-US"/>
              </w:rPr>
              <w:t>SCZ:</w:t>
            </w:r>
            <w:r w:rsidRPr="00C471B8">
              <w:rPr>
                <w:rFonts w:cstheme="minorHAnsi"/>
                <w:sz w:val="13"/>
                <w:szCs w:val="15"/>
                <w:lang w:val="en-US"/>
              </w:rPr>
              <w:t xml:space="preserve"> 106-375 ng/</w:t>
            </w:r>
            <w:r>
              <w:rPr>
                <w:rFonts w:cstheme="minorHAnsi"/>
                <w:sz w:val="13"/>
                <w:szCs w:val="15"/>
                <w:lang w:val="en-US"/>
              </w:rPr>
              <w:t>ml.</w:t>
            </w:r>
          </w:p>
        </w:tc>
      </w:tr>
      <w:tr w:rsidR="009C0C83" w:rsidRPr="007241FA" w14:paraId="4FFD8D3F" w14:textId="77777777" w:rsidTr="009C0C83">
        <w:trPr>
          <w:trHeight w:val="79"/>
        </w:trPr>
        <w:tc>
          <w:tcPr>
            <w:tcW w:w="1418" w:type="dxa"/>
            <w:vAlign w:val="center"/>
          </w:tcPr>
          <w:p w14:paraId="0BE34920" w14:textId="1E122018" w:rsidR="00CC0D30" w:rsidRPr="00C471B8" w:rsidRDefault="00CC0D30" w:rsidP="009C0C83">
            <w:pPr>
              <w:rPr>
                <w:rFonts w:cstheme="minorHAnsi"/>
                <w:sz w:val="13"/>
                <w:szCs w:val="15"/>
                <w:lang w:val="en-US"/>
              </w:rPr>
            </w:pPr>
            <w:r w:rsidRPr="0013152A">
              <w:rPr>
                <w:rFonts w:cstheme="minorHAnsi"/>
                <w:b/>
                <w:bCs/>
                <w:color w:val="000000"/>
                <w:sz w:val="13"/>
                <w:szCs w:val="15"/>
                <w:lang w:val="en-US"/>
              </w:rPr>
              <w:t>Steen 2017</w:t>
            </w:r>
          </w:p>
        </w:tc>
        <w:tc>
          <w:tcPr>
            <w:tcW w:w="794" w:type="dxa"/>
            <w:vAlign w:val="center"/>
          </w:tcPr>
          <w:p w14:paraId="2D025545" w14:textId="7155D0A5" w:rsidR="00CC0D30" w:rsidRPr="00C471B8" w:rsidRDefault="00CC0D30" w:rsidP="009C0C83">
            <w:pPr>
              <w:rPr>
                <w:rFonts w:cstheme="minorHAnsi"/>
                <w:sz w:val="13"/>
                <w:szCs w:val="15"/>
                <w:lang w:val="en-US"/>
              </w:rPr>
            </w:pPr>
            <w:r w:rsidRPr="00C471B8">
              <w:rPr>
                <w:rFonts w:cstheme="minorHAnsi"/>
                <w:sz w:val="13"/>
                <w:szCs w:val="15"/>
                <w:lang w:val="en-US"/>
              </w:rPr>
              <w:t>Norway</w:t>
            </w:r>
          </w:p>
        </w:tc>
        <w:tc>
          <w:tcPr>
            <w:tcW w:w="3118" w:type="dxa"/>
            <w:vAlign w:val="center"/>
          </w:tcPr>
          <w:p w14:paraId="2978FAD0" w14:textId="36EC20FD" w:rsidR="00CC0D30" w:rsidRPr="00C471B8" w:rsidRDefault="00CC0D30" w:rsidP="009C0C83">
            <w:pPr>
              <w:rPr>
                <w:rFonts w:cstheme="minorHAnsi"/>
                <w:sz w:val="13"/>
                <w:szCs w:val="15"/>
                <w:lang w:val="en-US"/>
              </w:rPr>
            </w:pPr>
            <w:r>
              <w:rPr>
                <w:rFonts w:cstheme="minorHAnsi"/>
                <w:sz w:val="13"/>
                <w:szCs w:val="15"/>
                <w:lang w:val="en-US"/>
              </w:rPr>
              <w:t xml:space="preserve">Prospective </w:t>
            </w:r>
            <w:r w:rsidRPr="00C471B8">
              <w:rPr>
                <w:rFonts w:cstheme="minorHAnsi"/>
                <w:sz w:val="13"/>
                <w:szCs w:val="15"/>
                <w:lang w:val="en-US"/>
              </w:rPr>
              <w:t>CSS</w:t>
            </w:r>
            <w:r>
              <w:rPr>
                <w:rFonts w:cstheme="minorHAnsi"/>
                <w:sz w:val="13"/>
                <w:szCs w:val="15"/>
                <w:lang w:val="en-US"/>
              </w:rPr>
              <w:t xml:space="preserve"> on cognitive function (TOP study)</w:t>
            </w:r>
            <w:r w:rsidRPr="00C471B8">
              <w:rPr>
                <w:rFonts w:cstheme="minorHAnsi"/>
                <w:sz w:val="13"/>
                <w:szCs w:val="15"/>
                <w:lang w:val="en-US"/>
              </w:rPr>
              <w:t xml:space="preserve">; flexible doses, multiple </w:t>
            </w:r>
            <w:proofErr w:type="spellStart"/>
            <w:r w:rsidRPr="00C471B8">
              <w:rPr>
                <w:rFonts w:cstheme="minorHAnsi"/>
                <w:sz w:val="13"/>
                <w:szCs w:val="15"/>
                <w:lang w:val="en-US"/>
              </w:rPr>
              <w:t>Dx</w:t>
            </w:r>
            <w:proofErr w:type="spellEnd"/>
            <w:r w:rsidRPr="00C471B8">
              <w:rPr>
                <w:rFonts w:cstheme="minorHAnsi"/>
                <w:sz w:val="13"/>
                <w:szCs w:val="15"/>
                <w:lang w:val="en-US"/>
              </w:rPr>
              <w:t>; N=373</w:t>
            </w:r>
          </w:p>
        </w:tc>
        <w:tc>
          <w:tcPr>
            <w:tcW w:w="2979" w:type="dxa"/>
            <w:vAlign w:val="center"/>
          </w:tcPr>
          <w:p w14:paraId="213ABB28" w14:textId="69C8D651" w:rsidR="00CC0D30" w:rsidRPr="00C471B8" w:rsidRDefault="00CC0D30" w:rsidP="009C0C83">
            <w:pPr>
              <w:rPr>
                <w:rFonts w:cstheme="minorHAnsi"/>
                <w:sz w:val="13"/>
                <w:szCs w:val="15"/>
                <w:lang w:val="en-US"/>
              </w:rPr>
            </w:pPr>
            <w:r>
              <w:rPr>
                <w:rFonts w:cstheme="minorHAnsi"/>
                <w:sz w:val="13"/>
                <w:szCs w:val="15"/>
                <w:lang w:val="en-US"/>
              </w:rPr>
              <w:t>N=</w:t>
            </w:r>
            <w:r w:rsidRPr="00C471B8">
              <w:rPr>
                <w:rFonts w:cstheme="minorHAnsi"/>
                <w:sz w:val="13"/>
                <w:szCs w:val="15"/>
                <w:lang w:val="en-US"/>
              </w:rPr>
              <w:t>76 (SCZ)</w:t>
            </w:r>
            <w:r>
              <w:rPr>
                <w:rFonts w:cstheme="minorHAnsi"/>
                <w:sz w:val="13"/>
                <w:szCs w:val="15"/>
                <w:lang w:val="en-US"/>
              </w:rPr>
              <w:t>, naturalistic, median age 28</w:t>
            </w:r>
          </w:p>
        </w:tc>
        <w:tc>
          <w:tcPr>
            <w:tcW w:w="992" w:type="dxa"/>
            <w:vAlign w:val="center"/>
          </w:tcPr>
          <w:p w14:paraId="771ECC2A" w14:textId="2625DD91"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992" w:type="dxa"/>
            <w:vAlign w:val="center"/>
          </w:tcPr>
          <w:p w14:paraId="738B70AC" w14:textId="2D760B47"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918" w:type="dxa"/>
            <w:vAlign w:val="center"/>
          </w:tcPr>
          <w:p w14:paraId="4136AD7F" w14:textId="7124D6B6"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
          <w:p w14:paraId="69AAC4DD" w14:textId="2D2B6E84" w:rsidR="00CC0D30" w:rsidRPr="00C471B8" w:rsidRDefault="009C0C83" w:rsidP="009C0C83">
            <w:pPr>
              <w:rPr>
                <w:rFonts w:cstheme="minorHAnsi"/>
                <w:sz w:val="13"/>
                <w:szCs w:val="15"/>
                <w:lang w:val="en-US"/>
              </w:rPr>
            </w:pPr>
            <w:r>
              <w:rPr>
                <w:rFonts w:cstheme="minorHAnsi"/>
                <w:sz w:val="13"/>
                <w:szCs w:val="15"/>
                <w:lang w:val="en-US"/>
              </w:rPr>
              <w:t xml:space="preserve">Better attention/ </w:t>
            </w:r>
            <w:r w:rsidR="00CC0D30" w:rsidRPr="00C471B8">
              <w:rPr>
                <w:rFonts w:cstheme="minorHAnsi"/>
                <w:sz w:val="13"/>
                <w:szCs w:val="15"/>
                <w:lang w:val="en-US"/>
              </w:rPr>
              <w:t>working memory n</w:t>
            </w:r>
            <w:r>
              <w:rPr>
                <w:rFonts w:cstheme="minorHAnsi"/>
                <w:sz w:val="13"/>
                <w:szCs w:val="15"/>
                <w:lang w:val="en-US"/>
              </w:rPr>
              <w:t xml:space="preserve">ominally associated with higher </w:t>
            </w:r>
            <w:r w:rsidR="00CC0D30" w:rsidRPr="00C471B8">
              <w:rPr>
                <w:rFonts w:cstheme="minorHAnsi"/>
                <w:sz w:val="13"/>
                <w:szCs w:val="15"/>
                <w:lang w:val="en-US"/>
              </w:rPr>
              <w:t>BL.</w:t>
            </w:r>
          </w:p>
        </w:tc>
      </w:tr>
      <w:tr w:rsidR="009C0C83" w:rsidRPr="007241FA" w14:paraId="5AA4453D" w14:textId="77777777" w:rsidTr="009C0C83">
        <w:trPr>
          <w:trHeight w:val="87"/>
        </w:trPr>
        <w:tc>
          <w:tcPr>
            <w:tcW w:w="1418" w:type="dxa"/>
            <w:vAlign w:val="center"/>
          </w:tcPr>
          <w:p w14:paraId="22F22CB1" w14:textId="5016DC7C" w:rsidR="00CC0D30" w:rsidRPr="00C471B8" w:rsidRDefault="00CC0D30" w:rsidP="009C0C83">
            <w:pPr>
              <w:rPr>
                <w:rFonts w:cstheme="minorHAnsi"/>
                <w:b/>
                <w:bCs/>
                <w:color w:val="000000"/>
                <w:sz w:val="13"/>
                <w:szCs w:val="15"/>
              </w:rPr>
            </w:pPr>
            <w:proofErr w:type="spellStart"/>
            <w:r w:rsidRPr="00C471B8">
              <w:rPr>
                <w:rFonts w:cstheme="minorHAnsi"/>
                <w:b/>
                <w:bCs/>
                <w:color w:val="000000"/>
                <w:sz w:val="13"/>
                <w:szCs w:val="15"/>
              </w:rPr>
              <w:t>Nagai</w:t>
            </w:r>
            <w:proofErr w:type="spellEnd"/>
            <w:r w:rsidRPr="00C471B8">
              <w:rPr>
                <w:rFonts w:cstheme="minorHAnsi"/>
                <w:b/>
                <w:bCs/>
                <w:color w:val="000000"/>
                <w:sz w:val="13"/>
                <w:szCs w:val="15"/>
              </w:rPr>
              <w:t xml:space="preserve"> 2012</w:t>
            </w:r>
          </w:p>
        </w:tc>
        <w:tc>
          <w:tcPr>
            <w:tcW w:w="794" w:type="dxa"/>
            <w:vAlign w:val="center"/>
          </w:tcPr>
          <w:p w14:paraId="59979966" w14:textId="7FB9BDC1" w:rsidR="00CC0D30" w:rsidRPr="00C471B8" w:rsidRDefault="00CC0D30" w:rsidP="009C0C83">
            <w:pPr>
              <w:rPr>
                <w:rFonts w:cstheme="minorHAnsi"/>
                <w:sz w:val="13"/>
                <w:szCs w:val="15"/>
                <w:lang w:val="en-US"/>
              </w:rPr>
            </w:pPr>
            <w:r w:rsidRPr="00C471B8">
              <w:rPr>
                <w:rFonts w:cstheme="minorHAnsi"/>
                <w:sz w:val="13"/>
                <w:szCs w:val="15"/>
                <w:lang w:val="en-US"/>
              </w:rPr>
              <w:t>Japan</w:t>
            </w:r>
          </w:p>
        </w:tc>
        <w:tc>
          <w:tcPr>
            <w:tcW w:w="3118" w:type="dxa"/>
            <w:vAlign w:val="center"/>
          </w:tcPr>
          <w:p w14:paraId="3FA93C5F" w14:textId="133D9CAA" w:rsidR="00CC0D30" w:rsidRPr="00C471B8" w:rsidRDefault="00CC0D30" w:rsidP="009C0C83">
            <w:pPr>
              <w:rPr>
                <w:rFonts w:cstheme="minorHAnsi"/>
                <w:sz w:val="13"/>
                <w:szCs w:val="15"/>
                <w:lang w:val="en-US"/>
              </w:rPr>
            </w:pPr>
            <w:r w:rsidRPr="00C471B8">
              <w:rPr>
                <w:rFonts w:cstheme="minorHAnsi"/>
                <w:sz w:val="13"/>
                <w:szCs w:val="15"/>
                <w:lang w:val="en-US"/>
              </w:rPr>
              <w:t>Prospective CS</w:t>
            </w:r>
            <w:r>
              <w:rPr>
                <w:rFonts w:cstheme="minorHAnsi"/>
                <w:sz w:val="13"/>
                <w:szCs w:val="15"/>
                <w:lang w:val="en-US"/>
              </w:rPr>
              <w:t xml:space="preserve"> after fixed doses of ARI</w:t>
            </w:r>
          </w:p>
        </w:tc>
        <w:tc>
          <w:tcPr>
            <w:tcW w:w="2979" w:type="dxa"/>
            <w:vAlign w:val="center"/>
          </w:tcPr>
          <w:p w14:paraId="5A7DD995" w14:textId="37FF7948" w:rsidR="00CC0D30" w:rsidRPr="00C471B8" w:rsidRDefault="00CC0D30" w:rsidP="009C0C83">
            <w:pPr>
              <w:rPr>
                <w:rFonts w:cstheme="minorHAnsi"/>
                <w:sz w:val="13"/>
                <w:szCs w:val="15"/>
                <w:lang w:val="en-US"/>
              </w:rPr>
            </w:pPr>
            <w:r>
              <w:rPr>
                <w:rFonts w:cstheme="minorHAnsi"/>
                <w:sz w:val="13"/>
                <w:szCs w:val="15"/>
                <w:lang w:val="en-US"/>
              </w:rPr>
              <w:t xml:space="preserve">N=70, </w:t>
            </w:r>
            <w:r w:rsidRPr="00C471B8">
              <w:rPr>
                <w:rFonts w:cstheme="minorHAnsi"/>
                <w:sz w:val="13"/>
                <w:szCs w:val="15"/>
                <w:lang w:val="en-US"/>
              </w:rPr>
              <w:t>51.4</w:t>
            </w:r>
            <w:r>
              <w:rPr>
                <w:rFonts w:cstheme="minorHAnsi"/>
                <w:sz w:val="13"/>
                <w:szCs w:val="15"/>
                <w:lang w:val="en-US"/>
              </w:rPr>
              <w:t>% Males,</w:t>
            </w:r>
            <w:r w:rsidRPr="00C471B8">
              <w:rPr>
                <w:rFonts w:cstheme="minorHAnsi"/>
                <w:sz w:val="13"/>
                <w:szCs w:val="15"/>
                <w:lang w:val="en-US"/>
              </w:rPr>
              <w:t xml:space="preserve"> SCZ</w:t>
            </w:r>
            <w:r>
              <w:rPr>
                <w:rFonts w:cstheme="minorHAnsi"/>
                <w:sz w:val="13"/>
                <w:szCs w:val="15"/>
                <w:lang w:val="en-US"/>
              </w:rPr>
              <w:t>, age 38.7</w:t>
            </w:r>
            <w:r w:rsidRPr="00C471B8">
              <w:rPr>
                <w:rFonts w:cstheme="minorHAnsi"/>
                <w:sz w:val="13"/>
                <w:szCs w:val="15"/>
                <w:lang w:val="en-US"/>
              </w:rPr>
              <w:t>±</w:t>
            </w:r>
            <w:r>
              <w:rPr>
                <w:rFonts w:cstheme="minorHAnsi"/>
                <w:sz w:val="13"/>
                <w:szCs w:val="15"/>
                <w:lang w:val="en-US"/>
              </w:rPr>
              <w:t>15.16</w:t>
            </w:r>
          </w:p>
        </w:tc>
        <w:tc>
          <w:tcPr>
            <w:tcW w:w="992" w:type="dxa"/>
            <w:vAlign w:val="center"/>
          </w:tcPr>
          <w:p w14:paraId="39C64FA3" w14:textId="79967B21"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12.2</w:t>
            </w:r>
          </w:p>
        </w:tc>
        <w:tc>
          <w:tcPr>
            <w:tcW w:w="992" w:type="dxa"/>
            <w:vAlign w:val="center"/>
          </w:tcPr>
          <w:p w14:paraId="07E9E201" w14:textId="2E68ED22"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231±</w:t>
            </w:r>
            <w:r w:rsidRPr="00C471B8">
              <w:rPr>
                <w:rFonts w:cstheme="minorHAnsi"/>
                <w:color w:val="000000" w:themeColor="text1"/>
                <w:sz w:val="13"/>
                <w:szCs w:val="16"/>
                <w:lang w:val="en-US"/>
              </w:rPr>
              <w:t>147</w:t>
            </w:r>
          </w:p>
        </w:tc>
        <w:tc>
          <w:tcPr>
            <w:tcW w:w="918" w:type="dxa"/>
            <w:vAlign w:val="center"/>
          </w:tcPr>
          <w:p w14:paraId="67F37CC9" w14:textId="182FBB0F"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339±</w:t>
            </w:r>
            <w:r w:rsidRPr="00C471B8">
              <w:rPr>
                <w:rFonts w:cstheme="minorHAnsi"/>
                <w:color w:val="000000" w:themeColor="text1"/>
                <w:sz w:val="13"/>
                <w:szCs w:val="16"/>
                <w:lang w:val="en-US"/>
              </w:rPr>
              <w:t>16</w:t>
            </w:r>
            <w:ins w:id="64" w:author="Hart, Xenia" w:date="2022-09-19T12:54:00Z">
              <w:r w:rsidR="007241FA">
                <w:rPr>
                  <w:rFonts w:cstheme="minorHAnsi"/>
                  <w:color w:val="000000" w:themeColor="text1"/>
                  <w:sz w:val="13"/>
                  <w:szCs w:val="16"/>
                  <w:lang w:val="en-US"/>
                </w:rPr>
                <w:t>2</w:t>
              </w:r>
            </w:ins>
            <w:del w:id="65" w:author="Hart, Xenia" w:date="2022-09-19T12:54:00Z">
              <w:r w:rsidRPr="00C471B8" w:rsidDel="007241FA">
                <w:rPr>
                  <w:rFonts w:cstheme="minorHAnsi"/>
                  <w:color w:val="000000" w:themeColor="text1"/>
                  <w:sz w:val="13"/>
                  <w:szCs w:val="16"/>
                  <w:lang w:val="en-US"/>
                </w:rPr>
                <w:delText>1.97</w:delText>
              </w:r>
            </w:del>
          </w:p>
        </w:tc>
        <w:tc>
          <w:tcPr>
            <w:tcW w:w="4255" w:type="dxa"/>
            <w:vAlign w:val="center"/>
          </w:tcPr>
          <w:p w14:paraId="030708AF" w14:textId="6624E6DE" w:rsidR="00CC0D30" w:rsidRPr="000A70AF" w:rsidRDefault="00CC0D30" w:rsidP="009C0C83">
            <w:pPr>
              <w:rPr>
                <w:rFonts w:cstheme="minorHAnsi"/>
                <w:sz w:val="13"/>
                <w:szCs w:val="18"/>
                <w:lang w:val="en-US"/>
              </w:rPr>
            </w:pPr>
            <w:r w:rsidRPr="000A70AF">
              <w:rPr>
                <w:rFonts w:cstheme="minorHAnsi"/>
                <w:sz w:val="13"/>
                <w:szCs w:val="18"/>
                <w:lang w:val="en-US"/>
              </w:rPr>
              <w:t xml:space="preserve">Prolactin conc. </w:t>
            </w:r>
            <w:r>
              <w:rPr>
                <w:rFonts w:cstheme="minorHAnsi"/>
                <w:sz w:val="13"/>
                <w:szCs w:val="18"/>
                <w:lang w:val="en-US"/>
              </w:rPr>
              <w:t>not conc.- but sex-dependent</w:t>
            </w:r>
          </w:p>
        </w:tc>
      </w:tr>
      <w:tr w:rsidR="009C0C83" w:rsidRPr="007241FA" w14:paraId="5A41F160" w14:textId="77777777" w:rsidTr="009C0C83">
        <w:trPr>
          <w:trHeight w:val="44"/>
        </w:trPr>
        <w:tc>
          <w:tcPr>
            <w:tcW w:w="1418" w:type="dxa"/>
            <w:vAlign w:val="center"/>
          </w:tcPr>
          <w:p w14:paraId="09C2E72A" w14:textId="18155173" w:rsidR="00CC0D30" w:rsidRPr="000A70AF" w:rsidRDefault="00CC0D30" w:rsidP="009C0C83">
            <w:pPr>
              <w:rPr>
                <w:rFonts w:cstheme="minorHAnsi"/>
                <w:b/>
                <w:bCs/>
                <w:color w:val="000000"/>
                <w:sz w:val="13"/>
                <w:szCs w:val="15"/>
                <w:lang w:val="en-US"/>
              </w:rPr>
            </w:pPr>
            <w:r w:rsidRPr="000A70AF">
              <w:rPr>
                <w:rFonts w:cstheme="minorHAnsi"/>
                <w:b/>
                <w:bCs/>
                <w:color w:val="000000"/>
                <w:sz w:val="13"/>
                <w:szCs w:val="15"/>
                <w:lang w:val="en-US"/>
              </w:rPr>
              <w:t>Kim 2008</w:t>
            </w:r>
          </w:p>
        </w:tc>
        <w:tc>
          <w:tcPr>
            <w:tcW w:w="794" w:type="dxa"/>
            <w:vAlign w:val="center"/>
          </w:tcPr>
          <w:p w14:paraId="0DA8EFC5" w14:textId="13B190D3" w:rsidR="00CC0D30" w:rsidRPr="00C471B8" w:rsidRDefault="00CC0D30" w:rsidP="009C0C83">
            <w:pPr>
              <w:rPr>
                <w:rFonts w:cstheme="minorHAnsi"/>
                <w:sz w:val="13"/>
                <w:szCs w:val="15"/>
                <w:lang w:val="en-US"/>
              </w:rPr>
            </w:pPr>
            <w:r w:rsidRPr="00C471B8">
              <w:rPr>
                <w:rFonts w:cstheme="minorHAnsi"/>
                <w:sz w:val="13"/>
                <w:szCs w:val="15"/>
                <w:lang w:val="en-US"/>
              </w:rPr>
              <w:t>Korea</w:t>
            </w:r>
          </w:p>
        </w:tc>
        <w:tc>
          <w:tcPr>
            <w:tcW w:w="3118" w:type="dxa"/>
            <w:vAlign w:val="center"/>
          </w:tcPr>
          <w:p w14:paraId="152AF25A" w14:textId="24894EC6" w:rsidR="00CC0D30" w:rsidRPr="00C471B8" w:rsidRDefault="00CC0D30" w:rsidP="009C0C83">
            <w:pPr>
              <w:rPr>
                <w:rFonts w:cstheme="minorHAnsi"/>
                <w:sz w:val="13"/>
                <w:szCs w:val="15"/>
                <w:lang w:val="en-US"/>
              </w:rPr>
            </w:pPr>
            <w:r>
              <w:rPr>
                <w:rFonts w:cstheme="minorHAnsi"/>
                <w:sz w:val="13"/>
                <w:szCs w:val="15"/>
                <w:lang w:val="en-US"/>
              </w:rPr>
              <w:t>Population model from p</w:t>
            </w:r>
            <w:r w:rsidRPr="00C471B8">
              <w:rPr>
                <w:rFonts w:cstheme="minorHAnsi"/>
                <w:sz w:val="13"/>
                <w:szCs w:val="15"/>
                <w:lang w:val="en-US"/>
              </w:rPr>
              <w:t xml:space="preserve">rospective </w:t>
            </w:r>
            <w:r>
              <w:rPr>
                <w:rFonts w:cstheme="minorHAnsi"/>
                <w:sz w:val="13"/>
                <w:szCs w:val="15"/>
                <w:lang w:val="en-US"/>
              </w:rPr>
              <w:t>genotyping</w:t>
            </w:r>
            <w:r w:rsidRPr="00C471B8">
              <w:rPr>
                <w:rFonts w:cstheme="minorHAnsi"/>
                <w:sz w:val="13"/>
                <w:szCs w:val="15"/>
                <w:lang w:val="en-US"/>
              </w:rPr>
              <w:t xml:space="preserve"> CS</w:t>
            </w:r>
          </w:p>
        </w:tc>
        <w:tc>
          <w:tcPr>
            <w:tcW w:w="2979" w:type="dxa"/>
            <w:vAlign w:val="center"/>
          </w:tcPr>
          <w:p w14:paraId="2BA03419" w14:textId="5A7195C1" w:rsidR="00CC0D30" w:rsidRPr="00C471B8" w:rsidRDefault="00CC0D30" w:rsidP="009C0C83">
            <w:pPr>
              <w:rPr>
                <w:rFonts w:cstheme="minorHAnsi"/>
                <w:sz w:val="13"/>
                <w:szCs w:val="15"/>
              </w:rPr>
            </w:pPr>
            <w:r w:rsidRPr="00C526D6">
              <w:rPr>
                <w:rFonts w:cstheme="minorHAnsi"/>
                <w:sz w:val="13"/>
                <w:szCs w:val="15"/>
              </w:rPr>
              <w:t xml:space="preserve">N=80, 42,5% Males, SCZ, SD, schizophreniform </w:t>
            </w:r>
            <w:r w:rsidRPr="00C471B8">
              <w:rPr>
                <w:rFonts w:cstheme="minorHAnsi"/>
                <w:sz w:val="13"/>
                <w:szCs w:val="15"/>
              </w:rPr>
              <w:t>disorder</w:t>
            </w:r>
            <w:r>
              <w:rPr>
                <w:rFonts w:cstheme="minorHAnsi"/>
                <w:sz w:val="13"/>
                <w:szCs w:val="15"/>
              </w:rPr>
              <w:t xml:space="preserve">, </w:t>
            </w:r>
            <w:proofErr w:type="spellStart"/>
            <w:r w:rsidR="009C0C83">
              <w:rPr>
                <w:rFonts w:cstheme="minorHAnsi"/>
                <w:sz w:val="13"/>
                <w:szCs w:val="15"/>
              </w:rPr>
              <w:t>age</w:t>
            </w:r>
            <w:proofErr w:type="spellEnd"/>
            <w:r>
              <w:rPr>
                <w:rFonts w:cstheme="minorHAnsi"/>
                <w:sz w:val="13"/>
                <w:szCs w:val="15"/>
              </w:rPr>
              <w:t xml:space="preserve"> 35.2</w:t>
            </w:r>
            <w:r w:rsidRPr="00CC0D30">
              <w:rPr>
                <w:rFonts w:cstheme="minorHAnsi"/>
                <w:sz w:val="13"/>
                <w:szCs w:val="15"/>
              </w:rPr>
              <w:t>±9.8</w:t>
            </w:r>
          </w:p>
        </w:tc>
        <w:tc>
          <w:tcPr>
            <w:tcW w:w="992" w:type="dxa"/>
            <w:vAlign w:val="center"/>
          </w:tcPr>
          <w:p w14:paraId="5C28849E" w14:textId="40FEC2A4"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24.3±</w:t>
            </w:r>
            <w:r w:rsidRPr="00C471B8">
              <w:rPr>
                <w:rFonts w:cstheme="minorHAnsi"/>
                <w:color w:val="000000" w:themeColor="text1"/>
                <w:sz w:val="13"/>
                <w:szCs w:val="16"/>
                <w:lang w:val="en-US"/>
              </w:rPr>
              <w:t>6.7</w:t>
            </w:r>
          </w:p>
        </w:tc>
        <w:tc>
          <w:tcPr>
            <w:tcW w:w="992" w:type="dxa"/>
            <w:vAlign w:val="center"/>
          </w:tcPr>
          <w:p w14:paraId="1974764B" w14:textId="5A1C56F0" w:rsidR="00CC0D30" w:rsidRPr="00C471B8" w:rsidRDefault="00CC0D30" w:rsidP="007241FA">
            <w:pPr>
              <w:rPr>
                <w:rFonts w:cstheme="minorHAnsi"/>
                <w:color w:val="000000" w:themeColor="text1"/>
                <w:sz w:val="13"/>
                <w:szCs w:val="16"/>
                <w:lang w:val="en-US"/>
              </w:rPr>
              <w:pPrChange w:id="66" w:author="Hart, Xenia" w:date="2022-09-19T12:56:00Z">
                <w:pPr>
                  <w:framePr w:hSpace="141" w:wrap="around" w:vAnchor="text" w:hAnchor="page" w:x="730" w:y="293"/>
                </w:pPr>
              </w:pPrChange>
            </w:pPr>
            <w:r>
              <w:rPr>
                <w:rFonts w:cstheme="minorHAnsi"/>
                <w:color w:val="000000" w:themeColor="text1"/>
                <w:sz w:val="13"/>
                <w:szCs w:val="16"/>
                <w:lang w:val="en-US"/>
              </w:rPr>
              <w:t>44</w:t>
            </w:r>
            <w:ins w:id="67" w:author="Hart, Xenia" w:date="2022-09-19T12:56:00Z">
              <w:r w:rsidR="007241FA">
                <w:rPr>
                  <w:rFonts w:cstheme="minorHAnsi"/>
                  <w:color w:val="000000" w:themeColor="text1"/>
                  <w:sz w:val="13"/>
                  <w:szCs w:val="16"/>
                  <w:lang w:val="en-US"/>
                </w:rPr>
                <w:t>6</w:t>
              </w:r>
            </w:ins>
            <w:del w:id="68" w:author="Hart, Xenia" w:date="2022-09-19T12:56:00Z">
              <w:r w:rsidDel="007241FA">
                <w:rPr>
                  <w:rFonts w:cstheme="minorHAnsi"/>
                  <w:color w:val="000000" w:themeColor="text1"/>
                  <w:sz w:val="13"/>
                  <w:szCs w:val="16"/>
                  <w:lang w:val="en-US"/>
                </w:rPr>
                <w:delText>5.6</w:delText>
              </w:r>
            </w:del>
            <w:r>
              <w:rPr>
                <w:rFonts w:cstheme="minorHAnsi"/>
                <w:color w:val="000000" w:themeColor="text1"/>
                <w:sz w:val="13"/>
                <w:szCs w:val="16"/>
                <w:lang w:val="en-US"/>
              </w:rPr>
              <w:t>±</w:t>
            </w:r>
            <w:r w:rsidRPr="00C471B8">
              <w:rPr>
                <w:rFonts w:cstheme="minorHAnsi"/>
                <w:color w:val="000000" w:themeColor="text1"/>
                <w:sz w:val="13"/>
                <w:szCs w:val="16"/>
                <w:lang w:val="en-US"/>
              </w:rPr>
              <w:t>22</w:t>
            </w:r>
            <w:ins w:id="69" w:author="Hart, Xenia" w:date="2022-09-19T12:56:00Z">
              <w:r w:rsidR="007241FA">
                <w:rPr>
                  <w:rFonts w:cstheme="minorHAnsi"/>
                  <w:color w:val="000000" w:themeColor="text1"/>
                  <w:sz w:val="13"/>
                  <w:szCs w:val="16"/>
                  <w:lang w:val="en-US"/>
                </w:rPr>
                <w:t>1</w:t>
              </w:r>
            </w:ins>
            <w:del w:id="70" w:author="Hart, Xenia" w:date="2022-09-19T12:56:00Z">
              <w:r w:rsidRPr="00C471B8" w:rsidDel="007241FA">
                <w:rPr>
                  <w:rFonts w:cstheme="minorHAnsi"/>
                  <w:color w:val="000000" w:themeColor="text1"/>
                  <w:sz w:val="13"/>
                  <w:szCs w:val="16"/>
                  <w:lang w:val="en-US"/>
                </w:rPr>
                <w:delText>0.9</w:delText>
              </w:r>
            </w:del>
          </w:p>
        </w:tc>
        <w:tc>
          <w:tcPr>
            <w:tcW w:w="918" w:type="dxa"/>
            <w:vAlign w:val="center"/>
          </w:tcPr>
          <w:p w14:paraId="6B559E68" w14:textId="3E87470D"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56</w:t>
            </w:r>
            <w:ins w:id="71" w:author="Hart, Xenia" w:date="2022-09-19T12:54:00Z">
              <w:r w:rsidR="007241FA">
                <w:rPr>
                  <w:rFonts w:cstheme="minorHAnsi"/>
                  <w:color w:val="000000" w:themeColor="text1"/>
                  <w:sz w:val="13"/>
                  <w:szCs w:val="16"/>
                  <w:lang w:val="en-US"/>
                </w:rPr>
                <w:t>6</w:t>
              </w:r>
            </w:ins>
            <w:del w:id="72" w:author="Hart, Xenia" w:date="2022-09-19T12:54:00Z">
              <w:r w:rsidDel="007241FA">
                <w:rPr>
                  <w:rFonts w:cstheme="minorHAnsi"/>
                  <w:color w:val="000000" w:themeColor="text1"/>
                  <w:sz w:val="13"/>
                  <w:szCs w:val="16"/>
                  <w:lang w:val="en-US"/>
                </w:rPr>
                <w:delText>5.6</w:delText>
              </w:r>
            </w:del>
            <w:r>
              <w:rPr>
                <w:rFonts w:cstheme="minorHAnsi"/>
                <w:color w:val="000000" w:themeColor="text1"/>
                <w:sz w:val="13"/>
                <w:szCs w:val="16"/>
                <w:lang w:val="en-US"/>
              </w:rPr>
              <w:t>±</w:t>
            </w:r>
            <w:r w:rsidRPr="00C471B8">
              <w:rPr>
                <w:rFonts w:cstheme="minorHAnsi"/>
                <w:color w:val="000000" w:themeColor="text1"/>
                <w:sz w:val="13"/>
                <w:szCs w:val="16"/>
                <w:lang w:val="en-US"/>
              </w:rPr>
              <w:t>229</w:t>
            </w:r>
            <w:del w:id="73" w:author="Hart, Xenia" w:date="2022-09-19T12:54:00Z">
              <w:r w:rsidRPr="00C471B8" w:rsidDel="007241FA">
                <w:rPr>
                  <w:rFonts w:cstheme="minorHAnsi"/>
                  <w:color w:val="000000" w:themeColor="text1"/>
                  <w:sz w:val="13"/>
                  <w:szCs w:val="16"/>
                  <w:lang w:val="en-US"/>
                </w:rPr>
                <w:delText>.0</w:delText>
              </w:r>
            </w:del>
          </w:p>
        </w:tc>
        <w:tc>
          <w:tcPr>
            <w:tcW w:w="4255" w:type="dxa"/>
            <w:vAlign w:val="center"/>
          </w:tcPr>
          <w:p w14:paraId="4EAAF025" w14:textId="4BAA6FB9" w:rsidR="00CC0D30" w:rsidRPr="0041677B" w:rsidRDefault="00CC0D30" w:rsidP="009C0C83">
            <w:pPr>
              <w:rPr>
                <w:rFonts w:cstheme="minorHAnsi"/>
                <w:sz w:val="13"/>
                <w:szCs w:val="18"/>
                <w:lang w:val="en-US"/>
              </w:rPr>
            </w:pPr>
            <w:r w:rsidRPr="0041677B">
              <w:rPr>
                <w:rFonts w:cstheme="minorHAnsi"/>
                <w:sz w:val="13"/>
                <w:szCs w:val="18"/>
                <w:lang w:val="en-US"/>
              </w:rPr>
              <w:t xml:space="preserve">PK model for ARI and </w:t>
            </w:r>
            <w:r>
              <w:rPr>
                <w:rFonts w:cstheme="minorHAnsi"/>
                <w:sz w:val="13"/>
                <w:szCs w:val="18"/>
                <w:lang w:val="en-US"/>
              </w:rPr>
              <w:t>D-ARI to explain interindividual PK diff., CYP2D6 genotypes influenced ARI but no DARI BL</w:t>
            </w:r>
          </w:p>
        </w:tc>
      </w:tr>
      <w:tr w:rsidR="009C0C83" w:rsidRPr="00C471B8" w14:paraId="26C18EDD" w14:textId="77777777" w:rsidTr="009C0C83">
        <w:trPr>
          <w:trHeight w:val="79"/>
        </w:trPr>
        <w:tc>
          <w:tcPr>
            <w:tcW w:w="1418" w:type="dxa"/>
            <w:vAlign w:val="center"/>
          </w:tcPr>
          <w:p w14:paraId="621DACA3" w14:textId="04E25870" w:rsidR="00CC0D30" w:rsidRPr="0041677B" w:rsidRDefault="00CC0D30" w:rsidP="009C0C83">
            <w:pPr>
              <w:rPr>
                <w:rFonts w:cstheme="minorHAnsi"/>
                <w:b/>
                <w:bCs/>
                <w:color w:val="000000"/>
                <w:sz w:val="13"/>
                <w:szCs w:val="15"/>
                <w:lang w:val="en-US"/>
              </w:rPr>
            </w:pPr>
            <w:r w:rsidRPr="0041677B">
              <w:rPr>
                <w:rFonts w:cstheme="minorHAnsi"/>
                <w:b/>
                <w:bCs/>
                <w:color w:val="000000"/>
                <w:sz w:val="13"/>
                <w:szCs w:val="15"/>
                <w:lang w:val="en-US"/>
              </w:rPr>
              <w:t>Nakamura 2014</w:t>
            </w:r>
          </w:p>
        </w:tc>
        <w:tc>
          <w:tcPr>
            <w:tcW w:w="794" w:type="dxa"/>
            <w:vAlign w:val="center"/>
          </w:tcPr>
          <w:p w14:paraId="028CE12E" w14:textId="1E0D9DEF" w:rsidR="00CC0D30" w:rsidRPr="00C471B8" w:rsidRDefault="00CC0D30" w:rsidP="009C0C83">
            <w:pPr>
              <w:rPr>
                <w:rFonts w:cstheme="minorHAnsi"/>
                <w:sz w:val="13"/>
                <w:szCs w:val="15"/>
                <w:lang w:val="en-US"/>
              </w:rPr>
            </w:pPr>
            <w:r w:rsidRPr="00C471B8">
              <w:rPr>
                <w:rFonts w:cstheme="minorHAnsi"/>
                <w:sz w:val="13"/>
                <w:szCs w:val="15"/>
                <w:lang w:val="en-US"/>
              </w:rPr>
              <w:t>Japan</w:t>
            </w:r>
          </w:p>
        </w:tc>
        <w:tc>
          <w:tcPr>
            <w:tcW w:w="3118" w:type="dxa"/>
            <w:vAlign w:val="center"/>
          </w:tcPr>
          <w:p w14:paraId="2774CA53" w14:textId="6A5290D9" w:rsidR="00CC0D30" w:rsidRPr="00C471B8" w:rsidRDefault="00CC0D30" w:rsidP="009C0C83">
            <w:pPr>
              <w:rPr>
                <w:rFonts w:cstheme="minorHAnsi"/>
                <w:sz w:val="13"/>
                <w:szCs w:val="15"/>
                <w:lang w:val="en-US"/>
              </w:rPr>
            </w:pPr>
            <w:r w:rsidRPr="00C471B8">
              <w:rPr>
                <w:rFonts w:cstheme="minorHAnsi"/>
                <w:sz w:val="13"/>
                <w:szCs w:val="15"/>
                <w:lang w:val="en-US"/>
              </w:rPr>
              <w:t>Prospective CS</w:t>
            </w:r>
            <w:r>
              <w:rPr>
                <w:rFonts w:cstheme="minorHAnsi"/>
                <w:sz w:val="13"/>
                <w:szCs w:val="15"/>
                <w:lang w:val="en-US"/>
              </w:rPr>
              <w:t xml:space="preserve"> on PK after haloperidol add-on</w:t>
            </w:r>
          </w:p>
        </w:tc>
        <w:tc>
          <w:tcPr>
            <w:tcW w:w="2979" w:type="dxa"/>
            <w:vAlign w:val="center"/>
          </w:tcPr>
          <w:p w14:paraId="46829537" w14:textId="2FB8E450" w:rsidR="00CC0D30" w:rsidRPr="00C471B8" w:rsidRDefault="00CC0D30" w:rsidP="009C0C83">
            <w:pPr>
              <w:rPr>
                <w:rFonts w:cstheme="minorHAnsi"/>
                <w:sz w:val="13"/>
                <w:szCs w:val="15"/>
                <w:lang w:val="en-US"/>
              </w:rPr>
            </w:pPr>
            <w:r>
              <w:rPr>
                <w:rFonts w:cstheme="minorHAnsi"/>
                <w:sz w:val="13"/>
                <w:szCs w:val="15"/>
                <w:lang w:val="en-US"/>
              </w:rPr>
              <w:t xml:space="preserve">N=19, </w:t>
            </w:r>
            <w:r w:rsidRPr="00C471B8">
              <w:rPr>
                <w:rFonts w:cstheme="minorHAnsi"/>
                <w:sz w:val="13"/>
                <w:szCs w:val="15"/>
                <w:lang w:val="en-US"/>
              </w:rPr>
              <w:t>47.4</w:t>
            </w:r>
            <w:r>
              <w:rPr>
                <w:rFonts w:cstheme="minorHAnsi"/>
                <w:sz w:val="13"/>
                <w:szCs w:val="15"/>
                <w:lang w:val="en-US"/>
              </w:rPr>
              <w:t>% Males,,</w:t>
            </w:r>
            <w:r w:rsidRPr="00C471B8">
              <w:rPr>
                <w:rFonts w:cstheme="minorHAnsi"/>
                <w:sz w:val="13"/>
                <w:szCs w:val="15"/>
                <w:lang w:val="en-US"/>
              </w:rPr>
              <w:t xml:space="preserve"> SCZ</w:t>
            </w:r>
            <w:r>
              <w:rPr>
                <w:rFonts w:cstheme="minorHAnsi"/>
                <w:sz w:val="13"/>
                <w:szCs w:val="15"/>
                <w:lang w:val="en-US"/>
              </w:rPr>
              <w:t xml:space="preserve">, age </w:t>
            </w:r>
            <w:r w:rsidRPr="005A3CFF">
              <w:rPr>
                <w:rFonts w:cstheme="minorHAnsi"/>
                <w:sz w:val="13"/>
                <w:szCs w:val="15"/>
                <w:lang w:val="en-US"/>
              </w:rPr>
              <w:t>42.4</w:t>
            </w:r>
            <w:r w:rsidRPr="00C471B8">
              <w:rPr>
                <w:rFonts w:cstheme="minorHAnsi"/>
                <w:sz w:val="13"/>
                <w:szCs w:val="15"/>
                <w:lang w:val="en-US"/>
              </w:rPr>
              <w:t>±</w:t>
            </w:r>
            <w:r w:rsidRPr="005A3CFF">
              <w:rPr>
                <w:rFonts w:cstheme="minorHAnsi"/>
                <w:sz w:val="13"/>
                <w:szCs w:val="15"/>
                <w:lang w:val="en-US"/>
              </w:rPr>
              <w:t>14.7</w:t>
            </w:r>
          </w:p>
        </w:tc>
        <w:tc>
          <w:tcPr>
            <w:tcW w:w="992" w:type="dxa"/>
            <w:vAlign w:val="center"/>
          </w:tcPr>
          <w:p w14:paraId="0CD3C9EC" w14:textId="2FAA473E"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24</w:t>
            </w:r>
          </w:p>
        </w:tc>
        <w:tc>
          <w:tcPr>
            <w:tcW w:w="992" w:type="dxa"/>
            <w:vAlign w:val="center"/>
          </w:tcPr>
          <w:p w14:paraId="33F62AE5" w14:textId="3CB50B93" w:rsidR="00CC0D30" w:rsidRPr="00C471B8" w:rsidRDefault="00CC0D30" w:rsidP="007241FA">
            <w:pPr>
              <w:rPr>
                <w:rFonts w:cstheme="minorHAnsi"/>
                <w:color w:val="000000" w:themeColor="text1"/>
                <w:sz w:val="13"/>
                <w:szCs w:val="16"/>
                <w:lang w:val="en-US"/>
              </w:rPr>
              <w:pPrChange w:id="74" w:author="Hart, Xenia" w:date="2022-09-19T12:56:00Z">
                <w:pPr>
                  <w:framePr w:hSpace="141" w:wrap="around" w:vAnchor="text" w:hAnchor="page" w:x="730" w:y="293"/>
                </w:pPr>
              </w:pPrChange>
            </w:pPr>
            <w:r>
              <w:rPr>
                <w:rFonts w:cstheme="minorHAnsi"/>
                <w:color w:val="000000" w:themeColor="text1"/>
                <w:sz w:val="13"/>
                <w:szCs w:val="16"/>
                <w:lang w:val="en-US"/>
              </w:rPr>
              <w:t>346</w:t>
            </w:r>
            <w:del w:id="75" w:author="Hart, Xenia" w:date="2022-09-19T12:56:00Z">
              <w:r w:rsidDel="007241FA">
                <w:rPr>
                  <w:rFonts w:cstheme="minorHAnsi"/>
                  <w:color w:val="000000" w:themeColor="text1"/>
                  <w:sz w:val="13"/>
                  <w:szCs w:val="16"/>
                  <w:lang w:val="en-US"/>
                </w:rPr>
                <w:delText>.1</w:delText>
              </w:r>
            </w:del>
            <w:r>
              <w:rPr>
                <w:rFonts w:cstheme="minorHAnsi"/>
                <w:color w:val="000000" w:themeColor="text1"/>
                <w:sz w:val="13"/>
                <w:szCs w:val="16"/>
                <w:lang w:val="en-US"/>
              </w:rPr>
              <w:t>±</w:t>
            </w:r>
            <w:r w:rsidRPr="00C471B8">
              <w:rPr>
                <w:rFonts w:cstheme="minorHAnsi"/>
                <w:color w:val="000000" w:themeColor="text1"/>
                <w:sz w:val="13"/>
                <w:szCs w:val="16"/>
                <w:lang w:val="en-US"/>
              </w:rPr>
              <w:t>1</w:t>
            </w:r>
            <w:del w:id="76" w:author="Hart, Xenia" w:date="2022-09-19T12:56:00Z">
              <w:r w:rsidRPr="00C471B8" w:rsidDel="007241FA">
                <w:rPr>
                  <w:rFonts w:cstheme="minorHAnsi"/>
                  <w:color w:val="000000" w:themeColor="text1"/>
                  <w:sz w:val="13"/>
                  <w:szCs w:val="16"/>
                  <w:lang w:val="en-US"/>
                </w:rPr>
                <w:delText>49.6</w:delText>
              </w:r>
            </w:del>
            <w:ins w:id="77" w:author="Hart, Xenia" w:date="2022-09-19T12:56:00Z">
              <w:r w:rsidR="007241FA">
                <w:rPr>
                  <w:rFonts w:cstheme="minorHAnsi"/>
                  <w:color w:val="000000" w:themeColor="text1"/>
                  <w:sz w:val="13"/>
                  <w:szCs w:val="16"/>
                  <w:lang w:val="en-US"/>
                </w:rPr>
                <w:t>50</w:t>
              </w:r>
            </w:ins>
          </w:p>
        </w:tc>
        <w:tc>
          <w:tcPr>
            <w:tcW w:w="918" w:type="dxa"/>
            <w:vAlign w:val="center"/>
          </w:tcPr>
          <w:p w14:paraId="27254C60" w14:textId="0FE662AE" w:rsidR="00CC0D30" w:rsidRPr="00C471B8" w:rsidRDefault="00CC0D30" w:rsidP="007241FA">
            <w:pPr>
              <w:rPr>
                <w:rFonts w:cstheme="minorHAnsi"/>
                <w:color w:val="000000" w:themeColor="text1"/>
                <w:sz w:val="13"/>
                <w:szCs w:val="16"/>
                <w:lang w:val="en-US"/>
              </w:rPr>
              <w:pPrChange w:id="78" w:author="Hart, Xenia" w:date="2022-09-19T12:54:00Z">
                <w:pPr>
                  <w:framePr w:hSpace="141" w:wrap="around" w:vAnchor="text" w:hAnchor="page" w:x="730" w:y="293"/>
                </w:pPr>
              </w:pPrChange>
            </w:pPr>
            <w:r>
              <w:rPr>
                <w:rFonts w:cstheme="minorHAnsi"/>
                <w:color w:val="000000" w:themeColor="text1"/>
                <w:sz w:val="13"/>
                <w:szCs w:val="16"/>
                <w:lang w:val="en-US"/>
              </w:rPr>
              <w:t>52</w:t>
            </w:r>
            <w:ins w:id="79" w:author="Hart, Xenia" w:date="2022-09-19T12:54:00Z">
              <w:r w:rsidR="007241FA">
                <w:rPr>
                  <w:rFonts w:cstheme="minorHAnsi"/>
                  <w:color w:val="000000" w:themeColor="text1"/>
                  <w:sz w:val="13"/>
                  <w:szCs w:val="16"/>
                  <w:lang w:val="en-US"/>
                </w:rPr>
                <w:t>4</w:t>
              </w:r>
            </w:ins>
            <w:del w:id="80" w:author="Hart, Xenia" w:date="2022-09-19T12:54:00Z">
              <w:r w:rsidDel="007241FA">
                <w:rPr>
                  <w:rFonts w:cstheme="minorHAnsi"/>
                  <w:color w:val="000000" w:themeColor="text1"/>
                  <w:sz w:val="13"/>
                  <w:szCs w:val="16"/>
                  <w:lang w:val="en-US"/>
                </w:rPr>
                <w:delText>3.7</w:delText>
              </w:r>
            </w:del>
            <w:r w:rsidRPr="00C471B8">
              <w:rPr>
                <w:rFonts w:cstheme="minorHAnsi"/>
                <w:color w:val="000000" w:themeColor="text1"/>
                <w:sz w:val="13"/>
                <w:szCs w:val="16"/>
                <w:lang w:val="en-US"/>
              </w:rPr>
              <w:t>±24</w:t>
            </w:r>
            <w:ins w:id="81" w:author="Hart, Xenia" w:date="2022-09-19T12:54:00Z">
              <w:r w:rsidR="007241FA">
                <w:rPr>
                  <w:rFonts w:cstheme="minorHAnsi"/>
                  <w:color w:val="000000" w:themeColor="text1"/>
                  <w:sz w:val="13"/>
                  <w:szCs w:val="16"/>
                  <w:lang w:val="en-US"/>
                </w:rPr>
                <w:t>4</w:t>
              </w:r>
            </w:ins>
            <w:del w:id="82" w:author="Hart, Xenia" w:date="2022-09-19T12:54:00Z">
              <w:r w:rsidRPr="00C471B8" w:rsidDel="007241FA">
                <w:rPr>
                  <w:rFonts w:cstheme="minorHAnsi"/>
                  <w:color w:val="000000" w:themeColor="text1"/>
                  <w:sz w:val="13"/>
                  <w:szCs w:val="16"/>
                  <w:lang w:val="en-US"/>
                </w:rPr>
                <w:delText>3.6</w:delText>
              </w:r>
            </w:del>
          </w:p>
        </w:tc>
        <w:tc>
          <w:tcPr>
            <w:tcW w:w="4255" w:type="dxa"/>
            <w:vAlign w:val="center"/>
          </w:tcPr>
          <w:p w14:paraId="5CEFC6CE" w14:textId="2598FFCF" w:rsidR="00CC0D30" w:rsidRPr="00EE0C1F" w:rsidRDefault="00CC0D30" w:rsidP="009C0C83">
            <w:pPr>
              <w:rPr>
                <w:rFonts w:cstheme="minorHAnsi"/>
                <w:sz w:val="13"/>
                <w:szCs w:val="18"/>
                <w:lang w:val="en-US"/>
              </w:rPr>
            </w:pPr>
          </w:p>
        </w:tc>
      </w:tr>
      <w:tr w:rsidR="009C0C83" w:rsidRPr="00CC0D30" w14:paraId="2F175F60" w14:textId="77777777" w:rsidTr="009C0C83">
        <w:trPr>
          <w:trHeight w:val="79"/>
        </w:trPr>
        <w:tc>
          <w:tcPr>
            <w:tcW w:w="1418" w:type="dxa"/>
            <w:vAlign w:val="center"/>
          </w:tcPr>
          <w:p w14:paraId="71C5DF44" w14:textId="7A6761E1" w:rsidR="00CC0D30" w:rsidRPr="00C471B8" w:rsidRDefault="00CC0D30" w:rsidP="009C0C83">
            <w:pPr>
              <w:rPr>
                <w:rFonts w:cstheme="minorHAnsi"/>
                <w:b/>
                <w:bCs/>
                <w:color w:val="000000"/>
                <w:sz w:val="13"/>
                <w:szCs w:val="15"/>
              </w:rPr>
            </w:pPr>
            <w:proofErr w:type="spellStart"/>
            <w:r w:rsidRPr="00C471B8">
              <w:rPr>
                <w:rFonts w:cstheme="minorHAnsi"/>
                <w:b/>
                <w:bCs/>
                <w:color w:val="000000"/>
                <w:sz w:val="13"/>
                <w:szCs w:val="15"/>
              </w:rPr>
              <w:t>Nagai</w:t>
            </w:r>
            <w:proofErr w:type="spellEnd"/>
            <w:r w:rsidRPr="00C471B8">
              <w:rPr>
                <w:rFonts w:cstheme="minorHAnsi"/>
                <w:b/>
                <w:bCs/>
                <w:color w:val="000000"/>
                <w:sz w:val="13"/>
                <w:szCs w:val="15"/>
              </w:rPr>
              <w:t xml:space="preserve"> 2017</w:t>
            </w:r>
          </w:p>
        </w:tc>
        <w:tc>
          <w:tcPr>
            <w:tcW w:w="794" w:type="dxa"/>
            <w:vAlign w:val="center"/>
          </w:tcPr>
          <w:p w14:paraId="3956DCD0" w14:textId="0B70A4E8" w:rsidR="00CC0D30" w:rsidRPr="00C471B8" w:rsidRDefault="00CC0D30" w:rsidP="009C0C83">
            <w:pPr>
              <w:rPr>
                <w:rFonts w:cstheme="minorHAnsi"/>
                <w:sz w:val="13"/>
                <w:szCs w:val="15"/>
                <w:lang w:val="en-US"/>
              </w:rPr>
            </w:pPr>
            <w:r w:rsidRPr="00C471B8">
              <w:rPr>
                <w:rFonts w:cstheme="minorHAnsi"/>
                <w:sz w:val="13"/>
                <w:szCs w:val="15"/>
                <w:lang w:val="en-US"/>
              </w:rPr>
              <w:t>Japan</w:t>
            </w:r>
          </w:p>
        </w:tc>
        <w:tc>
          <w:tcPr>
            <w:tcW w:w="3118" w:type="dxa"/>
            <w:vAlign w:val="center"/>
          </w:tcPr>
          <w:p w14:paraId="4F132D29" w14:textId="00F68EF0" w:rsidR="00CC0D30" w:rsidRPr="00C471B8" w:rsidRDefault="00CC0D30" w:rsidP="009C0C83">
            <w:pPr>
              <w:rPr>
                <w:rFonts w:cstheme="minorHAnsi"/>
                <w:sz w:val="13"/>
                <w:szCs w:val="15"/>
                <w:lang w:val="en-US"/>
              </w:rPr>
            </w:pPr>
            <w:r w:rsidRPr="00C471B8">
              <w:rPr>
                <w:rFonts w:cstheme="minorHAnsi"/>
                <w:sz w:val="13"/>
                <w:szCs w:val="15"/>
                <w:lang w:val="en-US"/>
              </w:rPr>
              <w:t>Prospective CS</w:t>
            </w:r>
            <w:r>
              <w:rPr>
                <w:rFonts w:cstheme="minorHAnsi"/>
                <w:sz w:val="13"/>
                <w:szCs w:val="15"/>
                <w:lang w:val="en-US"/>
              </w:rPr>
              <w:t xml:space="preserve"> on BL week 1 and 3</w:t>
            </w:r>
          </w:p>
        </w:tc>
        <w:tc>
          <w:tcPr>
            <w:tcW w:w="2979" w:type="dxa"/>
            <w:vAlign w:val="center"/>
          </w:tcPr>
          <w:p w14:paraId="2DB868AB" w14:textId="117518E5" w:rsidR="00CC0D30" w:rsidRPr="00C471B8" w:rsidRDefault="00CC0D30" w:rsidP="009C0C83">
            <w:pPr>
              <w:rPr>
                <w:rFonts w:cstheme="minorHAnsi"/>
                <w:sz w:val="13"/>
                <w:szCs w:val="15"/>
                <w:lang w:val="en-US"/>
              </w:rPr>
            </w:pPr>
            <w:r>
              <w:rPr>
                <w:rFonts w:cstheme="minorHAnsi"/>
                <w:sz w:val="13"/>
                <w:szCs w:val="15"/>
                <w:lang w:val="en-US"/>
              </w:rPr>
              <w:t xml:space="preserve">N=26, </w:t>
            </w:r>
            <w:r w:rsidRPr="00C471B8">
              <w:rPr>
                <w:rFonts w:cstheme="minorHAnsi"/>
                <w:sz w:val="13"/>
                <w:szCs w:val="15"/>
                <w:lang w:val="en-US"/>
              </w:rPr>
              <w:t>50</w:t>
            </w:r>
            <w:r>
              <w:rPr>
                <w:rFonts w:cstheme="minorHAnsi"/>
                <w:sz w:val="13"/>
                <w:szCs w:val="15"/>
                <w:lang w:val="en-US"/>
              </w:rPr>
              <w:t>% Males,</w:t>
            </w:r>
            <w:r w:rsidRPr="00C471B8">
              <w:rPr>
                <w:rFonts w:cstheme="minorHAnsi"/>
                <w:sz w:val="13"/>
                <w:szCs w:val="15"/>
                <w:lang w:val="en-US"/>
              </w:rPr>
              <w:t xml:space="preserve"> SCZ</w:t>
            </w:r>
            <w:r>
              <w:rPr>
                <w:rFonts w:cstheme="minorHAnsi"/>
                <w:sz w:val="13"/>
                <w:szCs w:val="15"/>
                <w:lang w:val="en-US"/>
              </w:rPr>
              <w:t>, age 37.7</w:t>
            </w:r>
            <w:r w:rsidRPr="00C471B8">
              <w:rPr>
                <w:rFonts w:cstheme="minorHAnsi"/>
                <w:sz w:val="13"/>
                <w:szCs w:val="15"/>
                <w:lang w:val="en-US"/>
              </w:rPr>
              <w:t>±</w:t>
            </w:r>
            <w:r>
              <w:rPr>
                <w:rFonts w:cstheme="minorHAnsi"/>
                <w:sz w:val="13"/>
                <w:szCs w:val="15"/>
                <w:lang w:val="en-US"/>
              </w:rPr>
              <w:t>12.8</w:t>
            </w:r>
          </w:p>
        </w:tc>
        <w:tc>
          <w:tcPr>
            <w:tcW w:w="992" w:type="dxa"/>
            <w:vAlign w:val="center"/>
          </w:tcPr>
          <w:p w14:paraId="48A4A019" w14:textId="327BDBF5"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24</w:t>
            </w:r>
          </w:p>
        </w:tc>
        <w:tc>
          <w:tcPr>
            <w:tcW w:w="992" w:type="dxa"/>
            <w:vAlign w:val="center"/>
          </w:tcPr>
          <w:p w14:paraId="6E9EB493" w14:textId="1C0C923E" w:rsidR="00CC0D30" w:rsidRPr="00C471B8" w:rsidRDefault="00CC0D30" w:rsidP="007241FA">
            <w:pPr>
              <w:rPr>
                <w:rFonts w:cstheme="minorHAnsi"/>
                <w:color w:val="000000" w:themeColor="text1"/>
                <w:sz w:val="13"/>
                <w:szCs w:val="16"/>
                <w:lang w:val="en-US"/>
              </w:rPr>
              <w:pPrChange w:id="83" w:author="Hart, Xenia" w:date="2022-09-19T12:56:00Z">
                <w:pPr>
                  <w:framePr w:hSpace="141" w:wrap="around" w:vAnchor="text" w:hAnchor="page" w:x="730" w:y="293"/>
                </w:pPr>
              </w:pPrChange>
            </w:pPr>
            <w:r w:rsidRPr="00C471B8">
              <w:rPr>
                <w:rFonts w:cstheme="minorHAnsi"/>
                <w:color w:val="000000" w:themeColor="text1"/>
                <w:sz w:val="13"/>
                <w:szCs w:val="16"/>
                <w:lang w:val="en-US"/>
              </w:rPr>
              <w:t>373</w:t>
            </w:r>
            <w:del w:id="84" w:author="Hart, Xenia" w:date="2022-09-19T12:56:00Z">
              <w:r w:rsidRPr="00C471B8" w:rsidDel="007241FA">
                <w:rPr>
                  <w:rFonts w:cstheme="minorHAnsi"/>
                  <w:color w:val="000000" w:themeColor="text1"/>
                  <w:sz w:val="13"/>
                  <w:szCs w:val="16"/>
                  <w:lang w:val="en-US"/>
                </w:rPr>
                <w:delText>.3</w:delText>
              </w:r>
            </w:del>
          </w:p>
        </w:tc>
        <w:tc>
          <w:tcPr>
            <w:tcW w:w="918" w:type="dxa"/>
            <w:vAlign w:val="center"/>
          </w:tcPr>
          <w:p w14:paraId="3AF90C73" w14:textId="0FEB4915"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544</w:t>
            </w:r>
            <w:del w:id="85" w:author="Hart, Xenia" w:date="2022-09-19T12:54:00Z">
              <w:r w:rsidRPr="00C471B8" w:rsidDel="007241FA">
                <w:rPr>
                  <w:rFonts w:cstheme="minorHAnsi"/>
                  <w:color w:val="000000" w:themeColor="text1"/>
                  <w:sz w:val="13"/>
                  <w:szCs w:val="16"/>
                  <w:lang w:val="en-US"/>
                </w:rPr>
                <w:delText>.2</w:delText>
              </w:r>
            </w:del>
          </w:p>
        </w:tc>
        <w:tc>
          <w:tcPr>
            <w:tcW w:w="4255" w:type="dxa"/>
            <w:vAlign w:val="center"/>
          </w:tcPr>
          <w:p w14:paraId="7F5F701D" w14:textId="7C248781" w:rsidR="00CC0D30" w:rsidRPr="00EE0C1F" w:rsidRDefault="00CC0D30" w:rsidP="009C0C83">
            <w:pPr>
              <w:rPr>
                <w:rFonts w:cstheme="minorHAnsi"/>
                <w:sz w:val="13"/>
                <w:szCs w:val="18"/>
                <w:lang w:val="en-US"/>
              </w:rPr>
            </w:pPr>
          </w:p>
        </w:tc>
      </w:tr>
      <w:tr w:rsidR="009C0C83" w:rsidRPr="007241FA" w14:paraId="1AEF86AC" w14:textId="77777777" w:rsidTr="009C0C83">
        <w:trPr>
          <w:trHeight w:val="79"/>
        </w:trPr>
        <w:tc>
          <w:tcPr>
            <w:tcW w:w="1418" w:type="dxa"/>
            <w:vAlign w:val="center"/>
          </w:tcPr>
          <w:p w14:paraId="21724FFC" w14:textId="6B22E07C" w:rsidR="00CC0D30" w:rsidRPr="00C471B8" w:rsidRDefault="00CC0D30" w:rsidP="009C0C83">
            <w:pPr>
              <w:rPr>
                <w:rFonts w:cstheme="minorHAnsi"/>
                <w:b/>
                <w:bCs/>
                <w:color w:val="000000"/>
                <w:sz w:val="13"/>
                <w:szCs w:val="15"/>
              </w:rPr>
            </w:pPr>
            <w:r w:rsidRPr="00C471B8">
              <w:rPr>
                <w:rFonts w:cstheme="minorHAnsi"/>
                <w:b/>
                <w:bCs/>
                <w:color w:val="000000"/>
                <w:sz w:val="13"/>
                <w:szCs w:val="15"/>
              </w:rPr>
              <w:t>Bachmann et al., 2008</w:t>
            </w:r>
          </w:p>
        </w:tc>
        <w:tc>
          <w:tcPr>
            <w:tcW w:w="794" w:type="dxa"/>
            <w:vAlign w:val="center"/>
          </w:tcPr>
          <w:p w14:paraId="4D12071B" w14:textId="215B5B84" w:rsidR="00CC0D30" w:rsidRPr="00C471B8" w:rsidRDefault="00CC0D30" w:rsidP="009C0C83">
            <w:pPr>
              <w:rPr>
                <w:rFonts w:cstheme="minorHAnsi"/>
                <w:sz w:val="13"/>
                <w:szCs w:val="15"/>
                <w:lang w:val="en-US"/>
              </w:rPr>
            </w:pPr>
            <w:r w:rsidRPr="00C471B8">
              <w:rPr>
                <w:rFonts w:cstheme="minorHAnsi"/>
                <w:sz w:val="13"/>
                <w:szCs w:val="15"/>
                <w:lang w:val="en-US"/>
              </w:rPr>
              <w:t>Germany</w:t>
            </w:r>
          </w:p>
        </w:tc>
        <w:tc>
          <w:tcPr>
            <w:tcW w:w="3118" w:type="dxa"/>
            <w:vAlign w:val="center"/>
          </w:tcPr>
          <w:p w14:paraId="397334F6" w14:textId="39D3DF29" w:rsidR="00CC0D30" w:rsidRPr="00C471B8" w:rsidRDefault="00CC0D30" w:rsidP="009C0C83">
            <w:pPr>
              <w:rPr>
                <w:rFonts w:cstheme="minorHAnsi"/>
                <w:sz w:val="13"/>
                <w:szCs w:val="15"/>
                <w:lang w:val="en-US"/>
              </w:rPr>
            </w:pPr>
            <w:r w:rsidRPr="00C471B8">
              <w:rPr>
                <w:rFonts w:cstheme="minorHAnsi"/>
                <w:sz w:val="13"/>
                <w:szCs w:val="15"/>
                <w:lang w:val="en-US"/>
              </w:rPr>
              <w:t>Prospective CS</w:t>
            </w:r>
            <w:r>
              <w:rPr>
                <w:rFonts w:cstheme="minorHAnsi"/>
                <w:sz w:val="13"/>
                <w:szCs w:val="15"/>
                <w:lang w:val="en-US"/>
              </w:rPr>
              <w:t xml:space="preserve"> in a naturalistic sample of adolescent patients</w:t>
            </w:r>
          </w:p>
        </w:tc>
        <w:tc>
          <w:tcPr>
            <w:tcW w:w="2979" w:type="dxa"/>
            <w:vAlign w:val="center"/>
          </w:tcPr>
          <w:p w14:paraId="13C3A6F9" w14:textId="21A21783" w:rsidR="00CC0D30" w:rsidRPr="00C471B8" w:rsidRDefault="00CC0D30" w:rsidP="009C0C83">
            <w:pPr>
              <w:rPr>
                <w:rFonts w:cstheme="minorHAnsi"/>
                <w:sz w:val="13"/>
                <w:szCs w:val="15"/>
                <w:lang w:val="en-US"/>
              </w:rPr>
            </w:pPr>
            <w:r>
              <w:rPr>
                <w:rFonts w:cstheme="minorHAnsi"/>
                <w:sz w:val="13"/>
                <w:szCs w:val="15"/>
                <w:lang w:val="en-US"/>
              </w:rPr>
              <w:t xml:space="preserve">N=33, </w:t>
            </w:r>
            <w:r w:rsidRPr="00C471B8">
              <w:rPr>
                <w:rFonts w:cstheme="minorHAnsi"/>
                <w:sz w:val="13"/>
                <w:szCs w:val="15"/>
                <w:lang w:val="en-US"/>
              </w:rPr>
              <w:t>54.5</w:t>
            </w:r>
            <w:r>
              <w:rPr>
                <w:rFonts w:cstheme="minorHAnsi"/>
                <w:sz w:val="13"/>
                <w:szCs w:val="15"/>
                <w:lang w:val="en-US"/>
              </w:rPr>
              <w:t>% Males,</w:t>
            </w:r>
            <w:r w:rsidRPr="00C471B8">
              <w:rPr>
                <w:rFonts w:cstheme="minorHAnsi"/>
                <w:sz w:val="13"/>
                <w:szCs w:val="15"/>
                <w:lang w:val="en-US"/>
              </w:rPr>
              <w:t xml:space="preserve"> </w:t>
            </w:r>
            <w:r>
              <w:rPr>
                <w:rFonts w:cstheme="minorHAnsi"/>
                <w:sz w:val="13"/>
                <w:szCs w:val="15"/>
                <w:lang w:val="en-US"/>
              </w:rPr>
              <w:t>s</w:t>
            </w:r>
            <w:r w:rsidRPr="00C471B8">
              <w:rPr>
                <w:rFonts w:cstheme="minorHAnsi"/>
                <w:sz w:val="13"/>
                <w:szCs w:val="15"/>
                <w:lang w:val="en-US"/>
              </w:rPr>
              <w:t>chizophrenia spectrum disorders</w:t>
            </w:r>
            <w:r>
              <w:rPr>
                <w:rFonts w:cstheme="minorHAnsi"/>
                <w:sz w:val="13"/>
                <w:szCs w:val="15"/>
                <w:lang w:val="en-US"/>
              </w:rPr>
              <w:t>, age 18.7</w:t>
            </w:r>
            <w:r w:rsidRPr="00C471B8">
              <w:rPr>
                <w:rFonts w:cstheme="minorHAnsi"/>
                <w:sz w:val="13"/>
                <w:szCs w:val="15"/>
                <w:lang w:val="en-US"/>
              </w:rPr>
              <w:t>±</w:t>
            </w:r>
            <w:r>
              <w:rPr>
                <w:rFonts w:cstheme="minorHAnsi"/>
                <w:sz w:val="13"/>
                <w:szCs w:val="15"/>
                <w:lang w:val="en-US"/>
              </w:rPr>
              <w:t>1.7 (13.5-21.6)</w:t>
            </w:r>
          </w:p>
        </w:tc>
        <w:tc>
          <w:tcPr>
            <w:tcW w:w="992" w:type="dxa"/>
            <w:vAlign w:val="center"/>
          </w:tcPr>
          <w:p w14:paraId="78BCDB77" w14:textId="1CB33344" w:rsidR="00CC0D30" w:rsidRPr="00C471B8" w:rsidRDefault="009C0C83" w:rsidP="009C0C83">
            <w:pPr>
              <w:rPr>
                <w:rFonts w:cstheme="minorHAnsi"/>
                <w:color w:val="000000" w:themeColor="text1"/>
                <w:sz w:val="13"/>
                <w:szCs w:val="16"/>
                <w:lang w:val="en-US"/>
              </w:rPr>
            </w:pPr>
            <w:r>
              <w:rPr>
                <w:rFonts w:cstheme="minorHAnsi"/>
                <w:color w:val="000000" w:themeColor="text1"/>
                <w:sz w:val="13"/>
                <w:szCs w:val="16"/>
                <w:lang w:val="en-US"/>
              </w:rPr>
              <w:t>12.9±</w:t>
            </w:r>
            <w:r w:rsidR="00CC0D30" w:rsidRPr="00C471B8">
              <w:rPr>
                <w:rFonts w:cstheme="minorHAnsi"/>
                <w:color w:val="000000" w:themeColor="text1"/>
                <w:sz w:val="13"/>
                <w:szCs w:val="16"/>
                <w:lang w:val="en-US"/>
              </w:rPr>
              <w:t>6.4</w:t>
            </w:r>
          </w:p>
        </w:tc>
        <w:tc>
          <w:tcPr>
            <w:tcW w:w="992" w:type="dxa"/>
            <w:vAlign w:val="center"/>
          </w:tcPr>
          <w:p w14:paraId="003C6CE7" w14:textId="347BEAC8" w:rsidR="00CC0D30" w:rsidRPr="00C471B8" w:rsidRDefault="00CC0D30" w:rsidP="007241FA">
            <w:pPr>
              <w:rPr>
                <w:rFonts w:cstheme="minorHAnsi"/>
                <w:color w:val="000000" w:themeColor="text1"/>
                <w:sz w:val="13"/>
                <w:szCs w:val="16"/>
                <w:lang w:val="en-US"/>
              </w:rPr>
              <w:pPrChange w:id="86" w:author="Hart, Xenia" w:date="2022-09-19T12:56:00Z">
                <w:pPr>
                  <w:framePr w:hSpace="141" w:wrap="around" w:vAnchor="text" w:hAnchor="page" w:x="730" w:y="293"/>
                </w:pPr>
              </w:pPrChange>
            </w:pPr>
            <w:r>
              <w:rPr>
                <w:rFonts w:cstheme="minorHAnsi"/>
                <w:color w:val="000000" w:themeColor="text1"/>
                <w:sz w:val="13"/>
                <w:szCs w:val="16"/>
                <w:lang w:val="en-US"/>
              </w:rPr>
              <w:t>142</w:t>
            </w:r>
            <w:del w:id="87" w:author="Hart, Xenia" w:date="2022-09-19T12:56:00Z">
              <w:r w:rsidDel="007241FA">
                <w:rPr>
                  <w:rFonts w:cstheme="minorHAnsi"/>
                  <w:color w:val="000000" w:themeColor="text1"/>
                  <w:sz w:val="13"/>
                  <w:szCs w:val="16"/>
                  <w:lang w:val="en-US"/>
                </w:rPr>
                <w:delText>.0</w:delText>
              </w:r>
            </w:del>
            <w:r>
              <w:rPr>
                <w:rFonts w:cstheme="minorHAnsi"/>
                <w:color w:val="000000" w:themeColor="text1"/>
                <w:sz w:val="13"/>
                <w:szCs w:val="16"/>
                <w:lang w:val="en-US"/>
              </w:rPr>
              <w:t>±</w:t>
            </w:r>
            <w:r w:rsidRPr="00C471B8">
              <w:rPr>
                <w:rFonts w:cstheme="minorHAnsi"/>
                <w:color w:val="000000" w:themeColor="text1"/>
                <w:sz w:val="13"/>
                <w:szCs w:val="16"/>
                <w:lang w:val="en-US"/>
              </w:rPr>
              <w:t>12</w:t>
            </w:r>
            <w:ins w:id="88" w:author="Hart, Xenia" w:date="2022-09-19T12:56:00Z">
              <w:r w:rsidR="007241FA">
                <w:rPr>
                  <w:rFonts w:cstheme="minorHAnsi"/>
                  <w:color w:val="000000" w:themeColor="text1"/>
                  <w:sz w:val="13"/>
                  <w:szCs w:val="16"/>
                  <w:lang w:val="en-US"/>
                </w:rPr>
                <w:t>3</w:t>
              </w:r>
            </w:ins>
            <w:del w:id="89" w:author="Hart, Xenia" w:date="2022-09-19T12:56:00Z">
              <w:r w:rsidRPr="00C471B8" w:rsidDel="007241FA">
                <w:rPr>
                  <w:rFonts w:cstheme="minorHAnsi"/>
                  <w:color w:val="000000" w:themeColor="text1"/>
                  <w:sz w:val="13"/>
                  <w:szCs w:val="16"/>
                  <w:lang w:val="en-US"/>
                </w:rPr>
                <w:delText>2.7</w:delText>
              </w:r>
            </w:del>
          </w:p>
        </w:tc>
        <w:tc>
          <w:tcPr>
            <w:tcW w:w="918" w:type="dxa"/>
            <w:vAlign w:val="center"/>
          </w:tcPr>
          <w:p w14:paraId="75FE5F10" w14:textId="1B97F5AF" w:rsidR="00CC0D30" w:rsidRPr="00C471B8" w:rsidRDefault="00CC0D30" w:rsidP="007241FA">
            <w:pPr>
              <w:rPr>
                <w:rFonts w:cstheme="minorHAnsi"/>
                <w:color w:val="000000" w:themeColor="text1"/>
                <w:sz w:val="13"/>
                <w:szCs w:val="16"/>
                <w:lang w:val="en-US"/>
              </w:rPr>
              <w:pPrChange w:id="90" w:author="Hart, Xenia" w:date="2022-09-19T12:54:00Z">
                <w:pPr>
                  <w:framePr w:hSpace="141" w:wrap="around" w:vAnchor="text" w:hAnchor="page" w:x="730" w:y="293"/>
                </w:pPr>
              </w:pPrChange>
            </w:pPr>
            <w:r>
              <w:rPr>
                <w:rFonts w:cstheme="minorHAnsi"/>
                <w:color w:val="000000" w:themeColor="text1"/>
                <w:sz w:val="13"/>
                <w:szCs w:val="16"/>
                <w:lang w:val="en-US"/>
              </w:rPr>
              <w:t>19</w:t>
            </w:r>
            <w:ins w:id="91" w:author="Hart, Xenia" w:date="2022-09-19T12:54:00Z">
              <w:r w:rsidR="007241FA">
                <w:rPr>
                  <w:rFonts w:cstheme="minorHAnsi"/>
                  <w:color w:val="000000" w:themeColor="text1"/>
                  <w:sz w:val="13"/>
                  <w:szCs w:val="16"/>
                  <w:lang w:val="en-US"/>
                </w:rPr>
                <w:t>4</w:t>
              </w:r>
            </w:ins>
            <w:del w:id="92" w:author="Hart, Xenia" w:date="2022-09-19T12:54:00Z">
              <w:r w:rsidDel="007241FA">
                <w:rPr>
                  <w:rFonts w:cstheme="minorHAnsi"/>
                  <w:color w:val="000000" w:themeColor="text1"/>
                  <w:sz w:val="13"/>
                  <w:szCs w:val="16"/>
                  <w:lang w:val="en-US"/>
                </w:rPr>
                <w:delText>3.6</w:delText>
              </w:r>
            </w:del>
            <w:r>
              <w:rPr>
                <w:rFonts w:cstheme="minorHAnsi"/>
                <w:color w:val="000000" w:themeColor="text1"/>
                <w:sz w:val="13"/>
                <w:szCs w:val="16"/>
                <w:lang w:val="en-US"/>
              </w:rPr>
              <w:t>±</w:t>
            </w:r>
            <w:r w:rsidRPr="00C471B8">
              <w:rPr>
                <w:rFonts w:cstheme="minorHAnsi"/>
                <w:color w:val="000000" w:themeColor="text1"/>
                <w:sz w:val="13"/>
                <w:szCs w:val="16"/>
                <w:lang w:val="en-US"/>
              </w:rPr>
              <w:t>12</w:t>
            </w:r>
            <w:ins w:id="93" w:author="Hart, Xenia" w:date="2022-09-19T12:54:00Z">
              <w:r w:rsidR="007241FA">
                <w:rPr>
                  <w:rFonts w:cstheme="minorHAnsi"/>
                  <w:color w:val="000000" w:themeColor="text1"/>
                  <w:sz w:val="13"/>
                  <w:szCs w:val="16"/>
                  <w:lang w:val="en-US"/>
                </w:rPr>
                <w:t>5</w:t>
              </w:r>
            </w:ins>
            <w:del w:id="94" w:author="Hart, Xenia" w:date="2022-09-19T12:54:00Z">
              <w:r w:rsidRPr="00C471B8" w:rsidDel="007241FA">
                <w:rPr>
                  <w:rFonts w:cstheme="minorHAnsi"/>
                  <w:color w:val="000000" w:themeColor="text1"/>
                  <w:sz w:val="13"/>
                  <w:szCs w:val="16"/>
                  <w:lang w:val="en-US"/>
                </w:rPr>
                <w:delText>4.7</w:delText>
              </w:r>
            </w:del>
          </w:p>
        </w:tc>
        <w:tc>
          <w:tcPr>
            <w:tcW w:w="4255" w:type="dxa"/>
            <w:vAlign w:val="center"/>
          </w:tcPr>
          <w:p w14:paraId="3A91EE2F" w14:textId="1BDD5502" w:rsidR="00CC0D30" w:rsidRPr="00BC473A" w:rsidRDefault="00CC0D30" w:rsidP="009C0C83">
            <w:pPr>
              <w:rPr>
                <w:rFonts w:cstheme="minorHAnsi"/>
                <w:sz w:val="13"/>
                <w:szCs w:val="18"/>
                <w:lang w:val="en-US"/>
              </w:rPr>
            </w:pPr>
            <w:r w:rsidRPr="00BC473A">
              <w:rPr>
                <w:rFonts w:cstheme="minorHAnsi"/>
                <w:sz w:val="13"/>
                <w:szCs w:val="18"/>
                <w:lang w:val="en-US"/>
              </w:rPr>
              <w:t>TDM in adolescents, no gender, age, smoking or sex-related</w:t>
            </w:r>
            <w:r>
              <w:rPr>
                <w:rFonts w:cstheme="minorHAnsi"/>
                <w:sz w:val="13"/>
                <w:szCs w:val="18"/>
                <w:lang w:val="en-US"/>
              </w:rPr>
              <w:t xml:space="preserve"> PK diff. found.</w:t>
            </w:r>
          </w:p>
        </w:tc>
      </w:tr>
      <w:tr w:rsidR="009C0C83" w:rsidRPr="007241FA" w14:paraId="73CD8485" w14:textId="77777777" w:rsidTr="007241FA">
        <w:tblPrEx>
          <w:tblW w:w="15466" w:type="dxa"/>
          <w:tblBorders>
            <w:insideH w:val="single" w:sz="4" w:space="0" w:color="000000" w:themeColor="text1"/>
          </w:tblBorders>
          <w:tblLayout w:type="fixed"/>
          <w:tblPrExChange w:id="95" w:author="Hart, Xenia" w:date="2022-09-19T13:00:00Z">
            <w:tblPrEx>
              <w:tblW w:w="15466" w:type="dxa"/>
              <w:tblBorders>
                <w:insideH w:val="single" w:sz="4" w:space="0" w:color="000000" w:themeColor="text1"/>
              </w:tblBorders>
              <w:tblLayout w:type="fixed"/>
            </w:tblPrEx>
          </w:tblPrExChange>
        </w:tblPrEx>
        <w:trPr>
          <w:trHeight w:val="166"/>
          <w:trPrChange w:id="96" w:author="Hart, Xenia" w:date="2022-09-19T13:00:00Z">
            <w:trPr>
              <w:trHeight w:val="79"/>
            </w:trPr>
          </w:trPrChange>
        </w:trPr>
        <w:tc>
          <w:tcPr>
            <w:tcW w:w="1418" w:type="dxa"/>
            <w:vAlign w:val="center"/>
            <w:tcPrChange w:id="97" w:author="Hart, Xenia" w:date="2022-09-19T13:00:00Z">
              <w:tcPr>
                <w:tcW w:w="1418" w:type="dxa"/>
                <w:vAlign w:val="center"/>
              </w:tcPr>
            </w:tcPrChange>
          </w:tcPr>
          <w:p w14:paraId="1DC2A31D" w14:textId="340AD6AE" w:rsidR="00CC0D30" w:rsidRPr="00BC473A" w:rsidRDefault="00CC0D30" w:rsidP="009C0C83">
            <w:pPr>
              <w:rPr>
                <w:rFonts w:cstheme="minorHAnsi"/>
                <w:b/>
                <w:bCs/>
                <w:color w:val="000000"/>
                <w:sz w:val="13"/>
                <w:szCs w:val="15"/>
                <w:lang w:val="en-US"/>
              </w:rPr>
            </w:pPr>
            <w:r w:rsidRPr="00BC473A">
              <w:rPr>
                <w:rFonts w:cstheme="minorHAnsi"/>
                <w:b/>
                <w:bCs/>
                <w:color w:val="000000"/>
                <w:sz w:val="13"/>
                <w:szCs w:val="15"/>
                <w:lang w:val="en-US"/>
              </w:rPr>
              <w:t>Castberg et al., 2007</w:t>
            </w:r>
          </w:p>
        </w:tc>
        <w:tc>
          <w:tcPr>
            <w:tcW w:w="794" w:type="dxa"/>
            <w:vAlign w:val="center"/>
            <w:tcPrChange w:id="98" w:author="Hart, Xenia" w:date="2022-09-19T13:00:00Z">
              <w:tcPr>
                <w:tcW w:w="794" w:type="dxa"/>
                <w:vAlign w:val="center"/>
              </w:tcPr>
            </w:tcPrChange>
          </w:tcPr>
          <w:p w14:paraId="7EAD558F" w14:textId="48D2A34E" w:rsidR="00CC0D30" w:rsidRPr="00C471B8" w:rsidRDefault="00CC0D30" w:rsidP="009C0C83">
            <w:pPr>
              <w:rPr>
                <w:rFonts w:cstheme="minorHAnsi"/>
                <w:sz w:val="13"/>
                <w:szCs w:val="15"/>
                <w:lang w:val="en-US"/>
              </w:rPr>
            </w:pPr>
            <w:r w:rsidRPr="00C471B8">
              <w:rPr>
                <w:rFonts w:cstheme="minorHAnsi"/>
                <w:sz w:val="13"/>
                <w:szCs w:val="15"/>
                <w:lang w:val="en-US"/>
              </w:rPr>
              <w:t>Norway</w:t>
            </w:r>
          </w:p>
        </w:tc>
        <w:tc>
          <w:tcPr>
            <w:tcW w:w="3118" w:type="dxa"/>
            <w:vAlign w:val="center"/>
            <w:tcPrChange w:id="99" w:author="Hart, Xenia" w:date="2022-09-19T13:00:00Z">
              <w:tcPr>
                <w:tcW w:w="3118" w:type="dxa"/>
                <w:vAlign w:val="center"/>
              </w:tcPr>
            </w:tcPrChange>
          </w:tcPr>
          <w:p w14:paraId="4EF84376" w14:textId="16187D8C" w:rsidR="00CC0D30" w:rsidRPr="00C471B8" w:rsidRDefault="00CC0D30" w:rsidP="009C0C83">
            <w:pPr>
              <w:rPr>
                <w:rFonts w:cstheme="minorHAnsi"/>
                <w:sz w:val="13"/>
                <w:szCs w:val="15"/>
                <w:lang w:val="en-US"/>
              </w:rPr>
            </w:pPr>
            <w:r w:rsidRPr="00C471B8">
              <w:rPr>
                <w:rFonts w:cstheme="minorHAnsi"/>
                <w:sz w:val="13"/>
                <w:szCs w:val="15"/>
                <w:lang w:val="en-US"/>
              </w:rPr>
              <w:t xml:space="preserve">Prospective </w:t>
            </w:r>
            <w:r>
              <w:rPr>
                <w:rFonts w:cstheme="minorHAnsi"/>
                <w:sz w:val="13"/>
                <w:szCs w:val="15"/>
                <w:lang w:val="en-US"/>
              </w:rPr>
              <w:t xml:space="preserve">PK </w:t>
            </w:r>
            <w:r w:rsidRPr="00C471B8">
              <w:rPr>
                <w:rFonts w:cstheme="minorHAnsi"/>
                <w:sz w:val="13"/>
                <w:szCs w:val="15"/>
                <w:lang w:val="en-US"/>
              </w:rPr>
              <w:t>CS</w:t>
            </w:r>
            <w:r>
              <w:rPr>
                <w:rFonts w:cstheme="minorHAnsi"/>
                <w:sz w:val="13"/>
                <w:szCs w:val="15"/>
                <w:lang w:val="en-US"/>
              </w:rPr>
              <w:t xml:space="preserve"> on effects of comed</w:t>
            </w:r>
            <w:ins w:id="100" w:author="Hart, Xenia" w:date="2022-09-19T13:00:00Z">
              <w:r w:rsidR="007241FA">
                <w:rPr>
                  <w:rFonts w:cstheme="minorHAnsi"/>
                  <w:sz w:val="13"/>
                  <w:szCs w:val="15"/>
                  <w:lang w:val="en-US"/>
                </w:rPr>
                <w:t>ication</w:t>
              </w:r>
            </w:ins>
            <w:r>
              <w:rPr>
                <w:rFonts w:cstheme="minorHAnsi"/>
                <w:sz w:val="13"/>
                <w:szCs w:val="15"/>
                <w:lang w:val="en-US"/>
              </w:rPr>
              <w:t xml:space="preserve"> in naturalistic setting</w:t>
            </w:r>
          </w:p>
        </w:tc>
        <w:tc>
          <w:tcPr>
            <w:tcW w:w="2979" w:type="dxa"/>
            <w:vAlign w:val="center"/>
            <w:tcPrChange w:id="101" w:author="Hart, Xenia" w:date="2022-09-19T13:00:00Z">
              <w:tcPr>
                <w:tcW w:w="2979" w:type="dxa"/>
                <w:vAlign w:val="center"/>
              </w:tcPr>
            </w:tcPrChange>
          </w:tcPr>
          <w:p w14:paraId="2540DAFD" w14:textId="17DB4EA0" w:rsidR="00CC0D30" w:rsidRPr="00C471B8" w:rsidRDefault="00CC0D30" w:rsidP="009C0C83">
            <w:pPr>
              <w:rPr>
                <w:rFonts w:cstheme="minorHAnsi"/>
                <w:sz w:val="13"/>
                <w:szCs w:val="15"/>
                <w:lang w:val="en-US"/>
              </w:rPr>
            </w:pPr>
            <w:r>
              <w:rPr>
                <w:rFonts w:cstheme="minorHAnsi"/>
                <w:sz w:val="13"/>
                <w:szCs w:val="15"/>
                <w:lang w:val="en-US"/>
              </w:rPr>
              <w:t>N=</w:t>
            </w:r>
            <w:r w:rsidRPr="00C471B8">
              <w:rPr>
                <w:rFonts w:cstheme="minorHAnsi"/>
                <w:sz w:val="13"/>
                <w:szCs w:val="15"/>
                <w:lang w:val="en-US"/>
              </w:rPr>
              <w:t>81</w:t>
            </w:r>
            <w:r>
              <w:rPr>
                <w:rFonts w:cstheme="minorHAnsi"/>
                <w:sz w:val="13"/>
                <w:szCs w:val="15"/>
                <w:lang w:val="en-US"/>
              </w:rPr>
              <w:t xml:space="preserve">, </w:t>
            </w:r>
            <w:r w:rsidRPr="00C471B8">
              <w:rPr>
                <w:rFonts w:cstheme="minorHAnsi"/>
                <w:sz w:val="13"/>
                <w:szCs w:val="15"/>
                <w:lang w:val="en-US"/>
              </w:rPr>
              <w:t>56.8</w:t>
            </w:r>
            <w:r>
              <w:rPr>
                <w:rFonts w:cstheme="minorHAnsi"/>
                <w:sz w:val="13"/>
                <w:szCs w:val="15"/>
                <w:lang w:val="en-US"/>
              </w:rPr>
              <w:t>% Males,</w:t>
            </w:r>
            <w:r w:rsidRPr="00C471B8">
              <w:rPr>
                <w:rFonts w:cstheme="minorHAnsi"/>
                <w:sz w:val="13"/>
                <w:szCs w:val="15"/>
                <w:lang w:val="en-US"/>
              </w:rPr>
              <w:t xml:space="preserve"> multiple </w:t>
            </w:r>
            <w:proofErr w:type="spellStart"/>
            <w:r w:rsidRPr="00C471B8">
              <w:rPr>
                <w:rFonts w:cstheme="minorHAnsi"/>
                <w:sz w:val="13"/>
                <w:szCs w:val="15"/>
                <w:lang w:val="en-US"/>
              </w:rPr>
              <w:t>Dx</w:t>
            </w:r>
            <w:proofErr w:type="spellEnd"/>
            <w:r>
              <w:rPr>
                <w:rFonts w:cstheme="minorHAnsi"/>
                <w:sz w:val="13"/>
                <w:szCs w:val="15"/>
                <w:lang w:val="en-US"/>
              </w:rPr>
              <w:t>, age 34 (15-71)</w:t>
            </w:r>
          </w:p>
        </w:tc>
        <w:tc>
          <w:tcPr>
            <w:tcW w:w="992" w:type="dxa"/>
            <w:vAlign w:val="center"/>
            <w:tcPrChange w:id="102" w:author="Hart, Xenia" w:date="2022-09-19T13:00:00Z">
              <w:tcPr>
                <w:tcW w:w="992" w:type="dxa"/>
                <w:vAlign w:val="center"/>
              </w:tcPr>
            </w:tcPrChange>
          </w:tcPr>
          <w:p w14:paraId="4D9E455C" w14:textId="4F010436"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19.9</w:t>
            </w:r>
          </w:p>
        </w:tc>
        <w:tc>
          <w:tcPr>
            <w:tcW w:w="992" w:type="dxa"/>
            <w:vAlign w:val="center"/>
            <w:tcPrChange w:id="103" w:author="Hart, Xenia" w:date="2022-09-19T13:00:00Z">
              <w:tcPr>
                <w:tcW w:w="992" w:type="dxa"/>
                <w:vAlign w:val="center"/>
              </w:tcPr>
            </w:tcPrChange>
          </w:tcPr>
          <w:p w14:paraId="4BD7C438" w14:textId="3131EAAB"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274± 18</w:t>
            </w:r>
            <w:ins w:id="104" w:author="Hart, Xenia" w:date="2022-09-19T12:56:00Z">
              <w:r w:rsidR="007241FA">
                <w:rPr>
                  <w:rFonts w:cstheme="minorHAnsi"/>
                  <w:color w:val="000000" w:themeColor="text1"/>
                  <w:sz w:val="13"/>
                  <w:szCs w:val="16"/>
                  <w:lang w:val="en-US"/>
                </w:rPr>
                <w:t>5</w:t>
              </w:r>
            </w:ins>
            <w:del w:id="105" w:author="Hart, Xenia" w:date="2022-09-19T12:56:00Z">
              <w:r w:rsidRPr="00C471B8" w:rsidDel="007241FA">
                <w:rPr>
                  <w:rFonts w:cstheme="minorHAnsi"/>
                  <w:color w:val="000000" w:themeColor="text1"/>
                  <w:sz w:val="13"/>
                  <w:szCs w:val="16"/>
                  <w:lang w:val="en-US"/>
                </w:rPr>
                <w:delText>4.7</w:delText>
              </w:r>
            </w:del>
            <w:del w:id="106" w:author="Hart, Xenia" w:date="2022-09-19T12:55:00Z">
              <w:r w:rsidRPr="00C471B8" w:rsidDel="007241FA">
                <w:rPr>
                  <w:rFonts w:cstheme="minorHAnsi"/>
                  <w:color w:val="000000" w:themeColor="text1"/>
                  <w:sz w:val="13"/>
                  <w:szCs w:val="16"/>
                  <w:lang w:val="en-US"/>
                </w:rPr>
                <w:delText>5</w:delText>
              </w:r>
            </w:del>
            <w:r w:rsidRPr="00C471B8">
              <w:rPr>
                <w:rFonts w:cstheme="minorHAnsi"/>
                <w:color w:val="000000" w:themeColor="text1"/>
                <w:sz w:val="13"/>
                <w:szCs w:val="16"/>
                <w:lang w:val="en-US"/>
              </w:rPr>
              <w:t>*</w:t>
            </w:r>
          </w:p>
        </w:tc>
        <w:tc>
          <w:tcPr>
            <w:tcW w:w="918" w:type="dxa"/>
            <w:vAlign w:val="center"/>
            <w:tcPrChange w:id="107" w:author="Hart, Xenia" w:date="2022-09-19T13:00:00Z">
              <w:tcPr>
                <w:tcW w:w="918" w:type="dxa"/>
                <w:vAlign w:val="center"/>
              </w:tcPr>
            </w:tcPrChange>
          </w:tcPr>
          <w:p w14:paraId="4BEFD419" w14:textId="763F7CC1"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Change w:id="108" w:author="Hart, Xenia" w:date="2022-09-19T13:00:00Z">
              <w:tcPr>
                <w:tcW w:w="4255" w:type="dxa"/>
                <w:vAlign w:val="center"/>
              </w:tcPr>
            </w:tcPrChange>
          </w:tcPr>
          <w:p w14:paraId="4AA89FFE" w14:textId="302896BD" w:rsidR="00CC0D30" w:rsidRPr="002C43AF" w:rsidRDefault="00CC0D30" w:rsidP="009C0C83">
            <w:pPr>
              <w:rPr>
                <w:rFonts w:cstheme="minorHAnsi"/>
                <w:sz w:val="13"/>
                <w:szCs w:val="18"/>
                <w:lang w:val="en-US"/>
              </w:rPr>
            </w:pPr>
            <w:r w:rsidRPr="00BC473A">
              <w:rPr>
                <w:rFonts w:cstheme="minorHAnsi"/>
                <w:sz w:val="13"/>
                <w:szCs w:val="18"/>
                <w:lang w:val="en-US"/>
              </w:rPr>
              <w:t xml:space="preserve">Effect of </w:t>
            </w:r>
            <w:r>
              <w:rPr>
                <w:rFonts w:cstheme="minorHAnsi"/>
                <w:sz w:val="13"/>
                <w:szCs w:val="18"/>
                <w:lang w:val="en-US"/>
              </w:rPr>
              <w:t xml:space="preserve">CYP-interfering </w:t>
            </w:r>
            <w:proofErr w:type="spellStart"/>
            <w:r>
              <w:rPr>
                <w:rFonts w:cstheme="minorHAnsi"/>
                <w:sz w:val="13"/>
                <w:szCs w:val="18"/>
                <w:lang w:val="en-US"/>
              </w:rPr>
              <w:t>c</w:t>
            </w:r>
            <w:r w:rsidRPr="002C43AF">
              <w:rPr>
                <w:rFonts w:cstheme="minorHAnsi"/>
                <w:sz w:val="13"/>
                <w:szCs w:val="18"/>
                <w:lang w:val="en-US"/>
              </w:rPr>
              <w:t>omed</w:t>
            </w:r>
            <w:proofErr w:type="spellEnd"/>
            <w:r w:rsidR="009C0C83">
              <w:rPr>
                <w:rFonts w:cstheme="minorHAnsi"/>
                <w:sz w:val="13"/>
                <w:szCs w:val="18"/>
                <w:lang w:val="en-US"/>
              </w:rPr>
              <w:t>.</w:t>
            </w:r>
            <w:r w:rsidRPr="002C43AF">
              <w:rPr>
                <w:rFonts w:cstheme="minorHAnsi"/>
                <w:sz w:val="13"/>
                <w:szCs w:val="18"/>
                <w:lang w:val="en-US"/>
              </w:rPr>
              <w:t xml:space="preserve"> </w:t>
            </w:r>
            <w:proofErr w:type="gramStart"/>
            <w:r w:rsidRPr="002C43AF">
              <w:rPr>
                <w:rFonts w:cstheme="minorHAnsi"/>
                <w:sz w:val="13"/>
                <w:szCs w:val="18"/>
                <w:lang w:val="en-US"/>
              </w:rPr>
              <w:t>discussed</w:t>
            </w:r>
            <w:proofErr w:type="gramEnd"/>
            <w:r>
              <w:rPr>
                <w:rFonts w:cstheme="minorHAnsi"/>
                <w:sz w:val="13"/>
                <w:szCs w:val="18"/>
                <w:lang w:val="en-US"/>
              </w:rPr>
              <w:t>. No effect of gender or age</w:t>
            </w:r>
          </w:p>
        </w:tc>
      </w:tr>
      <w:tr w:rsidR="009C0C83" w:rsidRPr="007241FA" w14:paraId="33DD91C5" w14:textId="77777777" w:rsidTr="009C0C83">
        <w:trPr>
          <w:trHeight w:val="79"/>
        </w:trPr>
        <w:tc>
          <w:tcPr>
            <w:tcW w:w="1418" w:type="dxa"/>
            <w:vAlign w:val="center"/>
          </w:tcPr>
          <w:p w14:paraId="33FD4499" w14:textId="1EDA9EC4" w:rsidR="00CC0D30" w:rsidRPr="002C43AF" w:rsidRDefault="00CC0D30" w:rsidP="009C0C83">
            <w:pPr>
              <w:rPr>
                <w:rFonts w:cstheme="minorHAnsi"/>
                <w:b/>
                <w:bCs/>
                <w:color w:val="000000"/>
                <w:sz w:val="13"/>
                <w:szCs w:val="15"/>
                <w:lang w:val="en-US"/>
              </w:rPr>
            </w:pPr>
            <w:proofErr w:type="spellStart"/>
            <w:r w:rsidRPr="002C43AF">
              <w:rPr>
                <w:rFonts w:cstheme="minorHAnsi"/>
                <w:b/>
                <w:bCs/>
                <w:color w:val="000000"/>
                <w:sz w:val="13"/>
                <w:szCs w:val="15"/>
                <w:lang w:val="en-US"/>
              </w:rPr>
              <w:t>Pozzi</w:t>
            </w:r>
            <w:proofErr w:type="spellEnd"/>
            <w:r w:rsidRPr="002C43AF">
              <w:rPr>
                <w:rFonts w:cstheme="minorHAnsi"/>
                <w:b/>
                <w:bCs/>
                <w:color w:val="000000"/>
                <w:sz w:val="13"/>
                <w:szCs w:val="15"/>
                <w:lang w:val="en-US"/>
              </w:rPr>
              <w:t xml:space="preserve"> et al., 2016</w:t>
            </w:r>
          </w:p>
        </w:tc>
        <w:tc>
          <w:tcPr>
            <w:tcW w:w="794" w:type="dxa"/>
            <w:vAlign w:val="center"/>
          </w:tcPr>
          <w:p w14:paraId="69E43261" w14:textId="53CFC4B2" w:rsidR="00CC0D30" w:rsidRPr="00C471B8" w:rsidRDefault="00CC0D30" w:rsidP="009C0C83">
            <w:pPr>
              <w:rPr>
                <w:rFonts w:cstheme="minorHAnsi"/>
                <w:sz w:val="13"/>
                <w:szCs w:val="15"/>
                <w:lang w:val="en-US"/>
              </w:rPr>
            </w:pPr>
            <w:r w:rsidRPr="00C471B8">
              <w:rPr>
                <w:rFonts w:cstheme="minorHAnsi"/>
                <w:sz w:val="13"/>
                <w:szCs w:val="15"/>
                <w:lang w:val="en-US"/>
              </w:rPr>
              <w:t>Italy</w:t>
            </w:r>
          </w:p>
        </w:tc>
        <w:tc>
          <w:tcPr>
            <w:tcW w:w="3118" w:type="dxa"/>
            <w:vAlign w:val="center"/>
          </w:tcPr>
          <w:p w14:paraId="163D8012" w14:textId="5AB842B6" w:rsidR="00CC0D30" w:rsidRPr="00C471B8" w:rsidRDefault="00CC0D30" w:rsidP="009C0C83">
            <w:pPr>
              <w:rPr>
                <w:rFonts w:cstheme="minorHAnsi"/>
                <w:sz w:val="13"/>
                <w:szCs w:val="15"/>
                <w:lang w:val="en-US"/>
              </w:rPr>
            </w:pPr>
            <w:r w:rsidRPr="00C471B8">
              <w:rPr>
                <w:rFonts w:cstheme="minorHAnsi"/>
                <w:sz w:val="13"/>
                <w:szCs w:val="15"/>
                <w:lang w:val="en-US"/>
              </w:rPr>
              <w:t>Retrospective CS</w:t>
            </w:r>
          </w:p>
        </w:tc>
        <w:tc>
          <w:tcPr>
            <w:tcW w:w="2979" w:type="dxa"/>
            <w:vAlign w:val="center"/>
          </w:tcPr>
          <w:p w14:paraId="5066E7E3" w14:textId="4B657925" w:rsidR="00CC0D30" w:rsidRPr="00C471B8" w:rsidRDefault="00CC0D30" w:rsidP="009C0C83">
            <w:pPr>
              <w:rPr>
                <w:rFonts w:cstheme="minorHAnsi"/>
                <w:sz w:val="13"/>
                <w:szCs w:val="15"/>
                <w:lang w:val="en-US"/>
              </w:rPr>
            </w:pPr>
            <w:r>
              <w:rPr>
                <w:rFonts w:cstheme="minorHAnsi"/>
                <w:sz w:val="13"/>
                <w:szCs w:val="15"/>
                <w:lang w:val="en-US"/>
              </w:rPr>
              <w:t>N=47, 59.6% Males,</w:t>
            </w:r>
            <w:r w:rsidRPr="00C471B8">
              <w:rPr>
                <w:rFonts w:cstheme="minorHAnsi"/>
                <w:sz w:val="13"/>
                <w:szCs w:val="15"/>
                <w:lang w:val="en-US"/>
              </w:rPr>
              <w:t xml:space="preserve"> multiple </w:t>
            </w:r>
            <w:proofErr w:type="spellStart"/>
            <w:r w:rsidRPr="00C471B8">
              <w:rPr>
                <w:rFonts w:cstheme="minorHAnsi"/>
                <w:sz w:val="13"/>
                <w:szCs w:val="15"/>
                <w:lang w:val="en-US"/>
              </w:rPr>
              <w:t>Dx</w:t>
            </w:r>
            <w:proofErr w:type="spellEnd"/>
            <w:r>
              <w:rPr>
                <w:rFonts w:cstheme="minorHAnsi"/>
                <w:sz w:val="13"/>
                <w:szCs w:val="15"/>
                <w:lang w:val="en-US"/>
              </w:rPr>
              <w:t>, age 15.5</w:t>
            </w:r>
            <w:r w:rsidRPr="003A0FB7">
              <w:rPr>
                <w:rFonts w:cstheme="minorHAnsi"/>
                <w:sz w:val="13"/>
                <w:szCs w:val="15"/>
                <w:lang w:val="en-US"/>
              </w:rPr>
              <w:t>±2.4</w:t>
            </w:r>
            <w:r>
              <w:rPr>
                <w:rFonts w:cstheme="minorHAnsi"/>
                <w:sz w:val="13"/>
                <w:szCs w:val="15"/>
                <w:lang w:val="en-US"/>
              </w:rPr>
              <w:t xml:space="preserve"> </w:t>
            </w:r>
          </w:p>
        </w:tc>
        <w:tc>
          <w:tcPr>
            <w:tcW w:w="992" w:type="dxa"/>
            <w:vAlign w:val="center"/>
          </w:tcPr>
          <w:p w14:paraId="63A2AEBF" w14:textId="6071CA2D" w:rsidR="00CC0D30" w:rsidRPr="00C471B8" w:rsidRDefault="009C0C83" w:rsidP="009C0C83">
            <w:pPr>
              <w:rPr>
                <w:rFonts w:cstheme="minorHAnsi"/>
                <w:color w:val="000000" w:themeColor="text1"/>
                <w:sz w:val="13"/>
                <w:szCs w:val="16"/>
                <w:lang w:val="en-US"/>
              </w:rPr>
            </w:pPr>
            <w:r>
              <w:rPr>
                <w:rFonts w:cstheme="minorHAnsi"/>
                <w:color w:val="000000" w:themeColor="text1"/>
                <w:sz w:val="13"/>
                <w:szCs w:val="16"/>
                <w:lang w:val="en-US"/>
              </w:rPr>
              <w:t>10.8±</w:t>
            </w:r>
            <w:r w:rsidR="00CC0D30" w:rsidRPr="00C471B8">
              <w:rPr>
                <w:rFonts w:cstheme="minorHAnsi"/>
                <w:color w:val="000000" w:themeColor="text1"/>
                <w:sz w:val="13"/>
                <w:szCs w:val="16"/>
                <w:lang w:val="en-US"/>
              </w:rPr>
              <w:t>6.6</w:t>
            </w:r>
          </w:p>
        </w:tc>
        <w:tc>
          <w:tcPr>
            <w:tcW w:w="992" w:type="dxa"/>
            <w:vAlign w:val="center"/>
          </w:tcPr>
          <w:p w14:paraId="7316BC2F" w14:textId="322A29EC" w:rsidR="00CC0D30" w:rsidRPr="00C471B8" w:rsidRDefault="00CC0D30" w:rsidP="007241FA">
            <w:pPr>
              <w:rPr>
                <w:rFonts w:cstheme="minorHAnsi"/>
                <w:color w:val="000000" w:themeColor="text1"/>
                <w:sz w:val="13"/>
                <w:szCs w:val="16"/>
                <w:lang w:val="en-US"/>
              </w:rPr>
              <w:pPrChange w:id="109" w:author="Hart, Xenia" w:date="2022-09-19T12:55:00Z">
                <w:pPr>
                  <w:framePr w:hSpace="141" w:wrap="around" w:vAnchor="text" w:hAnchor="page" w:x="730" w:y="293"/>
                </w:pPr>
              </w:pPrChange>
            </w:pPr>
            <w:r w:rsidRPr="00C471B8">
              <w:rPr>
                <w:rFonts w:cstheme="minorHAnsi"/>
                <w:color w:val="000000" w:themeColor="text1"/>
                <w:sz w:val="13"/>
                <w:szCs w:val="16"/>
                <w:lang w:val="en-US"/>
              </w:rPr>
              <w:t>187.0 ± 15</w:t>
            </w:r>
            <w:ins w:id="110" w:author="Hart, Xenia" w:date="2022-09-19T12:55:00Z">
              <w:r w:rsidR="007241FA">
                <w:rPr>
                  <w:rFonts w:cstheme="minorHAnsi"/>
                  <w:color w:val="000000" w:themeColor="text1"/>
                  <w:sz w:val="13"/>
                  <w:szCs w:val="16"/>
                  <w:lang w:val="en-US"/>
                </w:rPr>
                <w:t>2</w:t>
              </w:r>
            </w:ins>
            <w:del w:id="111" w:author="Hart, Xenia" w:date="2022-09-19T12:55:00Z">
              <w:r w:rsidRPr="00C471B8" w:rsidDel="007241FA">
                <w:rPr>
                  <w:rFonts w:cstheme="minorHAnsi"/>
                  <w:color w:val="000000" w:themeColor="text1"/>
                  <w:sz w:val="13"/>
                  <w:szCs w:val="16"/>
                  <w:lang w:val="en-US"/>
                </w:rPr>
                <w:delText>1.6</w:delText>
              </w:r>
            </w:del>
          </w:p>
        </w:tc>
        <w:tc>
          <w:tcPr>
            <w:tcW w:w="918" w:type="dxa"/>
            <w:vAlign w:val="center"/>
          </w:tcPr>
          <w:p w14:paraId="2DE70AAF" w14:textId="7CA1E162"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
          <w:p w14:paraId="1391A7C8" w14:textId="41E8BF3B" w:rsidR="00CC0D30" w:rsidRPr="00EE0C1F" w:rsidRDefault="00CC0D30" w:rsidP="009C0C83">
            <w:pPr>
              <w:rPr>
                <w:rFonts w:cstheme="minorHAnsi"/>
                <w:sz w:val="13"/>
                <w:szCs w:val="18"/>
                <w:lang w:val="en-US"/>
              </w:rPr>
            </w:pPr>
            <w:r w:rsidRPr="00EE0C1F">
              <w:rPr>
                <w:rFonts w:cstheme="minorHAnsi"/>
                <w:sz w:val="13"/>
                <w:szCs w:val="18"/>
                <w:lang w:val="en-US"/>
              </w:rPr>
              <w:t>TDM in pediatric patients, Ct wa</w:t>
            </w:r>
            <w:r>
              <w:rPr>
                <w:rFonts w:cstheme="minorHAnsi"/>
                <w:sz w:val="13"/>
                <w:szCs w:val="18"/>
                <w:lang w:val="en-US"/>
              </w:rPr>
              <w:t>s close to the adult reference range</w:t>
            </w:r>
          </w:p>
        </w:tc>
      </w:tr>
      <w:tr w:rsidR="009C0C83" w:rsidRPr="00C471B8" w14:paraId="2DCCD950" w14:textId="77777777" w:rsidTr="009C0C83">
        <w:trPr>
          <w:trHeight w:val="79"/>
        </w:trPr>
        <w:tc>
          <w:tcPr>
            <w:tcW w:w="1418" w:type="dxa"/>
            <w:vAlign w:val="center"/>
          </w:tcPr>
          <w:p w14:paraId="1DBC82E5" w14:textId="191CF20E" w:rsidR="00CC0D30" w:rsidRPr="00C471B8" w:rsidRDefault="009C0C83" w:rsidP="009C0C83">
            <w:pPr>
              <w:rPr>
                <w:rFonts w:cstheme="minorHAnsi"/>
                <w:b/>
                <w:bCs/>
                <w:color w:val="000000"/>
                <w:sz w:val="13"/>
                <w:szCs w:val="15"/>
              </w:rPr>
            </w:pPr>
            <w:r>
              <w:rPr>
                <w:rFonts w:cstheme="minorHAnsi"/>
                <w:b/>
                <w:bCs/>
                <w:color w:val="000000"/>
                <w:sz w:val="13"/>
                <w:szCs w:val="15"/>
              </w:rPr>
              <w:t>Gründer 2008</w:t>
            </w:r>
          </w:p>
        </w:tc>
        <w:tc>
          <w:tcPr>
            <w:tcW w:w="794" w:type="dxa"/>
            <w:vAlign w:val="center"/>
          </w:tcPr>
          <w:p w14:paraId="758CA797" w14:textId="64B9C6F0" w:rsidR="00CC0D30" w:rsidRPr="00C471B8" w:rsidRDefault="00CC0D30" w:rsidP="009C0C83">
            <w:pPr>
              <w:rPr>
                <w:rFonts w:cstheme="minorHAnsi"/>
                <w:sz w:val="13"/>
                <w:szCs w:val="15"/>
                <w:lang w:val="en-US"/>
              </w:rPr>
            </w:pPr>
            <w:r w:rsidRPr="00C471B8">
              <w:rPr>
                <w:rFonts w:cstheme="minorHAnsi"/>
                <w:sz w:val="13"/>
                <w:szCs w:val="15"/>
                <w:lang w:val="en-US"/>
              </w:rPr>
              <w:t>Germany</w:t>
            </w:r>
          </w:p>
        </w:tc>
        <w:tc>
          <w:tcPr>
            <w:tcW w:w="3118" w:type="dxa"/>
            <w:vAlign w:val="center"/>
          </w:tcPr>
          <w:p w14:paraId="63F6469C" w14:textId="63681ACE" w:rsidR="00CC0D30" w:rsidRPr="00C471B8" w:rsidRDefault="00CC0D30" w:rsidP="009C0C83">
            <w:pPr>
              <w:rPr>
                <w:rFonts w:cstheme="minorHAnsi"/>
                <w:sz w:val="13"/>
                <w:szCs w:val="15"/>
                <w:lang w:val="en-US"/>
              </w:rPr>
            </w:pPr>
            <w:r w:rsidRPr="00C471B8">
              <w:rPr>
                <w:rFonts w:cstheme="minorHAnsi"/>
                <w:sz w:val="13"/>
                <w:szCs w:val="15"/>
                <w:lang w:val="en-US"/>
              </w:rPr>
              <w:t xml:space="preserve">Prospective </w:t>
            </w:r>
            <w:r>
              <w:rPr>
                <w:rFonts w:cstheme="minorHAnsi"/>
                <w:sz w:val="13"/>
                <w:szCs w:val="15"/>
                <w:lang w:val="en-US"/>
              </w:rPr>
              <w:t>naturalistic cohort</w:t>
            </w:r>
          </w:p>
        </w:tc>
        <w:tc>
          <w:tcPr>
            <w:tcW w:w="2979" w:type="dxa"/>
            <w:vAlign w:val="center"/>
          </w:tcPr>
          <w:p w14:paraId="79FFAA15" w14:textId="54620614" w:rsidR="00CC0D30" w:rsidRPr="003A0FB7" w:rsidRDefault="00CC0D30" w:rsidP="009C0C83">
            <w:pPr>
              <w:rPr>
                <w:rFonts w:cstheme="minorHAnsi"/>
                <w:sz w:val="13"/>
                <w:szCs w:val="15"/>
                <w:lang w:val="en-US"/>
              </w:rPr>
            </w:pPr>
            <w:r w:rsidRPr="00C471B8">
              <w:rPr>
                <w:rFonts w:cstheme="minorHAnsi"/>
                <w:sz w:val="13"/>
                <w:szCs w:val="15"/>
                <w:lang w:val="en-US"/>
              </w:rPr>
              <w:t>N=128</w:t>
            </w:r>
            <w:r>
              <w:rPr>
                <w:rFonts w:cstheme="minorHAnsi"/>
                <w:sz w:val="13"/>
                <w:szCs w:val="15"/>
                <w:lang w:val="en-US"/>
              </w:rPr>
              <w:t xml:space="preserve">, </w:t>
            </w:r>
            <w:r w:rsidRPr="00C471B8">
              <w:rPr>
                <w:rFonts w:cstheme="minorHAnsi"/>
                <w:sz w:val="13"/>
                <w:szCs w:val="15"/>
                <w:lang w:val="en-US"/>
              </w:rPr>
              <w:t>66</w:t>
            </w:r>
            <w:r>
              <w:rPr>
                <w:rFonts w:cstheme="minorHAnsi"/>
                <w:sz w:val="13"/>
                <w:szCs w:val="15"/>
                <w:lang w:val="en-US"/>
              </w:rPr>
              <w:t>% Males,</w:t>
            </w:r>
            <w:r w:rsidRPr="00C471B8">
              <w:rPr>
                <w:rFonts w:cstheme="minorHAnsi"/>
                <w:sz w:val="13"/>
                <w:szCs w:val="15"/>
                <w:lang w:val="en-US"/>
              </w:rPr>
              <w:t xml:space="preserve"> </w:t>
            </w:r>
            <w:r>
              <w:rPr>
                <w:rFonts w:cstheme="minorHAnsi"/>
                <w:sz w:val="13"/>
                <w:szCs w:val="15"/>
                <w:lang w:val="en-US"/>
              </w:rPr>
              <w:t>SCZ</w:t>
            </w:r>
            <w:r w:rsidRPr="00C471B8">
              <w:rPr>
                <w:rFonts w:cstheme="minorHAnsi"/>
                <w:sz w:val="13"/>
                <w:szCs w:val="15"/>
                <w:lang w:val="en-US"/>
              </w:rPr>
              <w:t xml:space="preserve"> or </w:t>
            </w:r>
            <w:r>
              <w:rPr>
                <w:rFonts w:cstheme="minorHAnsi"/>
                <w:sz w:val="13"/>
                <w:szCs w:val="15"/>
                <w:lang w:val="en-US"/>
              </w:rPr>
              <w:t>SD, mean age 33.8</w:t>
            </w:r>
            <w:r w:rsidRPr="00C471B8">
              <w:rPr>
                <w:rFonts w:cstheme="minorHAnsi"/>
                <w:sz w:val="13"/>
                <w:szCs w:val="15"/>
                <w:lang w:val="en-US"/>
              </w:rPr>
              <w:t>±</w:t>
            </w:r>
            <w:r>
              <w:rPr>
                <w:rFonts w:cstheme="minorHAnsi"/>
                <w:sz w:val="13"/>
                <w:szCs w:val="15"/>
                <w:lang w:val="en-US"/>
              </w:rPr>
              <w:t>10.7</w:t>
            </w:r>
          </w:p>
        </w:tc>
        <w:tc>
          <w:tcPr>
            <w:tcW w:w="992" w:type="dxa"/>
            <w:vAlign w:val="center"/>
          </w:tcPr>
          <w:p w14:paraId="4110524A" w14:textId="5237400E"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20± 9</w:t>
            </w:r>
          </w:p>
        </w:tc>
        <w:tc>
          <w:tcPr>
            <w:tcW w:w="992" w:type="dxa"/>
            <w:vAlign w:val="center"/>
          </w:tcPr>
          <w:p w14:paraId="2A31AB4A" w14:textId="42B94FDD"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228 ± 142</w:t>
            </w:r>
          </w:p>
        </w:tc>
        <w:tc>
          <w:tcPr>
            <w:tcW w:w="918" w:type="dxa"/>
            <w:vAlign w:val="center"/>
          </w:tcPr>
          <w:p w14:paraId="6E18DF71" w14:textId="695074BE"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
          <w:p w14:paraId="4B40E0B8" w14:textId="63B7EAF3" w:rsidR="00CC0D30" w:rsidRPr="00C471B8" w:rsidRDefault="00CC0D30" w:rsidP="009C0C83">
            <w:pPr>
              <w:rPr>
                <w:rFonts w:cstheme="minorHAnsi"/>
                <w:sz w:val="13"/>
                <w:szCs w:val="18"/>
              </w:rPr>
            </w:pPr>
          </w:p>
        </w:tc>
      </w:tr>
      <w:tr w:rsidR="009C0C83" w:rsidRPr="00C471B8" w14:paraId="1A0514BD" w14:textId="77777777" w:rsidTr="009C0C83">
        <w:trPr>
          <w:trHeight w:val="79"/>
        </w:trPr>
        <w:tc>
          <w:tcPr>
            <w:tcW w:w="1418" w:type="dxa"/>
            <w:vAlign w:val="center"/>
          </w:tcPr>
          <w:p w14:paraId="01F1F2DB" w14:textId="5D0EB0E9" w:rsidR="00CC0D30" w:rsidRPr="00C471B8" w:rsidRDefault="00CC0D30" w:rsidP="009C0C83">
            <w:pPr>
              <w:rPr>
                <w:rFonts w:cstheme="minorHAnsi"/>
                <w:b/>
                <w:bCs/>
                <w:color w:val="000000"/>
                <w:sz w:val="13"/>
                <w:szCs w:val="15"/>
              </w:rPr>
            </w:pPr>
            <w:r w:rsidRPr="00C471B8">
              <w:rPr>
                <w:rFonts w:cstheme="minorHAnsi"/>
                <w:b/>
                <w:bCs/>
                <w:color w:val="000000"/>
                <w:sz w:val="13"/>
                <w:szCs w:val="15"/>
              </w:rPr>
              <w:t>Van der Weide et al., 2015</w:t>
            </w:r>
          </w:p>
        </w:tc>
        <w:tc>
          <w:tcPr>
            <w:tcW w:w="794" w:type="dxa"/>
            <w:vAlign w:val="center"/>
          </w:tcPr>
          <w:p w14:paraId="7BF434F4" w14:textId="7084828A" w:rsidR="00CC0D30" w:rsidRPr="00C471B8" w:rsidRDefault="00CC0D30" w:rsidP="009C0C83">
            <w:pPr>
              <w:rPr>
                <w:rFonts w:cstheme="minorHAnsi"/>
                <w:sz w:val="13"/>
                <w:szCs w:val="15"/>
                <w:lang w:val="en-US"/>
              </w:rPr>
            </w:pPr>
            <w:r w:rsidRPr="00C471B8">
              <w:rPr>
                <w:rFonts w:cstheme="minorHAnsi"/>
                <w:sz w:val="13"/>
                <w:szCs w:val="15"/>
                <w:lang w:val="en-US"/>
              </w:rPr>
              <w:t>Netherlands</w:t>
            </w:r>
          </w:p>
        </w:tc>
        <w:tc>
          <w:tcPr>
            <w:tcW w:w="3118" w:type="dxa"/>
            <w:vAlign w:val="center"/>
          </w:tcPr>
          <w:p w14:paraId="39FE6A17" w14:textId="30064790" w:rsidR="00CC0D30" w:rsidRPr="00C471B8" w:rsidRDefault="00CC0D30" w:rsidP="009C0C83">
            <w:pPr>
              <w:rPr>
                <w:rFonts w:cstheme="minorHAnsi"/>
                <w:sz w:val="13"/>
                <w:szCs w:val="15"/>
                <w:lang w:val="en-US"/>
              </w:rPr>
            </w:pPr>
            <w:r w:rsidRPr="00C471B8">
              <w:rPr>
                <w:rFonts w:cstheme="minorHAnsi"/>
                <w:sz w:val="13"/>
                <w:szCs w:val="15"/>
                <w:lang w:val="en-US"/>
              </w:rPr>
              <w:t>Retrospective CSS</w:t>
            </w:r>
          </w:p>
        </w:tc>
        <w:tc>
          <w:tcPr>
            <w:tcW w:w="2979" w:type="dxa"/>
            <w:vAlign w:val="center"/>
          </w:tcPr>
          <w:p w14:paraId="7038C67A" w14:textId="27AD632C" w:rsidR="00CC0D30" w:rsidRPr="00C471B8" w:rsidRDefault="00CC0D30" w:rsidP="009C0C83">
            <w:pPr>
              <w:rPr>
                <w:rFonts w:cstheme="minorHAnsi"/>
                <w:sz w:val="13"/>
                <w:szCs w:val="15"/>
                <w:lang w:val="en-US"/>
              </w:rPr>
            </w:pPr>
            <w:r>
              <w:rPr>
                <w:rFonts w:cstheme="minorHAnsi"/>
                <w:sz w:val="13"/>
                <w:szCs w:val="15"/>
                <w:lang w:val="en-US"/>
              </w:rPr>
              <w:t>N</w:t>
            </w:r>
            <w:r w:rsidRPr="00C471B8">
              <w:rPr>
                <w:rFonts w:cstheme="minorHAnsi"/>
                <w:sz w:val="13"/>
                <w:szCs w:val="15"/>
                <w:lang w:val="en-US"/>
              </w:rPr>
              <w:t>=130</w:t>
            </w:r>
            <w:r>
              <w:rPr>
                <w:rFonts w:cstheme="minorHAnsi"/>
                <w:sz w:val="13"/>
                <w:szCs w:val="15"/>
                <w:lang w:val="en-US"/>
              </w:rPr>
              <w:t>,</w:t>
            </w:r>
            <w:r w:rsidRPr="00C471B8">
              <w:rPr>
                <w:rFonts w:cstheme="minorHAnsi"/>
                <w:sz w:val="13"/>
                <w:szCs w:val="15"/>
                <w:lang w:val="en-US"/>
              </w:rPr>
              <w:t xml:space="preserve"> multiple </w:t>
            </w:r>
            <w:proofErr w:type="spellStart"/>
            <w:r w:rsidRPr="00C471B8">
              <w:rPr>
                <w:rFonts w:cstheme="minorHAnsi"/>
                <w:sz w:val="13"/>
                <w:szCs w:val="15"/>
                <w:lang w:val="en-US"/>
              </w:rPr>
              <w:t>Dx</w:t>
            </w:r>
            <w:proofErr w:type="spellEnd"/>
          </w:p>
        </w:tc>
        <w:tc>
          <w:tcPr>
            <w:tcW w:w="992" w:type="dxa"/>
            <w:vAlign w:val="center"/>
          </w:tcPr>
          <w:p w14:paraId="1E58C9DE" w14:textId="5CD7A6CB" w:rsidR="00CC0D30" w:rsidRPr="00C471B8" w:rsidRDefault="009C0C83" w:rsidP="009C0C83">
            <w:pPr>
              <w:rPr>
                <w:rFonts w:cstheme="minorHAnsi"/>
                <w:color w:val="000000" w:themeColor="text1"/>
                <w:sz w:val="13"/>
                <w:szCs w:val="16"/>
                <w:lang w:val="en-US"/>
              </w:rPr>
            </w:pPr>
            <w:r>
              <w:rPr>
                <w:rFonts w:cstheme="minorHAnsi"/>
                <w:color w:val="000000" w:themeColor="text1"/>
                <w:sz w:val="13"/>
                <w:szCs w:val="16"/>
                <w:lang w:val="en-US"/>
              </w:rPr>
              <w:t>17±</w:t>
            </w:r>
            <w:r w:rsidR="00CC0D30" w:rsidRPr="00C471B8">
              <w:rPr>
                <w:rFonts w:cstheme="minorHAnsi"/>
                <w:color w:val="000000" w:themeColor="text1"/>
                <w:sz w:val="13"/>
                <w:szCs w:val="16"/>
                <w:lang w:val="en-US"/>
              </w:rPr>
              <w:t>7.6</w:t>
            </w:r>
            <w:r w:rsidR="00CC0D30">
              <w:rPr>
                <w:rFonts w:cstheme="minorHAnsi"/>
                <w:color w:val="000000" w:themeColor="text1"/>
                <w:sz w:val="13"/>
                <w:szCs w:val="16"/>
                <w:lang w:val="en-US"/>
              </w:rPr>
              <w:t xml:space="preserve"> </w:t>
            </w:r>
            <w:r w:rsidR="00CC0D30" w:rsidRPr="00C471B8">
              <w:rPr>
                <w:rFonts w:cstheme="minorHAnsi"/>
                <w:color w:val="000000" w:themeColor="text1"/>
                <w:sz w:val="13"/>
                <w:szCs w:val="16"/>
                <w:lang w:val="en-US"/>
              </w:rPr>
              <w:t>A</w:t>
            </w:r>
          </w:p>
        </w:tc>
        <w:tc>
          <w:tcPr>
            <w:tcW w:w="992" w:type="dxa"/>
            <w:vAlign w:val="center"/>
          </w:tcPr>
          <w:p w14:paraId="4F451E8B" w14:textId="6EC2156F" w:rsidR="00CC0D30" w:rsidRPr="00C471B8" w:rsidRDefault="00CC0D30" w:rsidP="007241FA">
            <w:pPr>
              <w:rPr>
                <w:rFonts w:cstheme="minorHAnsi"/>
                <w:color w:val="000000" w:themeColor="text1"/>
                <w:sz w:val="13"/>
                <w:szCs w:val="16"/>
                <w:lang w:val="en-US"/>
              </w:rPr>
              <w:pPrChange w:id="112" w:author="Hart, Xenia" w:date="2022-09-19T12:58:00Z">
                <w:pPr>
                  <w:framePr w:hSpace="141" w:wrap="around" w:vAnchor="text" w:hAnchor="page" w:x="730" w:y="293"/>
                </w:pPr>
              </w:pPrChange>
            </w:pPr>
            <w:r w:rsidRPr="00C471B8">
              <w:rPr>
                <w:rFonts w:cstheme="minorHAnsi"/>
                <w:color w:val="000000" w:themeColor="text1"/>
                <w:sz w:val="13"/>
                <w:szCs w:val="16"/>
                <w:lang w:val="en-US"/>
              </w:rPr>
              <w:t>211</w:t>
            </w:r>
            <w:del w:id="113" w:author="Hart, Xenia" w:date="2022-09-19T12:58: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w:t>
            </w:r>
            <w:del w:id="114" w:author="Hart, Xenia" w:date="2022-09-19T12:58: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15</w:t>
            </w:r>
            <w:ins w:id="115" w:author="Hart, Xenia" w:date="2022-09-19T12:55:00Z">
              <w:r w:rsidR="007241FA">
                <w:rPr>
                  <w:rFonts w:cstheme="minorHAnsi"/>
                  <w:color w:val="000000" w:themeColor="text1"/>
                  <w:sz w:val="13"/>
                  <w:szCs w:val="16"/>
                  <w:lang w:val="en-US"/>
                </w:rPr>
                <w:t>3</w:t>
              </w:r>
            </w:ins>
            <w:del w:id="116" w:author="Hart, Xenia" w:date="2022-09-19T12:55:00Z">
              <w:r w:rsidRPr="00C471B8" w:rsidDel="007241FA">
                <w:rPr>
                  <w:rFonts w:cstheme="minorHAnsi"/>
                  <w:color w:val="000000" w:themeColor="text1"/>
                  <w:sz w:val="13"/>
                  <w:szCs w:val="16"/>
                  <w:lang w:val="en-US"/>
                </w:rPr>
                <w:delText>2.6</w:delText>
              </w:r>
            </w:del>
            <w:r w:rsidRPr="00C471B8">
              <w:rPr>
                <w:rFonts w:cstheme="minorHAnsi"/>
                <w:color w:val="000000" w:themeColor="text1"/>
                <w:sz w:val="13"/>
                <w:szCs w:val="16"/>
                <w:lang w:val="en-US"/>
              </w:rPr>
              <w:t>A</w:t>
            </w:r>
          </w:p>
        </w:tc>
        <w:tc>
          <w:tcPr>
            <w:tcW w:w="918" w:type="dxa"/>
            <w:vAlign w:val="center"/>
          </w:tcPr>
          <w:p w14:paraId="289AE7A9" w14:textId="28E322EF"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273</w:t>
            </w:r>
            <w:del w:id="117" w:author="Hart, Xenia" w:date="2022-09-19T12:58: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w:t>
            </w:r>
            <w:del w:id="118" w:author="Hart, Xenia" w:date="2022-09-19T12:58: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157</w:t>
            </w:r>
            <w:del w:id="119" w:author="Hart, Xenia" w:date="2022-09-19T12:54:00Z">
              <w:r w:rsidRPr="00C471B8" w:rsidDel="007241FA">
                <w:rPr>
                  <w:rFonts w:cstheme="minorHAnsi"/>
                  <w:color w:val="000000" w:themeColor="text1"/>
                  <w:sz w:val="13"/>
                  <w:szCs w:val="16"/>
                  <w:lang w:val="en-US"/>
                </w:rPr>
                <w:delText>.01</w:delText>
              </w:r>
            </w:del>
            <w:r w:rsidRPr="00C471B8">
              <w:rPr>
                <w:rFonts w:cstheme="minorHAnsi"/>
                <w:color w:val="000000" w:themeColor="text1"/>
                <w:sz w:val="13"/>
                <w:szCs w:val="16"/>
                <w:lang w:val="en-US"/>
              </w:rPr>
              <w:t>*</w:t>
            </w:r>
          </w:p>
        </w:tc>
        <w:tc>
          <w:tcPr>
            <w:tcW w:w="4255" w:type="dxa"/>
            <w:vAlign w:val="center"/>
          </w:tcPr>
          <w:p w14:paraId="59B60C65" w14:textId="074C2449" w:rsidR="00CC0D30" w:rsidRPr="00C471B8" w:rsidRDefault="00CC0D30" w:rsidP="009C0C83">
            <w:pPr>
              <w:rPr>
                <w:rFonts w:cstheme="minorHAnsi"/>
                <w:sz w:val="13"/>
                <w:szCs w:val="22"/>
              </w:rPr>
            </w:pPr>
            <w:r w:rsidRPr="00C471B8">
              <w:rPr>
                <w:rFonts w:cstheme="minorHAnsi"/>
                <w:sz w:val="13"/>
                <w:szCs w:val="18"/>
              </w:rPr>
              <w:t>CYP3A4*22 Polymorphism</w:t>
            </w:r>
          </w:p>
        </w:tc>
      </w:tr>
      <w:tr w:rsidR="009C0C83" w:rsidRPr="007241FA" w14:paraId="41FB8021" w14:textId="77777777" w:rsidTr="009C0C83">
        <w:trPr>
          <w:trHeight w:val="79"/>
        </w:trPr>
        <w:tc>
          <w:tcPr>
            <w:tcW w:w="1418" w:type="dxa"/>
            <w:vAlign w:val="center"/>
          </w:tcPr>
          <w:p w14:paraId="4FD22D90" w14:textId="17A5D169" w:rsidR="00CC0D30" w:rsidRPr="00C471B8" w:rsidRDefault="00CC0D30" w:rsidP="009C0C83">
            <w:pPr>
              <w:rPr>
                <w:rFonts w:cstheme="minorHAnsi"/>
                <w:b/>
                <w:bCs/>
                <w:color w:val="000000"/>
                <w:sz w:val="13"/>
                <w:szCs w:val="15"/>
              </w:rPr>
            </w:pPr>
            <w:r w:rsidRPr="00C471B8">
              <w:rPr>
                <w:rFonts w:cstheme="minorHAnsi"/>
                <w:b/>
                <w:bCs/>
                <w:color w:val="000000"/>
                <w:sz w:val="13"/>
                <w:szCs w:val="15"/>
              </w:rPr>
              <w:t>Jönsson et al., 2019</w:t>
            </w:r>
          </w:p>
        </w:tc>
        <w:tc>
          <w:tcPr>
            <w:tcW w:w="794" w:type="dxa"/>
            <w:vAlign w:val="center"/>
          </w:tcPr>
          <w:p w14:paraId="3E790DC5" w14:textId="2690D3CF" w:rsidR="00CC0D30" w:rsidRPr="00C471B8" w:rsidRDefault="00CC0D30" w:rsidP="009C0C83">
            <w:pPr>
              <w:rPr>
                <w:rFonts w:cstheme="minorHAnsi"/>
                <w:sz w:val="13"/>
                <w:szCs w:val="15"/>
                <w:lang w:val="en-US"/>
              </w:rPr>
            </w:pPr>
            <w:r w:rsidRPr="00C471B8">
              <w:rPr>
                <w:rFonts w:cstheme="minorHAnsi"/>
                <w:sz w:val="13"/>
                <w:szCs w:val="15"/>
                <w:lang w:val="en-US"/>
              </w:rPr>
              <w:t>Sweden</w:t>
            </w:r>
          </w:p>
        </w:tc>
        <w:tc>
          <w:tcPr>
            <w:tcW w:w="3118" w:type="dxa"/>
            <w:vAlign w:val="center"/>
          </w:tcPr>
          <w:p w14:paraId="4D2AD6D0" w14:textId="67B74306" w:rsidR="00CC0D30" w:rsidRPr="00C471B8" w:rsidRDefault="00CC0D30" w:rsidP="009C0C83">
            <w:pPr>
              <w:rPr>
                <w:rFonts w:cstheme="minorHAnsi"/>
                <w:sz w:val="13"/>
                <w:szCs w:val="15"/>
                <w:lang w:val="en-US"/>
              </w:rPr>
            </w:pPr>
            <w:r w:rsidRPr="00C471B8">
              <w:rPr>
                <w:rFonts w:cstheme="minorHAnsi"/>
                <w:sz w:val="13"/>
                <w:szCs w:val="15"/>
                <w:lang w:val="en-US"/>
              </w:rPr>
              <w:t xml:space="preserve">Retrospective </w:t>
            </w:r>
            <w:r>
              <w:rPr>
                <w:rFonts w:cstheme="minorHAnsi"/>
                <w:sz w:val="13"/>
                <w:szCs w:val="15"/>
                <w:lang w:val="en-US"/>
              </w:rPr>
              <w:t xml:space="preserve">TDM </w:t>
            </w:r>
            <w:r w:rsidRPr="00C471B8">
              <w:rPr>
                <w:rFonts w:cstheme="minorHAnsi"/>
                <w:sz w:val="13"/>
                <w:szCs w:val="15"/>
                <w:lang w:val="en-US"/>
              </w:rPr>
              <w:t>CSS</w:t>
            </w:r>
            <w:r>
              <w:rPr>
                <w:rFonts w:cstheme="minorHAnsi"/>
                <w:sz w:val="13"/>
                <w:szCs w:val="15"/>
                <w:lang w:val="en-US"/>
              </w:rPr>
              <w:t xml:space="preserve"> with 12 antipsychotics</w:t>
            </w:r>
          </w:p>
        </w:tc>
        <w:tc>
          <w:tcPr>
            <w:tcW w:w="2979" w:type="dxa"/>
            <w:vAlign w:val="center"/>
          </w:tcPr>
          <w:p w14:paraId="7F7FB9CF" w14:textId="32AA0ED9" w:rsidR="00CC0D30" w:rsidRPr="00C471B8" w:rsidRDefault="00CC0D30" w:rsidP="009C0C83">
            <w:pPr>
              <w:rPr>
                <w:rFonts w:cstheme="minorHAnsi"/>
                <w:sz w:val="13"/>
                <w:szCs w:val="15"/>
                <w:lang w:val="en-US"/>
              </w:rPr>
            </w:pPr>
            <w:r>
              <w:rPr>
                <w:rFonts w:cstheme="minorHAnsi"/>
                <w:sz w:val="13"/>
                <w:szCs w:val="15"/>
                <w:lang w:val="en-US"/>
              </w:rPr>
              <w:t>N=1610, 50% Males,</w:t>
            </w:r>
            <w:r w:rsidRPr="00C471B8">
              <w:rPr>
                <w:rFonts w:cstheme="minorHAnsi"/>
                <w:sz w:val="13"/>
                <w:szCs w:val="15"/>
                <w:lang w:val="en-US"/>
              </w:rPr>
              <w:t xml:space="preserve"> multiple </w:t>
            </w:r>
            <w:proofErr w:type="spellStart"/>
            <w:r w:rsidRPr="00C471B8">
              <w:rPr>
                <w:rFonts w:cstheme="minorHAnsi"/>
                <w:sz w:val="13"/>
                <w:szCs w:val="15"/>
                <w:lang w:val="en-US"/>
              </w:rPr>
              <w:t>Dx</w:t>
            </w:r>
            <w:proofErr w:type="spellEnd"/>
            <w:r>
              <w:rPr>
                <w:rFonts w:cstheme="minorHAnsi"/>
                <w:sz w:val="13"/>
                <w:szCs w:val="15"/>
                <w:lang w:val="en-US"/>
              </w:rPr>
              <w:t>, median age 33 (8-92)</w:t>
            </w:r>
          </w:p>
        </w:tc>
        <w:tc>
          <w:tcPr>
            <w:tcW w:w="992" w:type="dxa"/>
            <w:vAlign w:val="center"/>
          </w:tcPr>
          <w:p w14:paraId="60172A66" w14:textId="5D3A2384" w:rsidR="00CC0D30" w:rsidRPr="00C471B8" w:rsidRDefault="009C0C83" w:rsidP="009C0C83">
            <w:pPr>
              <w:rPr>
                <w:rFonts w:cstheme="minorHAnsi"/>
                <w:color w:val="000000" w:themeColor="text1"/>
                <w:sz w:val="13"/>
                <w:szCs w:val="16"/>
                <w:lang w:val="en-US"/>
              </w:rPr>
            </w:pPr>
            <w:r>
              <w:rPr>
                <w:rFonts w:cstheme="minorHAnsi"/>
                <w:color w:val="000000" w:themeColor="text1"/>
                <w:sz w:val="13"/>
                <w:szCs w:val="16"/>
                <w:lang w:val="en-US"/>
              </w:rPr>
              <w:t>15.8±</w:t>
            </w:r>
            <w:r w:rsidR="00CC0D30" w:rsidRPr="00C471B8">
              <w:rPr>
                <w:rFonts w:cstheme="minorHAnsi"/>
                <w:color w:val="000000" w:themeColor="text1"/>
                <w:sz w:val="13"/>
                <w:szCs w:val="16"/>
                <w:lang w:val="en-US"/>
              </w:rPr>
              <w:t>7.5</w:t>
            </w:r>
          </w:p>
        </w:tc>
        <w:tc>
          <w:tcPr>
            <w:tcW w:w="992" w:type="dxa"/>
            <w:vAlign w:val="center"/>
          </w:tcPr>
          <w:p w14:paraId="73C26B7C" w14:textId="378B9B0B" w:rsidR="00CC0D30" w:rsidRPr="00C471B8" w:rsidRDefault="00CC0D30" w:rsidP="007241FA">
            <w:pPr>
              <w:rPr>
                <w:rFonts w:cstheme="minorHAnsi"/>
                <w:color w:val="000000" w:themeColor="text1"/>
                <w:sz w:val="13"/>
                <w:szCs w:val="16"/>
                <w:lang w:val="en-US"/>
              </w:rPr>
              <w:pPrChange w:id="120" w:author="Hart, Xenia" w:date="2022-09-19T12:55:00Z">
                <w:pPr>
                  <w:framePr w:hSpace="141" w:wrap="around" w:vAnchor="text" w:hAnchor="page" w:x="730" w:y="293"/>
                </w:pPr>
              </w:pPrChange>
            </w:pPr>
            <w:r w:rsidRPr="00C471B8">
              <w:rPr>
                <w:rFonts w:cstheme="minorHAnsi"/>
                <w:color w:val="000000" w:themeColor="text1"/>
                <w:sz w:val="13"/>
                <w:szCs w:val="16"/>
                <w:lang w:val="en-US"/>
              </w:rPr>
              <w:t>214</w:t>
            </w:r>
            <w:del w:id="121" w:author="Hart, Xenia" w:date="2022-09-19T12:55:00Z">
              <w:r w:rsidRPr="00C471B8" w:rsidDel="007241FA">
                <w:rPr>
                  <w:rFonts w:cstheme="minorHAnsi"/>
                  <w:color w:val="000000" w:themeColor="text1"/>
                  <w:sz w:val="13"/>
                  <w:szCs w:val="16"/>
                  <w:lang w:val="en-US"/>
                </w:rPr>
                <w:delText>.26</w:delText>
              </w:r>
            </w:del>
            <w:del w:id="122" w:author="Hart, Xenia" w:date="2022-09-19T12:58: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w:t>
            </w:r>
            <w:del w:id="123" w:author="Hart, Xenia" w:date="2022-09-19T12:58: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14</w:t>
            </w:r>
            <w:ins w:id="124" w:author="Hart, Xenia" w:date="2022-09-19T12:55:00Z">
              <w:r w:rsidR="007241FA">
                <w:rPr>
                  <w:rFonts w:cstheme="minorHAnsi"/>
                  <w:color w:val="000000" w:themeColor="text1"/>
                  <w:sz w:val="13"/>
                  <w:szCs w:val="16"/>
                  <w:lang w:val="en-US"/>
                </w:rPr>
                <w:t xml:space="preserve">7 </w:t>
              </w:r>
            </w:ins>
            <w:del w:id="125" w:author="Hart, Xenia" w:date="2022-09-19T12:55:00Z">
              <w:r w:rsidRPr="00C471B8" w:rsidDel="007241FA">
                <w:rPr>
                  <w:rFonts w:cstheme="minorHAnsi"/>
                  <w:color w:val="000000" w:themeColor="text1"/>
                  <w:sz w:val="13"/>
                  <w:szCs w:val="16"/>
                  <w:lang w:val="en-US"/>
                </w:rPr>
                <w:delText>6.95</w:delText>
              </w:r>
            </w:del>
            <w:r w:rsidRPr="00C471B8">
              <w:rPr>
                <w:rFonts w:cstheme="minorHAnsi"/>
                <w:color w:val="000000" w:themeColor="text1"/>
                <w:sz w:val="13"/>
                <w:szCs w:val="16"/>
                <w:lang w:val="en-US"/>
              </w:rPr>
              <w:t>A*</w:t>
            </w:r>
          </w:p>
        </w:tc>
        <w:tc>
          <w:tcPr>
            <w:tcW w:w="918" w:type="dxa"/>
            <w:vAlign w:val="center"/>
          </w:tcPr>
          <w:p w14:paraId="7ECC6DA7" w14:textId="5A588ADA" w:rsidR="00CC0D30" w:rsidRPr="00C471B8" w:rsidRDefault="00CC0D30" w:rsidP="007241FA">
            <w:pPr>
              <w:rPr>
                <w:rFonts w:cstheme="minorHAnsi"/>
                <w:color w:val="000000" w:themeColor="text1"/>
                <w:sz w:val="13"/>
                <w:szCs w:val="16"/>
                <w:lang w:val="en-US"/>
              </w:rPr>
              <w:pPrChange w:id="126" w:author="Hart, Xenia" w:date="2022-09-19T12:55:00Z">
                <w:pPr>
                  <w:framePr w:hSpace="141" w:wrap="around" w:vAnchor="text" w:hAnchor="page" w:x="730" w:y="293"/>
                </w:pPr>
              </w:pPrChange>
            </w:pPr>
            <w:r w:rsidRPr="00C471B8">
              <w:rPr>
                <w:rFonts w:cstheme="minorHAnsi"/>
                <w:color w:val="000000" w:themeColor="text1"/>
                <w:sz w:val="13"/>
                <w:szCs w:val="16"/>
                <w:lang w:val="en-US"/>
              </w:rPr>
              <w:t>28</w:t>
            </w:r>
            <w:ins w:id="127" w:author="Hart, Xenia" w:date="2022-09-19T12:54:00Z">
              <w:r w:rsidR="007241FA">
                <w:rPr>
                  <w:rFonts w:cstheme="minorHAnsi"/>
                  <w:color w:val="000000" w:themeColor="text1"/>
                  <w:sz w:val="13"/>
                  <w:szCs w:val="16"/>
                  <w:lang w:val="en-US"/>
                </w:rPr>
                <w:t>1</w:t>
              </w:r>
            </w:ins>
            <w:del w:id="128" w:author="Hart, Xenia" w:date="2022-09-19T12:54:00Z">
              <w:r w:rsidRPr="00C471B8" w:rsidDel="007241FA">
                <w:rPr>
                  <w:rFonts w:cstheme="minorHAnsi"/>
                  <w:color w:val="000000" w:themeColor="text1"/>
                  <w:sz w:val="13"/>
                  <w:szCs w:val="16"/>
                  <w:lang w:val="en-US"/>
                </w:rPr>
                <w:delText xml:space="preserve">0.81 </w:delText>
              </w:r>
            </w:del>
            <w:r w:rsidRPr="00C471B8">
              <w:rPr>
                <w:rFonts w:cstheme="minorHAnsi"/>
                <w:color w:val="000000" w:themeColor="text1"/>
                <w:sz w:val="13"/>
                <w:szCs w:val="16"/>
                <w:lang w:val="en-US"/>
              </w:rPr>
              <w:t>±</w:t>
            </w:r>
            <w:del w:id="129" w:author="Hart, Xenia" w:date="2022-09-19T12:58: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15</w:t>
            </w:r>
            <w:ins w:id="130" w:author="Hart, Xenia" w:date="2022-09-19T12:55:00Z">
              <w:r w:rsidR="007241FA">
                <w:rPr>
                  <w:rFonts w:cstheme="minorHAnsi"/>
                  <w:color w:val="000000" w:themeColor="text1"/>
                  <w:sz w:val="13"/>
                  <w:szCs w:val="16"/>
                  <w:lang w:val="en-US"/>
                </w:rPr>
                <w:t>3</w:t>
              </w:r>
            </w:ins>
            <w:del w:id="131" w:author="Hart, Xenia" w:date="2022-09-19T12:55:00Z">
              <w:r w:rsidRPr="00C471B8" w:rsidDel="007241FA">
                <w:rPr>
                  <w:rFonts w:cstheme="minorHAnsi"/>
                  <w:color w:val="000000" w:themeColor="text1"/>
                  <w:sz w:val="13"/>
                  <w:szCs w:val="16"/>
                  <w:lang w:val="en-US"/>
                </w:rPr>
                <w:delText>2.83</w:delText>
              </w:r>
            </w:del>
            <w:ins w:id="132" w:author="Hart, Xenia" w:date="2022-09-19T12:55:00Z">
              <w:r w:rsidR="007241FA">
                <w:rPr>
                  <w:rFonts w:cstheme="minorHAnsi"/>
                  <w:color w:val="000000" w:themeColor="text1"/>
                  <w:sz w:val="13"/>
                  <w:szCs w:val="16"/>
                  <w:lang w:val="en-US"/>
                </w:rPr>
                <w:t xml:space="preserve"> </w:t>
              </w:r>
            </w:ins>
            <w:r w:rsidRPr="00C471B8">
              <w:rPr>
                <w:rFonts w:cstheme="minorHAnsi"/>
                <w:color w:val="000000" w:themeColor="text1"/>
                <w:sz w:val="13"/>
                <w:szCs w:val="16"/>
                <w:lang w:val="en-US"/>
              </w:rPr>
              <w:t>A*</w:t>
            </w:r>
          </w:p>
        </w:tc>
        <w:tc>
          <w:tcPr>
            <w:tcW w:w="4255" w:type="dxa"/>
            <w:vAlign w:val="center"/>
          </w:tcPr>
          <w:p w14:paraId="0397ACE9" w14:textId="6061A02F" w:rsidR="00CC0D30" w:rsidRPr="00C471B8" w:rsidRDefault="00CC0D30" w:rsidP="009C0C83">
            <w:pPr>
              <w:rPr>
                <w:rFonts w:cstheme="minorHAnsi"/>
                <w:sz w:val="13"/>
                <w:szCs w:val="22"/>
                <w:lang w:val="en-US"/>
              </w:rPr>
            </w:pPr>
            <w:r>
              <w:rPr>
                <w:rFonts w:cstheme="minorHAnsi"/>
                <w:sz w:val="13"/>
                <w:szCs w:val="18"/>
                <w:lang w:val="en-US"/>
              </w:rPr>
              <w:t>PK diff in gender and age (cut-off</w:t>
            </w:r>
            <w:r w:rsidRPr="00C471B8">
              <w:rPr>
                <w:rFonts w:cstheme="minorHAnsi"/>
                <w:sz w:val="13"/>
                <w:szCs w:val="18"/>
                <w:lang w:val="en-US"/>
              </w:rPr>
              <w:t xml:space="preserve"> 65 years</w:t>
            </w:r>
            <w:r>
              <w:rPr>
                <w:rFonts w:cstheme="minorHAnsi"/>
                <w:sz w:val="13"/>
                <w:szCs w:val="18"/>
                <w:lang w:val="en-US"/>
              </w:rPr>
              <w:t>)</w:t>
            </w:r>
          </w:p>
        </w:tc>
      </w:tr>
      <w:tr w:rsidR="009C0C83" w:rsidRPr="00E5478F" w14:paraId="3C94B170" w14:textId="77777777" w:rsidTr="009C0C83">
        <w:trPr>
          <w:trHeight w:val="79"/>
        </w:trPr>
        <w:tc>
          <w:tcPr>
            <w:tcW w:w="1418" w:type="dxa"/>
            <w:vAlign w:val="center"/>
          </w:tcPr>
          <w:p w14:paraId="305C585E" w14:textId="4F5F58CC" w:rsidR="00CC0D30" w:rsidRPr="00C471B8" w:rsidRDefault="00CC0D30" w:rsidP="009C0C83">
            <w:pPr>
              <w:rPr>
                <w:rFonts w:cstheme="minorHAnsi"/>
                <w:b/>
                <w:bCs/>
                <w:color w:val="000000"/>
                <w:sz w:val="13"/>
                <w:szCs w:val="15"/>
              </w:rPr>
            </w:pPr>
            <w:proofErr w:type="spellStart"/>
            <w:r w:rsidRPr="00C471B8">
              <w:rPr>
                <w:rFonts w:cstheme="minorHAnsi"/>
                <w:b/>
                <w:bCs/>
                <w:color w:val="000000"/>
                <w:sz w:val="13"/>
                <w:szCs w:val="15"/>
              </w:rPr>
              <w:t>Jukic</w:t>
            </w:r>
            <w:proofErr w:type="spellEnd"/>
            <w:r w:rsidRPr="00C471B8">
              <w:rPr>
                <w:rFonts w:cstheme="minorHAnsi"/>
                <w:b/>
                <w:bCs/>
                <w:color w:val="000000"/>
                <w:sz w:val="13"/>
                <w:szCs w:val="15"/>
              </w:rPr>
              <w:t xml:space="preserve"> et al., 2019</w:t>
            </w:r>
          </w:p>
        </w:tc>
        <w:tc>
          <w:tcPr>
            <w:tcW w:w="794" w:type="dxa"/>
            <w:vAlign w:val="center"/>
          </w:tcPr>
          <w:p w14:paraId="5F735FA7" w14:textId="1D1A606D" w:rsidR="00CC0D30" w:rsidRPr="00C471B8" w:rsidRDefault="00CC0D30" w:rsidP="009C0C83">
            <w:pPr>
              <w:rPr>
                <w:rFonts w:cstheme="minorHAnsi"/>
                <w:sz w:val="13"/>
                <w:szCs w:val="15"/>
                <w:lang w:val="en-US"/>
              </w:rPr>
            </w:pPr>
            <w:r w:rsidRPr="00C471B8">
              <w:rPr>
                <w:rFonts w:cstheme="minorHAnsi"/>
                <w:sz w:val="13"/>
                <w:szCs w:val="15"/>
                <w:lang w:val="en-US"/>
              </w:rPr>
              <w:t>Norway</w:t>
            </w:r>
          </w:p>
        </w:tc>
        <w:tc>
          <w:tcPr>
            <w:tcW w:w="3118" w:type="dxa"/>
            <w:vAlign w:val="center"/>
          </w:tcPr>
          <w:p w14:paraId="61B6DD92" w14:textId="59FDC5D5" w:rsidR="00CC0D30" w:rsidRPr="00C471B8" w:rsidRDefault="00CC0D30" w:rsidP="009C0C83">
            <w:pPr>
              <w:rPr>
                <w:rFonts w:cstheme="minorHAnsi"/>
                <w:sz w:val="13"/>
                <w:szCs w:val="15"/>
                <w:lang w:val="en-US"/>
              </w:rPr>
            </w:pPr>
            <w:r w:rsidRPr="00C471B8">
              <w:rPr>
                <w:rFonts w:cstheme="minorHAnsi"/>
                <w:sz w:val="13"/>
                <w:szCs w:val="15"/>
                <w:lang w:val="en-US"/>
              </w:rPr>
              <w:t>CSS</w:t>
            </w:r>
            <w:r>
              <w:rPr>
                <w:rFonts w:cstheme="minorHAnsi"/>
                <w:sz w:val="13"/>
                <w:szCs w:val="15"/>
                <w:lang w:val="en-US"/>
              </w:rPr>
              <w:t xml:space="preserve"> </w:t>
            </w:r>
            <w:r w:rsidRPr="00C471B8">
              <w:rPr>
                <w:rFonts w:cstheme="minorHAnsi"/>
                <w:sz w:val="13"/>
                <w:szCs w:val="18"/>
                <w:lang w:val="en-US"/>
              </w:rPr>
              <w:t xml:space="preserve"> CYP2D6 </w:t>
            </w:r>
            <w:r>
              <w:rPr>
                <w:rFonts w:cstheme="minorHAnsi"/>
                <w:sz w:val="13"/>
                <w:szCs w:val="15"/>
                <w:lang w:val="en-US"/>
              </w:rPr>
              <w:t>genotyping study</w:t>
            </w:r>
          </w:p>
        </w:tc>
        <w:tc>
          <w:tcPr>
            <w:tcW w:w="2979" w:type="dxa"/>
            <w:vAlign w:val="center"/>
          </w:tcPr>
          <w:p w14:paraId="3F5F188F" w14:textId="323DC8D9" w:rsidR="00CC0D30" w:rsidRPr="00C471B8" w:rsidRDefault="00CC0D30" w:rsidP="009C0C83">
            <w:pPr>
              <w:rPr>
                <w:rFonts w:cstheme="minorHAnsi"/>
                <w:sz w:val="13"/>
                <w:szCs w:val="15"/>
                <w:lang w:val="en-US"/>
              </w:rPr>
            </w:pPr>
            <w:r>
              <w:rPr>
                <w:rFonts w:cstheme="minorHAnsi"/>
                <w:sz w:val="13"/>
                <w:szCs w:val="15"/>
                <w:lang w:val="en-US"/>
              </w:rPr>
              <w:t xml:space="preserve">N=890, </w:t>
            </w:r>
            <w:r w:rsidRPr="00C471B8">
              <w:rPr>
                <w:rFonts w:cstheme="minorHAnsi"/>
                <w:sz w:val="13"/>
                <w:szCs w:val="15"/>
                <w:lang w:val="en-US"/>
              </w:rPr>
              <w:t>48.7</w:t>
            </w:r>
            <w:r>
              <w:rPr>
                <w:rFonts w:cstheme="minorHAnsi"/>
                <w:sz w:val="13"/>
                <w:szCs w:val="15"/>
                <w:lang w:val="en-US"/>
              </w:rPr>
              <w:t>% Males,</w:t>
            </w:r>
            <w:r w:rsidRPr="00C471B8">
              <w:rPr>
                <w:rFonts w:cstheme="minorHAnsi"/>
                <w:sz w:val="13"/>
                <w:szCs w:val="15"/>
                <w:lang w:val="en-US"/>
              </w:rPr>
              <w:t xml:space="preserve"> multiple </w:t>
            </w:r>
            <w:proofErr w:type="spellStart"/>
            <w:r w:rsidRPr="00C471B8">
              <w:rPr>
                <w:rFonts w:cstheme="minorHAnsi"/>
                <w:sz w:val="13"/>
                <w:szCs w:val="15"/>
                <w:lang w:val="en-US"/>
              </w:rPr>
              <w:t>Dx</w:t>
            </w:r>
            <w:proofErr w:type="spellEnd"/>
            <w:r>
              <w:rPr>
                <w:rFonts w:cstheme="minorHAnsi"/>
                <w:sz w:val="13"/>
                <w:szCs w:val="15"/>
                <w:lang w:val="en-US"/>
              </w:rPr>
              <w:t>, age 37.8</w:t>
            </w:r>
            <w:r w:rsidRPr="003A0FB7">
              <w:rPr>
                <w:rFonts w:cstheme="minorHAnsi"/>
                <w:sz w:val="13"/>
                <w:szCs w:val="15"/>
                <w:lang w:val="en-US"/>
              </w:rPr>
              <w:t>±</w:t>
            </w:r>
            <w:r>
              <w:rPr>
                <w:rFonts w:cstheme="minorHAnsi"/>
                <w:sz w:val="13"/>
                <w:szCs w:val="15"/>
                <w:lang w:val="en-US"/>
              </w:rPr>
              <w:t>16.8</w:t>
            </w:r>
          </w:p>
        </w:tc>
        <w:tc>
          <w:tcPr>
            <w:tcW w:w="992" w:type="dxa"/>
            <w:vAlign w:val="center"/>
          </w:tcPr>
          <w:p w14:paraId="1AC98EF6" w14:textId="3059D032"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14.</w:t>
            </w:r>
            <w:r w:rsidR="009C0C83">
              <w:rPr>
                <w:rFonts w:cstheme="minorHAnsi"/>
                <w:color w:val="000000" w:themeColor="text1"/>
                <w:sz w:val="13"/>
                <w:szCs w:val="16"/>
                <w:lang w:val="en-US"/>
              </w:rPr>
              <w:t>5</w:t>
            </w:r>
            <w:r>
              <w:rPr>
                <w:rFonts w:cstheme="minorHAnsi"/>
                <w:color w:val="000000" w:themeColor="text1"/>
                <w:sz w:val="13"/>
                <w:szCs w:val="16"/>
                <w:lang w:val="en-US"/>
              </w:rPr>
              <w:t>±7.7</w:t>
            </w:r>
          </w:p>
        </w:tc>
        <w:tc>
          <w:tcPr>
            <w:tcW w:w="992" w:type="dxa"/>
            <w:vAlign w:val="center"/>
          </w:tcPr>
          <w:p w14:paraId="417E323B" w14:textId="75FF4F84"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918" w:type="dxa"/>
            <w:vAlign w:val="center"/>
          </w:tcPr>
          <w:p w14:paraId="45545CA4" w14:textId="58DF74B6"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
          <w:p w14:paraId="5072CD21" w14:textId="5E91B309" w:rsidR="00CC0D30" w:rsidRPr="00E5478F" w:rsidRDefault="00CC0D30" w:rsidP="009C0C83">
            <w:pPr>
              <w:autoSpaceDE w:val="0"/>
              <w:autoSpaceDN w:val="0"/>
              <w:adjustRightInd w:val="0"/>
              <w:rPr>
                <w:rFonts w:cstheme="minorHAnsi"/>
                <w:sz w:val="13"/>
                <w:szCs w:val="18"/>
                <w:lang w:val="en-US"/>
              </w:rPr>
            </w:pPr>
            <w:r w:rsidRPr="00C471B8">
              <w:rPr>
                <w:rFonts w:cstheme="minorHAnsi"/>
                <w:sz w:val="13"/>
                <w:szCs w:val="18"/>
                <w:lang w:val="en-US"/>
              </w:rPr>
              <w:t xml:space="preserve">Increases in aripiprazole </w:t>
            </w:r>
            <w:r>
              <w:rPr>
                <w:rFonts w:cstheme="minorHAnsi"/>
                <w:sz w:val="13"/>
                <w:szCs w:val="18"/>
                <w:lang w:val="en-US"/>
              </w:rPr>
              <w:t xml:space="preserve">AM BL </w:t>
            </w:r>
            <w:r w:rsidRPr="00C471B8">
              <w:rPr>
                <w:rFonts w:cstheme="minorHAnsi"/>
                <w:sz w:val="13"/>
                <w:szCs w:val="18"/>
                <w:lang w:val="en-US"/>
              </w:rPr>
              <w:t xml:space="preserve">in poor and intermediate </w:t>
            </w:r>
            <w:r w:rsidR="009C0C83" w:rsidRPr="00C471B8">
              <w:rPr>
                <w:rFonts w:cstheme="minorHAnsi"/>
                <w:sz w:val="13"/>
                <w:szCs w:val="18"/>
                <w:lang w:val="en-US"/>
              </w:rPr>
              <w:t>metabolizers</w:t>
            </w:r>
            <w:r>
              <w:rPr>
                <w:rFonts w:cstheme="minorHAnsi"/>
                <w:sz w:val="13"/>
                <w:szCs w:val="18"/>
                <w:lang w:val="en-US"/>
              </w:rPr>
              <w:t xml:space="preserve"> (</w:t>
            </w:r>
            <w:r w:rsidRPr="00E5478F">
              <w:rPr>
                <w:rFonts w:cstheme="minorHAnsi"/>
                <w:sz w:val="13"/>
                <w:szCs w:val="18"/>
                <w:lang w:val="en-US"/>
              </w:rPr>
              <w:t>30% lower doses</w:t>
            </w:r>
            <w:r>
              <w:rPr>
                <w:rFonts w:cstheme="minorHAnsi"/>
                <w:sz w:val="13"/>
                <w:szCs w:val="18"/>
                <w:lang w:val="en-US"/>
              </w:rPr>
              <w:t>)</w:t>
            </w:r>
            <w:r w:rsidRPr="00C471B8">
              <w:rPr>
                <w:rFonts w:cstheme="minorHAnsi"/>
                <w:sz w:val="13"/>
                <w:szCs w:val="18"/>
                <w:lang w:val="en-US"/>
              </w:rPr>
              <w:t xml:space="preserve">. No effect of </w:t>
            </w:r>
            <w:r>
              <w:rPr>
                <w:rFonts w:cstheme="minorHAnsi"/>
                <w:sz w:val="13"/>
                <w:szCs w:val="18"/>
                <w:lang w:val="en-US"/>
              </w:rPr>
              <w:t>genotype on</w:t>
            </w:r>
            <w:r w:rsidRPr="00C471B8">
              <w:rPr>
                <w:rFonts w:cstheme="minorHAnsi"/>
                <w:sz w:val="13"/>
                <w:szCs w:val="18"/>
                <w:lang w:val="en-US"/>
              </w:rPr>
              <w:t xml:space="preserve"> treatment failure</w:t>
            </w:r>
            <w:r w:rsidR="009C0C83">
              <w:rPr>
                <w:rFonts w:cstheme="minorHAnsi"/>
                <w:sz w:val="13"/>
                <w:szCs w:val="18"/>
                <w:lang w:val="en-US"/>
              </w:rPr>
              <w:t xml:space="preserve"> (AP switch)</w:t>
            </w:r>
          </w:p>
        </w:tc>
      </w:tr>
      <w:tr w:rsidR="009C0C83" w:rsidRPr="007241FA" w14:paraId="11EFB7D8" w14:textId="77777777" w:rsidTr="009C0C83">
        <w:trPr>
          <w:trHeight w:val="79"/>
        </w:trPr>
        <w:tc>
          <w:tcPr>
            <w:tcW w:w="1418" w:type="dxa"/>
            <w:vAlign w:val="center"/>
          </w:tcPr>
          <w:p w14:paraId="3D58CA74" w14:textId="17DE7808" w:rsidR="00CC0D30" w:rsidRPr="00E5478F" w:rsidRDefault="00CC0D30" w:rsidP="009C0C83">
            <w:pPr>
              <w:rPr>
                <w:rFonts w:cstheme="minorHAnsi"/>
                <w:b/>
                <w:bCs/>
                <w:color w:val="000000"/>
                <w:sz w:val="13"/>
                <w:szCs w:val="15"/>
                <w:lang w:val="en-US"/>
              </w:rPr>
            </w:pPr>
            <w:proofErr w:type="spellStart"/>
            <w:r w:rsidRPr="00E5478F">
              <w:rPr>
                <w:rFonts w:cstheme="minorHAnsi"/>
                <w:b/>
                <w:bCs/>
                <w:color w:val="000000"/>
                <w:sz w:val="13"/>
                <w:szCs w:val="15"/>
                <w:lang w:val="en-US"/>
              </w:rPr>
              <w:t>Eryilmaz</w:t>
            </w:r>
            <w:proofErr w:type="spellEnd"/>
            <w:r w:rsidRPr="00E5478F">
              <w:rPr>
                <w:rFonts w:cstheme="minorHAnsi"/>
                <w:b/>
                <w:bCs/>
                <w:color w:val="000000"/>
                <w:sz w:val="13"/>
                <w:szCs w:val="15"/>
                <w:lang w:val="en-US"/>
              </w:rPr>
              <w:t xml:space="preserve"> et al., 2014</w:t>
            </w:r>
          </w:p>
        </w:tc>
        <w:tc>
          <w:tcPr>
            <w:tcW w:w="794" w:type="dxa"/>
            <w:vAlign w:val="center"/>
          </w:tcPr>
          <w:p w14:paraId="1B16F325" w14:textId="17F2003B" w:rsidR="00CC0D30" w:rsidRPr="00C471B8" w:rsidRDefault="00CC0D30" w:rsidP="009C0C83">
            <w:pPr>
              <w:rPr>
                <w:rFonts w:cstheme="minorHAnsi"/>
                <w:sz w:val="13"/>
                <w:szCs w:val="15"/>
                <w:lang w:val="en-US"/>
              </w:rPr>
            </w:pPr>
            <w:r w:rsidRPr="00C471B8">
              <w:rPr>
                <w:rFonts w:cstheme="minorHAnsi"/>
                <w:sz w:val="13"/>
                <w:szCs w:val="15"/>
                <w:lang w:val="en-US"/>
              </w:rPr>
              <w:t>Turkey</w:t>
            </w:r>
          </w:p>
        </w:tc>
        <w:tc>
          <w:tcPr>
            <w:tcW w:w="3118" w:type="dxa"/>
            <w:vAlign w:val="center"/>
          </w:tcPr>
          <w:p w14:paraId="125B996A" w14:textId="62C3F522" w:rsidR="00CC0D30" w:rsidRPr="00C471B8" w:rsidRDefault="00CC0D30" w:rsidP="009C0C83">
            <w:pPr>
              <w:rPr>
                <w:rFonts w:cstheme="minorHAnsi"/>
                <w:sz w:val="13"/>
                <w:szCs w:val="15"/>
                <w:lang w:val="en-US"/>
              </w:rPr>
            </w:pPr>
            <w:r w:rsidRPr="00C471B8">
              <w:rPr>
                <w:rFonts w:cstheme="minorHAnsi"/>
                <w:sz w:val="13"/>
                <w:szCs w:val="15"/>
                <w:lang w:val="en-US"/>
              </w:rPr>
              <w:t>Retrospective CSS</w:t>
            </w:r>
            <w:r>
              <w:rPr>
                <w:rFonts w:cstheme="minorHAnsi"/>
                <w:sz w:val="13"/>
                <w:szCs w:val="15"/>
                <w:lang w:val="en-US"/>
              </w:rPr>
              <w:t xml:space="preserve"> with valproate add-on after with electroconvulsive treatment (ECT)</w:t>
            </w:r>
          </w:p>
        </w:tc>
        <w:tc>
          <w:tcPr>
            <w:tcW w:w="2979" w:type="dxa"/>
            <w:vAlign w:val="center"/>
          </w:tcPr>
          <w:p w14:paraId="5F191FBE" w14:textId="69C7365B" w:rsidR="00CC0D30" w:rsidRPr="00C471B8" w:rsidRDefault="00CC0D30" w:rsidP="009C0C83">
            <w:pPr>
              <w:rPr>
                <w:rFonts w:cstheme="minorHAnsi"/>
                <w:sz w:val="13"/>
                <w:szCs w:val="15"/>
                <w:lang w:val="en-US"/>
              </w:rPr>
            </w:pPr>
            <w:r>
              <w:rPr>
                <w:rFonts w:cstheme="minorHAnsi"/>
                <w:sz w:val="13"/>
                <w:szCs w:val="15"/>
                <w:lang w:val="en-US"/>
              </w:rPr>
              <w:t>N=</w:t>
            </w:r>
            <w:r w:rsidRPr="00C471B8">
              <w:rPr>
                <w:rFonts w:cstheme="minorHAnsi"/>
                <w:sz w:val="13"/>
                <w:szCs w:val="15"/>
                <w:lang w:val="en-US"/>
              </w:rPr>
              <w:t>69</w:t>
            </w:r>
            <w:r>
              <w:rPr>
                <w:rFonts w:cstheme="minorHAnsi"/>
                <w:sz w:val="13"/>
                <w:szCs w:val="15"/>
                <w:lang w:val="en-US"/>
              </w:rPr>
              <w:t>, 34.8% Males,</w:t>
            </w:r>
            <w:r w:rsidRPr="00C471B8">
              <w:rPr>
                <w:rFonts w:cstheme="minorHAnsi"/>
                <w:sz w:val="13"/>
                <w:szCs w:val="15"/>
                <w:lang w:val="en-US"/>
              </w:rPr>
              <w:t xml:space="preserve"> BD</w:t>
            </w:r>
            <w:r>
              <w:rPr>
                <w:rFonts w:cstheme="minorHAnsi"/>
                <w:sz w:val="13"/>
                <w:szCs w:val="15"/>
                <w:lang w:val="en-US"/>
              </w:rPr>
              <w:t>, age 32.1</w:t>
            </w:r>
            <w:r w:rsidRPr="00C471B8">
              <w:rPr>
                <w:rFonts w:cstheme="minorHAnsi"/>
                <w:color w:val="000000" w:themeColor="text1"/>
                <w:sz w:val="13"/>
                <w:szCs w:val="16"/>
                <w:lang w:val="en-US"/>
              </w:rPr>
              <w:t>±</w:t>
            </w:r>
            <w:r>
              <w:rPr>
                <w:rFonts w:cstheme="minorHAnsi"/>
                <w:color w:val="000000" w:themeColor="text1"/>
                <w:sz w:val="13"/>
                <w:szCs w:val="16"/>
                <w:lang w:val="en-US"/>
              </w:rPr>
              <w:t>11.4</w:t>
            </w:r>
          </w:p>
        </w:tc>
        <w:tc>
          <w:tcPr>
            <w:tcW w:w="992" w:type="dxa"/>
            <w:vAlign w:val="center"/>
          </w:tcPr>
          <w:p w14:paraId="2A3CF41C" w14:textId="4AFCDB12"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20</w:t>
            </w:r>
          </w:p>
        </w:tc>
        <w:tc>
          <w:tcPr>
            <w:tcW w:w="992" w:type="dxa"/>
            <w:vAlign w:val="center"/>
          </w:tcPr>
          <w:p w14:paraId="7F6D993B" w14:textId="579D5E37" w:rsidR="00CC0D30" w:rsidRPr="00C471B8" w:rsidRDefault="00CC0D30" w:rsidP="007241FA">
            <w:pPr>
              <w:rPr>
                <w:rFonts w:cstheme="minorHAnsi"/>
                <w:color w:val="000000" w:themeColor="text1"/>
                <w:sz w:val="13"/>
                <w:szCs w:val="16"/>
                <w:lang w:val="en-US"/>
              </w:rPr>
              <w:pPrChange w:id="133" w:author="Hart, Xenia" w:date="2022-09-19T12:55:00Z">
                <w:pPr>
                  <w:framePr w:hSpace="141" w:wrap="around" w:vAnchor="text" w:hAnchor="page" w:x="730" w:y="293"/>
                </w:pPr>
              </w:pPrChange>
            </w:pPr>
            <w:r w:rsidRPr="00C471B8">
              <w:rPr>
                <w:rFonts w:cstheme="minorHAnsi"/>
                <w:color w:val="000000" w:themeColor="text1"/>
                <w:sz w:val="13"/>
                <w:szCs w:val="16"/>
                <w:lang w:val="en-US"/>
              </w:rPr>
              <w:t>25</w:t>
            </w:r>
            <w:ins w:id="134" w:author="Hart, Xenia" w:date="2022-09-19T12:55:00Z">
              <w:r w:rsidR="007241FA">
                <w:rPr>
                  <w:rFonts w:cstheme="minorHAnsi"/>
                  <w:color w:val="000000" w:themeColor="text1"/>
                  <w:sz w:val="13"/>
                  <w:szCs w:val="16"/>
                  <w:lang w:val="en-US"/>
                </w:rPr>
                <w:t>5</w:t>
              </w:r>
            </w:ins>
            <w:del w:id="135" w:author="Hart, Xenia" w:date="2022-09-19T12:55:00Z">
              <w:r w:rsidRPr="00C471B8" w:rsidDel="007241FA">
                <w:rPr>
                  <w:rFonts w:cstheme="minorHAnsi"/>
                  <w:color w:val="000000" w:themeColor="text1"/>
                  <w:sz w:val="13"/>
                  <w:szCs w:val="16"/>
                  <w:lang w:val="en-US"/>
                </w:rPr>
                <w:delText>4.88</w:delText>
              </w:r>
            </w:del>
            <w:del w:id="136" w:author="Hart, Xenia" w:date="2022-09-19T13:00: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w:t>
            </w:r>
            <w:del w:id="137" w:author="Hart, Xenia" w:date="2022-09-19T13:00: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13</w:t>
            </w:r>
            <w:ins w:id="138" w:author="Hart, Xenia" w:date="2022-09-19T12:55:00Z">
              <w:r w:rsidR="007241FA">
                <w:rPr>
                  <w:rFonts w:cstheme="minorHAnsi"/>
                  <w:color w:val="000000" w:themeColor="text1"/>
                  <w:sz w:val="13"/>
                  <w:szCs w:val="16"/>
                  <w:lang w:val="en-US"/>
                </w:rPr>
                <w:t>4</w:t>
              </w:r>
            </w:ins>
            <w:del w:id="139" w:author="Hart, Xenia" w:date="2022-09-19T12:55:00Z">
              <w:r w:rsidRPr="00C471B8" w:rsidDel="007241FA">
                <w:rPr>
                  <w:rFonts w:cstheme="minorHAnsi"/>
                  <w:color w:val="000000" w:themeColor="text1"/>
                  <w:sz w:val="13"/>
                  <w:szCs w:val="16"/>
                  <w:lang w:val="en-US"/>
                </w:rPr>
                <w:delText>3.65</w:delText>
              </w:r>
            </w:del>
            <w:r w:rsidRPr="00C471B8">
              <w:rPr>
                <w:rFonts w:cstheme="minorHAnsi"/>
                <w:color w:val="000000" w:themeColor="text1"/>
                <w:sz w:val="13"/>
                <w:szCs w:val="16"/>
                <w:lang w:val="en-US"/>
              </w:rPr>
              <w:t xml:space="preserve"> (121-389)</w:t>
            </w:r>
          </w:p>
        </w:tc>
        <w:tc>
          <w:tcPr>
            <w:tcW w:w="918" w:type="dxa"/>
            <w:vAlign w:val="center"/>
          </w:tcPr>
          <w:p w14:paraId="50B385C2" w14:textId="0F8D4D67"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
          <w:p w14:paraId="121F49C2" w14:textId="3829F512" w:rsidR="00CC0D30" w:rsidRPr="00C471B8" w:rsidRDefault="00CC0D30" w:rsidP="009C0C83">
            <w:pPr>
              <w:rPr>
                <w:rFonts w:cstheme="minorHAnsi"/>
                <w:sz w:val="13"/>
                <w:szCs w:val="22"/>
                <w:lang w:val="en-US"/>
              </w:rPr>
            </w:pPr>
            <w:r>
              <w:rPr>
                <w:rFonts w:cstheme="minorHAnsi"/>
                <w:sz w:val="13"/>
                <w:szCs w:val="18"/>
                <w:lang w:val="en-US"/>
              </w:rPr>
              <w:t>AM BL</w:t>
            </w:r>
            <w:r w:rsidRPr="00C471B8">
              <w:rPr>
                <w:rFonts w:cstheme="minorHAnsi"/>
                <w:sz w:val="13"/>
                <w:szCs w:val="18"/>
                <w:lang w:val="en-US"/>
              </w:rPr>
              <w:t xml:space="preserve"> after </w:t>
            </w:r>
            <w:r w:rsidR="009C0C83" w:rsidRPr="00C471B8">
              <w:rPr>
                <w:rFonts w:cstheme="minorHAnsi"/>
                <w:sz w:val="13"/>
                <w:szCs w:val="18"/>
                <w:lang w:val="en-US"/>
              </w:rPr>
              <w:t>valproate</w:t>
            </w:r>
            <w:r w:rsidRPr="00C471B8">
              <w:rPr>
                <w:rFonts w:cstheme="minorHAnsi"/>
                <w:sz w:val="13"/>
                <w:szCs w:val="18"/>
                <w:lang w:val="en-US"/>
              </w:rPr>
              <w:t xml:space="preserve"> coadministration ch</w:t>
            </w:r>
            <w:r>
              <w:rPr>
                <w:rFonts w:cstheme="minorHAnsi"/>
                <w:sz w:val="13"/>
                <w:szCs w:val="18"/>
                <w:lang w:val="en-US"/>
              </w:rPr>
              <w:t>anges by 23%</w:t>
            </w:r>
          </w:p>
        </w:tc>
      </w:tr>
      <w:tr w:rsidR="009C0C83" w:rsidRPr="007241FA" w14:paraId="258DC6EE" w14:textId="77777777" w:rsidTr="009C0C83">
        <w:trPr>
          <w:trHeight w:val="79"/>
        </w:trPr>
        <w:tc>
          <w:tcPr>
            <w:tcW w:w="1418" w:type="dxa"/>
            <w:vAlign w:val="center"/>
          </w:tcPr>
          <w:p w14:paraId="25B835CB" w14:textId="4CAF904A" w:rsidR="00CC0D30" w:rsidRPr="00C471B8" w:rsidRDefault="00CC0D30" w:rsidP="009C0C83">
            <w:pPr>
              <w:rPr>
                <w:rFonts w:cstheme="minorHAnsi"/>
                <w:b/>
                <w:bCs/>
                <w:color w:val="000000"/>
                <w:sz w:val="13"/>
                <w:szCs w:val="15"/>
              </w:rPr>
            </w:pPr>
            <w:proofErr w:type="spellStart"/>
            <w:r w:rsidRPr="00C471B8">
              <w:rPr>
                <w:rFonts w:cstheme="minorHAnsi"/>
                <w:b/>
                <w:bCs/>
                <w:color w:val="000000"/>
                <w:sz w:val="13"/>
                <w:szCs w:val="15"/>
              </w:rPr>
              <w:t>Hendset</w:t>
            </w:r>
            <w:proofErr w:type="spellEnd"/>
            <w:r w:rsidRPr="00C471B8">
              <w:rPr>
                <w:rFonts w:cstheme="minorHAnsi"/>
                <w:b/>
                <w:bCs/>
                <w:color w:val="000000"/>
                <w:sz w:val="13"/>
                <w:szCs w:val="15"/>
              </w:rPr>
              <w:t xml:space="preserve"> et al., 2007</w:t>
            </w:r>
          </w:p>
        </w:tc>
        <w:tc>
          <w:tcPr>
            <w:tcW w:w="794" w:type="dxa"/>
            <w:vAlign w:val="center"/>
          </w:tcPr>
          <w:p w14:paraId="2C41D995" w14:textId="39FF879D" w:rsidR="00CC0D30" w:rsidRPr="00C471B8" w:rsidRDefault="00CC0D30" w:rsidP="009C0C83">
            <w:pPr>
              <w:rPr>
                <w:rFonts w:cstheme="minorHAnsi"/>
                <w:sz w:val="13"/>
                <w:szCs w:val="15"/>
                <w:lang w:val="en-US"/>
              </w:rPr>
            </w:pPr>
            <w:r w:rsidRPr="00C471B8">
              <w:rPr>
                <w:rFonts w:cstheme="minorHAnsi"/>
                <w:sz w:val="13"/>
                <w:szCs w:val="15"/>
                <w:lang w:val="en-US"/>
              </w:rPr>
              <w:t>Norway</w:t>
            </w:r>
          </w:p>
        </w:tc>
        <w:tc>
          <w:tcPr>
            <w:tcW w:w="3118" w:type="dxa"/>
            <w:vAlign w:val="center"/>
          </w:tcPr>
          <w:p w14:paraId="26F47534" w14:textId="7174E05C" w:rsidR="00CC0D30" w:rsidRPr="00C471B8" w:rsidRDefault="00CC0D30" w:rsidP="009C0C83">
            <w:pPr>
              <w:rPr>
                <w:rFonts w:cstheme="minorHAnsi"/>
                <w:sz w:val="13"/>
                <w:szCs w:val="15"/>
                <w:lang w:val="en-US"/>
              </w:rPr>
            </w:pPr>
            <w:r w:rsidRPr="00C471B8">
              <w:rPr>
                <w:rFonts w:cstheme="minorHAnsi"/>
                <w:sz w:val="13"/>
                <w:szCs w:val="15"/>
                <w:lang w:val="en-US"/>
              </w:rPr>
              <w:t xml:space="preserve">Retrospective </w:t>
            </w:r>
            <w:r>
              <w:rPr>
                <w:rFonts w:cstheme="minorHAnsi"/>
                <w:sz w:val="13"/>
                <w:szCs w:val="15"/>
                <w:lang w:val="en-US"/>
              </w:rPr>
              <w:t xml:space="preserve">genotype (CYP 2D6) </w:t>
            </w:r>
            <w:r w:rsidRPr="00C471B8">
              <w:rPr>
                <w:rFonts w:cstheme="minorHAnsi"/>
                <w:sz w:val="13"/>
                <w:szCs w:val="15"/>
                <w:lang w:val="en-US"/>
              </w:rPr>
              <w:t>CSS</w:t>
            </w:r>
            <w:r>
              <w:rPr>
                <w:rFonts w:cstheme="minorHAnsi"/>
                <w:sz w:val="13"/>
                <w:szCs w:val="15"/>
                <w:lang w:val="en-US"/>
              </w:rPr>
              <w:t>, TDM database</w:t>
            </w:r>
          </w:p>
        </w:tc>
        <w:tc>
          <w:tcPr>
            <w:tcW w:w="2979" w:type="dxa"/>
            <w:vAlign w:val="center"/>
          </w:tcPr>
          <w:p w14:paraId="0B41182C" w14:textId="7BE7BDDC" w:rsidR="00CC0D30" w:rsidRPr="00C471B8" w:rsidRDefault="00CC0D30" w:rsidP="009C0C83">
            <w:pPr>
              <w:rPr>
                <w:rFonts w:cstheme="minorHAnsi"/>
                <w:sz w:val="13"/>
                <w:szCs w:val="15"/>
                <w:lang w:val="en-US"/>
              </w:rPr>
            </w:pPr>
            <w:r>
              <w:rPr>
                <w:rFonts w:cstheme="minorHAnsi"/>
                <w:sz w:val="13"/>
                <w:szCs w:val="15"/>
                <w:lang w:val="en-US"/>
              </w:rPr>
              <w:t xml:space="preserve">N=62, </w:t>
            </w:r>
            <w:r w:rsidRPr="00C471B8">
              <w:rPr>
                <w:rFonts w:cstheme="minorHAnsi"/>
                <w:sz w:val="13"/>
                <w:szCs w:val="15"/>
                <w:lang w:val="en-US"/>
              </w:rPr>
              <w:t>45.9</w:t>
            </w:r>
            <w:r>
              <w:rPr>
                <w:rFonts w:cstheme="minorHAnsi"/>
                <w:sz w:val="13"/>
                <w:szCs w:val="15"/>
                <w:lang w:val="en-US"/>
              </w:rPr>
              <w:t>% Males,</w:t>
            </w:r>
            <w:r w:rsidRPr="00C471B8">
              <w:rPr>
                <w:rFonts w:cstheme="minorHAnsi"/>
                <w:sz w:val="13"/>
                <w:szCs w:val="15"/>
                <w:lang w:val="en-US"/>
              </w:rPr>
              <w:t xml:space="preserve"> multiple </w:t>
            </w:r>
            <w:proofErr w:type="spellStart"/>
            <w:r w:rsidRPr="00C471B8">
              <w:rPr>
                <w:rFonts w:cstheme="minorHAnsi"/>
                <w:sz w:val="13"/>
                <w:szCs w:val="15"/>
                <w:lang w:val="en-US"/>
              </w:rPr>
              <w:t>Dx</w:t>
            </w:r>
            <w:proofErr w:type="spellEnd"/>
            <w:r>
              <w:rPr>
                <w:rFonts w:cstheme="minorHAnsi"/>
                <w:sz w:val="13"/>
                <w:szCs w:val="15"/>
                <w:lang w:val="en-US"/>
              </w:rPr>
              <w:t xml:space="preserve">, age </w:t>
            </w:r>
            <w:r w:rsidRPr="00C2781B">
              <w:rPr>
                <w:rFonts w:cstheme="minorHAnsi"/>
                <w:sz w:val="13"/>
                <w:szCs w:val="15"/>
                <w:lang w:val="en-US"/>
              </w:rPr>
              <w:t xml:space="preserve">31.3 </w:t>
            </w:r>
            <w:r>
              <w:rPr>
                <w:rFonts w:cstheme="minorHAnsi"/>
                <w:sz w:val="13"/>
                <w:szCs w:val="15"/>
                <w:lang w:val="en-US"/>
              </w:rPr>
              <w:t>(17-84)</w:t>
            </w:r>
          </w:p>
        </w:tc>
        <w:tc>
          <w:tcPr>
            <w:tcW w:w="992" w:type="dxa"/>
            <w:vAlign w:val="center"/>
          </w:tcPr>
          <w:p w14:paraId="7C195B8C" w14:textId="616D2D6F"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992" w:type="dxa"/>
            <w:vAlign w:val="center"/>
          </w:tcPr>
          <w:p w14:paraId="73DA1393" w14:textId="66D56650"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918" w:type="dxa"/>
            <w:vAlign w:val="center"/>
          </w:tcPr>
          <w:p w14:paraId="7BE76B50" w14:textId="3ADF0F62"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
          <w:p w14:paraId="780CD7EA" w14:textId="58F07B57" w:rsidR="00CC0D30" w:rsidRPr="008978E0" w:rsidRDefault="00CC0D30" w:rsidP="009C0C83">
            <w:pPr>
              <w:autoSpaceDE w:val="0"/>
              <w:autoSpaceDN w:val="0"/>
              <w:adjustRightInd w:val="0"/>
              <w:rPr>
                <w:rFonts w:cstheme="minorHAnsi"/>
                <w:sz w:val="13"/>
                <w:szCs w:val="18"/>
                <w:lang w:val="en-US"/>
              </w:rPr>
            </w:pPr>
            <w:r w:rsidRPr="00C471B8">
              <w:rPr>
                <w:rFonts w:cstheme="minorHAnsi"/>
                <w:sz w:val="13"/>
                <w:szCs w:val="18"/>
                <w:lang w:val="en-US"/>
              </w:rPr>
              <w:t xml:space="preserve">CYP2D6 has a significant impact on ARI and </w:t>
            </w:r>
            <w:r>
              <w:rPr>
                <w:rFonts w:cstheme="minorHAnsi"/>
                <w:sz w:val="13"/>
                <w:szCs w:val="18"/>
                <w:lang w:val="en-US"/>
              </w:rPr>
              <w:t>AM BL of</w:t>
            </w:r>
            <w:r w:rsidRPr="008978E0">
              <w:rPr>
                <w:rFonts w:cstheme="minorHAnsi"/>
                <w:sz w:val="13"/>
                <w:szCs w:val="18"/>
                <w:lang w:val="en-US"/>
              </w:rPr>
              <w:t xml:space="preserve"> 4.3-fold and 4.2-fold</w:t>
            </w:r>
            <w:r>
              <w:rPr>
                <w:rFonts w:cstheme="minorHAnsi"/>
                <w:sz w:val="13"/>
                <w:szCs w:val="18"/>
                <w:lang w:val="en-US"/>
              </w:rPr>
              <w:t xml:space="preserve">. PMs </w:t>
            </w:r>
            <w:r w:rsidRPr="008978E0">
              <w:rPr>
                <w:rFonts w:cstheme="minorHAnsi"/>
                <w:sz w:val="13"/>
                <w:szCs w:val="18"/>
                <w:lang w:val="en-US"/>
              </w:rPr>
              <w:t>need 30–40% lower doses</w:t>
            </w:r>
          </w:p>
        </w:tc>
      </w:tr>
      <w:tr w:rsidR="009C0C83" w:rsidRPr="007241FA" w14:paraId="0DF41020" w14:textId="77777777" w:rsidTr="009C0C83">
        <w:trPr>
          <w:trHeight w:val="79"/>
        </w:trPr>
        <w:tc>
          <w:tcPr>
            <w:tcW w:w="1418" w:type="dxa"/>
            <w:vAlign w:val="center"/>
          </w:tcPr>
          <w:p w14:paraId="4CC24B0A" w14:textId="063F485E" w:rsidR="00CC0D30" w:rsidRPr="008978E0" w:rsidRDefault="00CC0D30" w:rsidP="009C0C83">
            <w:pPr>
              <w:rPr>
                <w:rFonts w:cstheme="minorHAnsi"/>
                <w:b/>
                <w:bCs/>
                <w:color w:val="000000"/>
                <w:sz w:val="13"/>
                <w:szCs w:val="15"/>
                <w:lang w:val="en-US"/>
              </w:rPr>
            </w:pPr>
            <w:r w:rsidRPr="008978E0">
              <w:rPr>
                <w:rFonts w:cstheme="minorHAnsi"/>
                <w:b/>
                <w:bCs/>
                <w:color w:val="000000"/>
                <w:sz w:val="13"/>
                <w:szCs w:val="15"/>
                <w:lang w:val="en-US"/>
              </w:rPr>
              <w:t>Molden et al., 2006</w:t>
            </w:r>
          </w:p>
        </w:tc>
        <w:tc>
          <w:tcPr>
            <w:tcW w:w="794" w:type="dxa"/>
            <w:vAlign w:val="center"/>
          </w:tcPr>
          <w:p w14:paraId="73B51415" w14:textId="1B026402" w:rsidR="00CC0D30" w:rsidRPr="00C471B8" w:rsidRDefault="00CC0D30" w:rsidP="009C0C83">
            <w:pPr>
              <w:rPr>
                <w:rFonts w:cstheme="minorHAnsi"/>
                <w:sz w:val="13"/>
                <w:szCs w:val="15"/>
                <w:lang w:val="en-US"/>
              </w:rPr>
            </w:pPr>
            <w:r w:rsidRPr="00C471B8">
              <w:rPr>
                <w:rFonts w:cstheme="minorHAnsi"/>
                <w:sz w:val="13"/>
                <w:szCs w:val="15"/>
                <w:lang w:val="en-US"/>
              </w:rPr>
              <w:t>Norway</w:t>
            </w:r>
          </w:p>
        </w:tc>
        <w:tc>
          <w:tcPr>
            <w:tcW w:w="3118" w:type="dxa"/>
            <w:vAlign w:val="center"/>
          </w:tcPr>
          <w:p w14:paraId="54C58A02" w14:textId="32FB6C6E" w:rsidR="00CC0D30" w:rsidRPr="00C471B8" w:rsidRDefault="00CC0D30" w:rsidP="009C0C83">
            <w:pPr>
              <w:rPr>
                <w:rFonts w:cstheme="minorHAnsi"/>
                <w:sz w:val="13"/>
                <w:szCs w:val="15"/>
                <w:lang w:val="en-US"/>
              </w:rPr>
            </w:pPr>
            <w:r w:rsidRPr="00C471B8">
              <w:rPr>
                <w:rFonts w:cstheme="minorHAnsi"/>
                <w:sz w:val="13"/>
                <w:szCs w:val="15"/>
                <w:lang w:val="en-US"/>
              </w:rPr>
              <w:t>Retrospective</w:t>
            </w:r>
            <w:r>
              <w:rPr>
                <w:rFonts w:cstheme="minorHAnsi"/>
                <w:sz w:val="13"/>
                <w:szCs w:val="15"/>
                <w:lang w:val="en-US"/>
              </w:rPr>
              <w:t xml:space="preserve"> PK</w:t>
            </w:r>
            <w:r w:rsidRPr="00C471B8">
              <w:rPr>
                <w:rFonts w:cstheme="minorHAnsi"/>
                <w:sz w:val="13"/>
                <w:szCs w:val="15"/>
                <w:lang w:val="en-US"/>
              </w:rPr>
              <w:t xml:space="preserve"> CSS</w:t>
            </w:r>
          </w:p>
        </w:tc>
        <w:tc>
          <w:tcPr>
            <w:tcW w:w="2979" w:type="dxa"/>
            <w:vAlign w:val="center"/>
          </w:tcPr>
          <w:p w14:paraId="394C6497" w14:textId="201168B8" w:rsidR="00CC0D30" w:rsidRPr="00C471B8" w:rsidRDefault="00CC0D30" w:rsidP="009C0C83">
            <w:pPr>
              <w:rPr>
                <w:rFonts w:cstheme="minorHAnsi"/>
                <w:sz w:val="13"/>
                <w:szCs w:val="15"/>
                <w:lang w:val="en-US"/>
              </w:rPr>
            </w:pPr>
            <w:r>
              <w:rPr>
                <w:rFonts w:cstheme="minorHAnsi"/>
                <w:sz w:val="13"/>
                <w:szCs w:val="15"/>
                <w:lang w:val="en-US"/>
              </w:rPr>
              <w:t>N=118, 52.5% Males,</w:t>
            </w:r>
            <w:r w:rsidRPr="00C471B8">
              <w:rPr>
                <w:rFonts w:cstheme="minorHAnsi"/>
                <w:sz w:val="13"/>
                <w:szCs w:val="15"/>
                <w:lang w:val="en-US"/>
              </w:rPr>
              <w:t xml:space="preserve"> multiple </w:t>
            </w:r>
            <w:proofErr w:type="spellStart"/>
            <w:r w:rsidRPr="00C471B8">
              <w:rPr>
                <w:rFonts w:cstheme="minorHAnsi"/>
                <w:sz w:val="13"/>
                <w:szCs w:val="15"/>
                <w:lang w:val="en-US"/>
              </w:rPr>
              <w:t>Dx</w:t>
            </w:r>
            <w:proofErr w:type="spellEnd"/>
            <w:r>
              <w:rPr>
                <w:rFonts w:cstheme="minorHAnsi"/>
                <w:sz w:val="13"/>
                <w:szCs w:val="15"/>
                <w:lang w:val="en-US"/>
              </w:rPr>
              <w:t xml:space="preserve">, age </w:t>
            </w:r>
            <w:r w:rsidRPr="00C2781B">
              <w:rPr>
                <w:rFonts w:cstheme="minorHAnsi"/>
                <w:sz w:val="13"/>
                <w:szCs w:val="15"/>
                <w:lang w:val="en-US"/>
              </w:rPr>
              <w:t>32.8</w:t>
            </w:r>
            <w:r>
              <w:rPr>
                <w:rFonts w:cstheme="minorHAnsi"/>
                <w:sz w:val="13"/>
                <w:szCs w:val="15"/>
                <w:lang w:val="en-US"/>
              </w:rPr>
              <w:t xml:space="preserve"> (15-63)</w:t>
            </w:r>
          </w:p>
        </w:tc>
        <w:tc>
          <w:tcPr>
            <w:tcW w:w="992" w:type="dxa"/>
            <w:vAlign w:val="center"/>
          </w:tcPr>
          <w:p w14:paraId="7A5C1A43" w14:textId="3474EABE"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992" w:type="dxa"/>
            <w:vAlign w:val="center"/>
          </w:tcPr>
          <w:p w14:paraId="3A688815" w14:textId="23C3074C"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918" w:type="dxa"/>
            <w:vAlign w:val="center"/>
          </w:tcPr>
          <w:p w14:paraId="3043EB6F" w14:textId="1A5DE777"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
          <w:p w14:paraId="38ABC835" w14:textId="6A0E26F1" w:rsidR="00CC0D30" w:rsidRPr="00C471B8" w:rsidRDefault="00CC0D30" w:rsidP="009C0C83">
            <w:pPr>
              <w:rPr>
                <w:rFonts w:cstheme="minorHAnsi"/>
                <w:sz w:val="13"/>
                <w:szCs w:val="22"/>
                <w:lang w:val="en-US"/>
              </w:rPr>
            </w:pPr>
            <w:r w:rsidRPr="00C471B8">
              <w:rPr>
                <w:rFonts w:cstheme="minorHAnsi"/>
                <w:sz w:val="13"/>
                <w:szCs w:val="18"/>
                <w:lang w:val="en-US"/>
              </w:rPr>
              <w:t>PK (proportional dose-concentration relationship i</w:t>
            </w:r>
            <w:r>
              <w:rPr>
                <w:rFonts w:cstheme="minorHAnsi"/>
                <w:sz w:val="13"/>
                <w:szCs w:val="18"/>
                <w:lang w:val="en-US"/>
              </w:rPr>
              <w:t>n population)</w:t>
            </w:r>
          </w:p>
        </w:tc>
      </w:tr>
      <w:tr w:rsidR="009C0C83" w:rsidRPr="007241FA" w14:paraId="6F3D61C0" w14:textId="77777777" w:rsidTr="009C0C83">
        <w:trPr>
          <w:trHeight w:val="79"/>
        </w:trPr>
        <w:tc>
          <w:tcPr>
            <w:tcW w:w="1418" w:type="dxa"/>
            <w:vAlign w:val="center"/>
          </w:tcPr>
          <w:p w14:paraId="7B72C3EC" w14:textId="44C7FDB0" w:rsidR="00CC0D30" w:rsidRPr="00C471B8" w:rsidRDefault="00CC0D30" w:rsidP="009C0C83">
            <w:pPr>
              <w:rPr>
                <w:rFonts w:cstheme="minorHAnsi"/>
                <w:b/>
                <w:bCs/>
                <w:color w:val="000000"/>
                <w:sz w:val="13"/>
                <w:szCs w:val="15"/>
              </w:rPr>
            </w:pPr>
            <w:proofErr w:type="spellStart"/>
            <w:r w:rsidRPr="00C471B8">
              <w:rPr>
                <w:rFonts w:cstheme="minorHAnsi"/>
                <w:b/>
                <w:bCs/>
                <w:color w:val="000000"/>
                <w:sz w:val="13"/>
                <w:szCs w:val="15"/>
              </w:rPr>
              <w:t>Waade</w:t>
            </w:r>
            <w:proofErr w:type="spellEnd"/>
            <w:r w:rsidRPr="00C471B8">
              <w:rPr>
                <w:rFonts w:cstheme="minorHAnsi"/>
                <w:b/>
                <w:bCs/>
                <w:color w:val="000000"/>
                <w:sz w:val="13"/>
                <w:szCs w:val="15"/>
              </w:rPr>
              <w:t xml:space="preserve"> et al., 2009</w:t>
            </w:r>
          </w:p>
        </w:tc>
        <w:tc>
          <w:tcPr>
            <w:tcW w:w="794" w:type="dxa"/>
            <w:vAlign w:val="center"/>
          </w:tcPr>
          <w:p w14:paraId="4822FD06" w14:textId="45C36FA0" w:rsidR="00CC0D30" w:rsidRPr="00C471B8" w:rsidRDefault="00CC0D30" w:rsidP="009C0C83">
            <w:pPr>
              <w:rPr>
                <w:rFonts w:cstheme="minorHAnsi"/>
                <w:sz w:val="13"/>
                <w:szCs w:val="15"/>
                <w:lang w:val="en-US"/>
              </w:rPr>
            </w:pPr>
            <w:r w:rsidRPr="00C471B8">
              <w:rPr>
                <w:rFonts w:cstheme="minorHAnsi"/>
                <w:sz w:val="13"/>
                <w:szCs w:val="15"/>
                <w:lang w:val="en-US"/>
              </w:rPr>
              <w:t>Norway</w:t>
            </w:r>
          </w:p>
        </w:tc>
        <w:tc>
          <w:tcPr>
            <w:tcW w:w="3118" w:type="dxa"/>
            <w:vAlign w:val="center"/>
          </w:tcPr>
          <w:p w14:paraId="7CD324AD" w14:textId="3E05EB60" w:rsidR="00CC0D30" w:rsidRPr="00C471B8" w:rsidRDefault="00CC0D30" w:rsidP="009C0C83">
            <w:pPr>
              <w:rPr>
                <w:rFonts w:cstheme="minorHAnsi"/>
                <w:sz w:val="13"/>
                <w:szCs w:val="15"/>
                <w:lang w:val="en-US"/>
              </w:rPr>
            </w:pPr>
            <w:r w:rsidRPr="00C471B8">
              <w:rPr>
                <w:rFonts w:cstheme="minorHAnsi"/>
                <w:sz w:val="13"/>
                <w:szCs w:val="15"/>
                <w:lang w:val="en-US"/>
              </w:rPr>
              <w:t>Retrospective CSS</w:t>
            </w:r>
            <w:r w:rsidR="009C0C83">
              <w:rPr>
                <w:rFonts w:cstheme="minorHAnsi"/>
                <w:sz w:val="13"/>
                <w:szCs w:val="15"/>
                <w:lang w:val="en-US"/>
              </w:rPr>
              <w:t xml:space="preserve"> on </w:t>
            </w:r>
            <w:proofErr w:type="spellStart"/>
            <w:r w:rsidR="009C0C83">
              <w:rPr>
                <w:rFonts w:cstheme="minorHAnsi"/>
                <w:sz w:val="13"/>
                <w:szCs w:val="15"/>
                <w:lang w:val="en-US"/>
              </w:rPr>
              <w:t>comed</w:t>
            </w:r>
            <w:proofErr w:type="spellEnd"/>
            <w:r w:rsidR="009C0C83">
              <w:rPr>
                <w:rFonts w:cstheme="minorHAnsi"/>
                <w:sz w:val="13"/>
                <w:szCs w:val="15"/>
                <w:lang w:val="en-US"/>
              </w:rPr>
              <w:t>.</w:t>
            </w:r>
          </w:p>
        </w:tc>
        <w:tc>
          <w:tcPr>
            <w:tcW w:w="2979" w:type="dxa"/>
            <w:vAlign w:val="center"/>
          </w:tcPr>
          <w:p w14:paraId="4B32E913" w14:textId="51F6964A" w:rsidR="00CC0D30" w:rsidRPr="00C471B8" w:rsidRDefault="00CC0D30" w:rsidP="009C0C83">
            <w:pPr>
              <w:rPr>
                <w:rFonts w:cstheme="minorHAnsi"/>
                <w:sz w:val="13"/>
                <w:szCs w:val="15"/>
                <w:lang w:val="en-US"/>
              </w:rPr>
            </w:pPr>
            <w:r>
              <w:rPr>
                <w:rFonts w:cstheme="minorHAnsi"/>
                <w:sz w:val="13"/>
                <w:szCs w:val="15"/>
                <w:lang w:val="en-US"/>
              </w:rPr>
              <w:t xml:space="preserve">N=223, </w:t>
            </w:r>
            <w:r w:rsidR="009C0C83">
              <w:rPr>
                <w:rFonts w:cstheme="minorHAnsi"/>
                <w:sz w:val="13"/>
                <w:szCs w:val="15"/>
                <w:lang w:val="en-US"/>
              </w:rPr>
              <w:t>58</w:t>
            </w:r>
            <w:r>
              <w:rPr>
                <w:rFonts w:cstheme="minorHAnsi"/>
                <w:sz w:val="13"/>
                <w:szCs w:val="15"/>
                <w:lang w:val="en-US"/>
              </w:rPr>
              <w:t>% Males,</w:t>
            </w:r>
            <w:r w:rsidRPr="00C471B8">
              <w:rPr>
                <w:rFonts w:cstheme="minorHAnsi"/>
                <w:sz w:val="13"/>
                <w:szCs w:val="15"/>
                <w:lang w:val="en-US"/>
              </w:rPr>
              <w:t xml:space="preserve"> multiple </w:t>
            </w:r>
            <w:proofErr w:type="spellStart"/>
            <w:r w:rsidRPr="00C471B8">
              <w:rPr>
                <w:rFonts w:cstheme="minorHAnsi"/>
                <w:sz w:val="13"/>
                <w:szCs w:val="15"/>
                <w:lang w:val="en-US"/>
              </w:rPr>
              <w:t>Dx</w:t>
            </w:r>
            <w:proofErr w:type="spellEnd"/>
            <w:r w:rsidR="009C0C83">
              <w:rPr>
                <w:rFonts w:cstheme="minorHAnsi"/>
                <w:sz w:val="13"/>
                <w:szCs w:val="15"/>
                <w:lang w:val="en-US"/>
              </w:rPr>
              <w:t xml:space="preserve">, </w:t>
            </w:r>
            <w:r>
              <w:rPr>
                <w:rFonts w:cstheme="minorHAnsi"/>
                <w:sz w:val="13"/>
                <w:szCs w:val="15"/>
                <w:lang w:val="en-US"/>
              </w:rPr>
              <w:t>median age 31 (12-86)</w:t>
            </w:r>
          </w:p>
        </w:tc>
        <w:tc>
          <w:tcPr>
            <w:tcW w:w="992" w:type="dxa"/>
            <w:vAlign w:val="center"/>
          </w:tcPr>
          <w:p w14:paraId="7B244ADA" w14:textId="045E58B0"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992" w:type="dxa"/>
            <w:vAlign w:val="center"/>
          </w:tcPr>
          <w:p w14:paraId="3A587BF1" w14:textId="0BFBA83C"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918" w:type="dxa"/>
            <w:vAlign w:val="center"/>
          </w:tcPr>
          <w:p w14:paraId="6F979202" w14:textId="1F8570F0" w:rsidR="00CC0D30" w:rsidRPr="00C471B8" w:rsidRDefault="00CC0D30" w:rsidP="009C0C83">
            <w:pPr>
              <w:rPr>
                <w:rFonts w:cstheme="minorHAnsi"/>
                <w:color w:val="000000" w:themeColor="text1"/>
                <w:sz w:val="13"/>
                <w:szCs w:val="16"/>
                <w:lang w:val="en-US"/>
              </w:rPr>
            </w:pPr>
            <w:r w:rsidRPr="00C471B8">
              <w:rPr>
                <w:rFonts w:cstheme="minorHAnsi"/>
                <w:color w:val="000000" w:themeColor="text1"/>
                <w:sz w:val="13"/>
                <w:szCs w:val="16"/>
                <w:lang w:val="en-US"/>
              </w:rPr>
              <w:t>NA</w:t>
            </w:r>
          </w:p>
        </w:tc>
        <w:tc>
          <w:tcPr>
            <w:tcW w:w="4255" w:type="dxa"/>
            <w:vAlign w:val="center"/>
          </w:tcPr>
          <w:p w14:paraId="24C93F2E" w14:textId="0E02E584" w:rsidR="00CC0D30" w:rsidRPr="00EE0C1F" w:rsidRDefault="00CC0D30" w:rsidP="009C0C83">
            <w:pPr>
              <w:rPr>
                <w:rFonts w:cstheme="minorHAnsi"/>
                <w:sz w:val="13"/>
                <w:szCs w:val="18"/>
                <w:lang w:val="en-US"/>
              </w:rPr>
            </w:pPr>
            <w:r w:rsidRPr="00C471B8">
              <w:rPr>
                <w:rFonts w:cstheme="minorHAnsi"/>
                <w:sz w:val="13"/>
                <w:szCs w:val="18"/>
                <w:lang w:val="en-US"/>
              </w:rPr>
              <w:t xml:space="preserve">Effect of different </w:t>
            </w:r>
            <w:proofErr w:type="spellStart"/>
            <w:r w:rsidRPr="00C471B8">
              <w:rPr>
                <w:rFonts w:cstheme="minorHAnsi"/>
                <w:sz w:val="13"/>
                <w:szCs w:val="18"/>
                <w:lang w:val="en-US"/>
              </w:rPr>
              <w:t>comed</w:t>
            </w:r>
            <w:proofErr w:type="spellEnd"/>
            <w:r w:rsidR="009C0C83">
              <w:rPr>
                <w:rFonts w:cstheme="minorHAnsi"/>
                <w:sz w:val="13"/>
                <w:szCs w:val="18"/>
                <w:lang w:val="en-US"/>
              </w:rPr>
              <w:t>.</w:t>
            </w:r>
            <w:r w:rsidRPr="00C471B8">
              <w:rPr>
                <w:rFonts w:cstheme="minorHAnsi"/>
                <w:sz w:val="13"/>
                <w:szCs w:val="18"/>
                <w:lang w:val="en-US"/>
              </w:rPr>
              <w:t xml:space="preserve"> </w:t>
            </w:r>
            <w:proofErr w:type="gramStart"/>
            <w:r w:rsidRPr="00C471B8">
              <w:rPr>
                <w:rFonts w:cstheme="minorHAnsi"/>
                <w:sz w:val="13"/>
                <w:szCs w:val="18"/>
                <w:lang w:val="en-US"/>
              </w:rPr>
              <w:t>on</w:t>
            </w:r>
            <w:proofErr w:type="gramEnd"/>
            <w:r w:rsidRPr="00C471B8">
              <w:rPr>
                <w:rFonts w:cstheme="minorHAnsi"/>
                <w:sz w:val="13"/>
                <w:szCs w:val="18"/>
                <w:lang w:val="en-US"/>
              </w:rPr>
              <w:t xml:space="preserve"> </w:t>
            </w:r>
            <w:r w:rsidR="009C0C83">
              <w:rPr>
                <w:rFonts w:cstheme="minorHAnsi"/>
                <w:sz w:val="13"/>
                <w:szCs w:val="18"/>
                <w:lang w:val="en-US"/>
              </w:rPr>
              <w:t>C/D</w:t>
            </w:r>
            <w:r w:rsidRPr="00C471B8">
              <w:rPr>
                <w:rFonts w:cstheme="minorHAnsi"/>
                <w:sz w:val="13"/>
                <w:szCs w:val="18"/>
                <w:lang w:val="en-US"/>
              </w:rPr>
              <w:t xml:space="preserve"> reported. </w:t>
            </w:r>
            <w:r>
              <w:rPr>
                <w:rFonts w:cstheme="minorHAnsi"/>
                <w:sz w:val="13"/>
                <w:szCs w:val="18"/>
                <w:lang w:val="en-US"/>
              </w:rPr>
              <w:t>CYP3A4 inducers resulted in</w:t>
            </w:r>
            <w:r w:rsidR="009C0C83">
              <w:rPr>
                <w:rFonts w:cstheme="minorHAnsi"/>
                <w:sz w:val="13"/>
                <w:szCs w:val="18"/>
                <w:lang w:val="en-US"/>
              </w:rPr>
              <w:t xml:space="preserve"> 60% lower ARI</w:t>
            </w:r>
            <w:r w:rsidRPr="00C471B8">
              <w:rPr>
                <w:rFonts w:cstheme="minorHAnsi"/>
                <w:sz w:val="13"/>
                <w:szCs w:val="18"/>
                <w:lang w:val="en-US"/>
              </w:rPr>
              <w:t xml:space="preserve"> exposure </w:t>
            </w:r>
          </w:p>
        </w:tc>
      </w:tr>
      <w:tr w:rsidR="009C0C83" w:rsidRPr="007241FA" w14:paraId="00659E3A" w14:textId="77777777" w:rsidTr="009C0C83">
        <w:trPr>
          <w:trHeight w:val="22"/>
        </w:trPr>
        <w:tc>
          <w:tcPr>
            <w:tcW w:w="1418" w:type="dxa"/>
            <w:vAlign w:val="center"/>
          </w:tcPr>
          <w:p w14:paraId="070D0554" w14:textId="475C23FA" w:rsidR="00CC0D30" w:rsidRPr="009C0C83" w:rsidRDefault="00CC0D30" w:rsidP="009C0C83">
            <w:pPr>
              <w:rPr>
                <w:rFonts w:cstheme="minorHAnsi"/>
                <w:b/>
                <w:bCs/>
                <w:color w:val="000000"/>
                <w:sz w:val="13"/>
                <w:szCs w:val="15"/>
                <w:lang w:val="en-US"/>
              </w:rPr>
            </w:pPr>
            <w:proofErr w:type="spellStart"/>
            <w:r w:rsidRPr="009C0C83">
              <w:rPr>
                <w:rFonts w:cstheme="minorHAnsi"/>
                <w:b/>
                <w:bCs/>
                <w:color w:val="000000"/>
                <w:sz w:val="13"/>
                <w:szCs w:val="15"/>
                <w:lang w:val="en-US"/>
              </w:rPr>
              <w:t>Jukic</w:t>
            </w:r>
            <w:proofErr w:type="spellEnd"/>
            <w:r w:rsidRPr="009C0C83">
              <w:rPr>
                <w:rFonts w:cstheme="minorHAnsi"/>
                <w:b/>
                <w:bCs/>
                <w:color w:val="000000"/>
                <w:sz w:val="13"/>
                <w:szCs w:val="15"/>
                <w:lang w:val="en-US"/>
              </w:rPr>
              <w:t xml:space="preserve"> et al., 2021</w:t>
            </w:r>
          </w:p>
        </w:tc>
        <w:tc>
          <w:tcPr>
            <w:tcW w:w="794" w:type="dxa"/>
            <w:vAlign w:val="center"/>
          </w:tcPr>
          <w:p w14:paraId="37C1F47A" w14:textId="759E313A" w:rsidR="00CC0D30" w:rsidRPr="00C471B8" w:rsidRDefault="00CC0D30" w:rsidP="009C0C83">
            <w:pPr>
              <w:rPr>
                <w:rFonts w:cstheme="minorHAnsi"/>
                <w:sz w:val="13"/>
                <w:szCs w:val="15"/>
                <w:lang w:val="en-US"/>
              </w:rPr>
            </w:pPr>
            <w:r w:rsidRPr="00C471B8">
              <w:rPr>
                <w:rFonts w:cstheme="minorHAnsi"/>
                <w:sz w:val="13"/>
                <w:szCs w:val="15"/>
                <w:lang w:val="en-US"/>
              </w:rPr>
              <w:t>Norway</w:t>
            </w:r>
          </w:p>
        </w:tc>
        <w:tc>
          <w:tcPr>
            <w:tcW w:w="3118" w:type="dxa"/>
            <w:vAlign w:val="center"/>
          </w:tcPr>
          <w:p w14:paraId="1992112E" w14:textId="54C0BF5D" w:rsidR="00CC0D30" w:rsidRPr="00C471B8" w:rsidRDefault="00CC0D30" w:rsidP="009C0C83">
            <w:pPr>
              <w:rPr>
                <w:rFonts w:cstheme="minorHAnsi"/>
                <w:sz w:val="13"/>
                <w:szCs w:val="15"/>
                <w:lang w:val="en-US"/>
              </w:rPr>
            </w:pPr>
            <w:r w:rsidRPr="00C471B8">
              <w:rPr>
                <w:rFonts w:cstheme="minorHAnsi"/>
                <w:sz w:val="13"/>
                <w:szCs w:val="15"/>
                <w:lang w:val="en-US"/>
              </w:rPr>
              <w:t>Retrospective CSS</w:t>
            </w:r>
            <w:r>
              <w:rPr>
                <w:rFonts w:cstheme="minorHAnsi"/>
                <w:sz w:val="13"/>
                <w:szCs w:val="15"/>
                <w:lang w:val="en-US"/>
              </w:rPr>
              <w:t>, genotyping</w:t>
            </w:r>
          </w:p>
        </w:tc>
        <w:tc>
          <w:tcPr>
            <w:tcW w:w="2979" w:type="dxa"/>
            <w:vAlign w:val="center"/>
          </w:tcPr>
          <w:p w14:paraId="13A9C4E4" w14:textId="09F1082C" w:rsidR="00CC0D30" w:rsidRPr="00C471B8" w:rsidRDefault="00CC0D30" w:rsidP="009C0C83">
            <w:pPr>
              <w:rPr>
                <w:rFonts w:cstheme="minorHAnsi"/>
                <w:sz w:val="13"/>
                <w:szCs w:val="15"/>
                <w:lang w:val="en-US"/>
              </w:rPr>
            </w:pPr>
            <w:r>
              <w:rPr>
                <w:rFonts w:cstheme="minorHAnsi"/>
                <w:sz w:val="13"/>
                <w:szCs w:val="15"/>
                <w:lang w:val="en-US"/>
              </w:rPr>
              <w:t>N=</w:t>
            </w:r>
            <w:r w:rsidRPr="00C471B8">
              <w:rPr>
                <w:rFonts w:cstheme="minorHAnsi"/>
                <w:sz w:val="13"/>
                <w:szCs w:val="15"/>
                <w:lang w:val="en-US"/>
              </w:rPr>
              <w:t>1265</w:t>
            </w:r>
            <w:r>
              <w:rPr>
                <w:rFonts w:cstheme="minorHAnsi"/>
                <w:sz w:val="13"/>
                <w:szCs w:val="15"/>
                <w:lang w:val="en-US"/>
              </w:rPr>
              <w:t>,</w:t>
            </w:r>
            <w:r w:rsidRPr="00C471B8">
              <w:rPr>
                <w:rFonts w:cstheme="minorHAnsi"/>
                <w:sz w:val="13"/>
                <w:szCs w:val="15"/>
                <w:lang w:val="en-US"/>
              </w:rPr>
              <w:t xml:space="preserve"> 48</w:t>
            </w:r>
            <w:r>
              <w:rPr>
                <w:rFonts w:cstheme="minorHAnsi"/>
                <w:sz w:val="13"/>
                <w:szCs w:val="15"/>
                <w:lang w:val="en-US"/>
              </w:rPr>
              <w:t>% Males,</w:t>
            </w:r>
            <w:r w:rsidRPr="00C471B8">
              <w:rPr>
                <w:rFonts w:cstheme="minorHAnsi"/>
                <w:sz w:val="13"/>
                <w:szCs w:val="15"/>
                <w:lang w:val="en-US"/>
              </w:rPr>
              <w:t xml:space="preserve"> multiple </w:t>
            </w:r>
            <w:proofErr w:type="spellStart"/>
            <w:r w:rsidRPr="00C471B8">
              <w:rPr>
                <w:rFonts w:cstheme="minorHAnsi"/>
                <w:sz w:val="13"/>
                <w:szCs w:val="15"/>
                <w:lang w:val="en-US"/>
              </w:rPr>
              <w:t>Dx</w:t>
            </w:r>
            <w:proofErr w:type="spellEnd"/>
            <w:r>
              <w:rPr>
                <w:rFonts w:cstheme="minorHAnsi"/>
                <w:sz w:val="13"/>
                <w:szCs w:val="15"/>
                <w:lang w:val="en-US"/>
              </w:rPr>
              <w:t xml:space="preserve">, median age </w:t>
            </w:r>
            <w:r w:rsidRPr="00C2781B">
              <w:rPr>
                <w:lang w:val="en-US"/>
              </w:rPr>
              <w:t xml:space="preserve"> </w:t>
            </w:r>
            <w:r>
              <w:rPr>
                <w:rFonts w:cstheme="minorHAnsi"/>
                <w:sz w:val="13"/>
                <w:szCs w:val="15"/>
                <w:lang w:val="en-US"/>
              </w:rPr>
              <w:t>34 (19-55)</w:t>
            </w:r>
          </w:p>
        </w:tc>
        <w:tc>
          <w:tcPr>
            <w:tcW w:w="992" w:type="dxa"/>
            <w:vAlign w:val="center"/>
          </w:tcPr>
          <w:p w14:paraId="72F314A0" w14:textId="220BF0F3" w:rsidR="00CC0D30" w:rsidRPr="00C471B8" w:rsidRDefault="00CC0D30" w:rsidP="007241FA">
            <w:pPr>
              <w:rPr>
                <w:rFonts w:cstheme="minorHAnsi"/>
                <w:color w:val="000000" w:themeColor="text1"/>
                <w:sz w:val="13"/>
                <w:szCs w:val="16"/>
                <w:lang w:val="en-US"/>
              </w:rPr>
              <w:pPrChange w:id="140" w:author="Hart, Xenia" w:date="2022-09-19T13:00:00Z">
                <w:pPr>
                  <w:framePr w:hSpace="141" w:wrap="around" w:vAnchor="text" w:hAnchor="page" w:x="730" w:y="293"/>
                </w:pPr>
              </w:pPrChange>
            </w:pPr>
            <w:r w:rsidRPr="00C471B8">
              <w:rPr>
                <w:rFonts w:cstheme="minorHAnsi"/>
                <w:color w:val="000000" w:themeColor="text1"/>
                <w:sz w:val="13"/>
                <w:szCs w:val="16"/>
                <w:lang w:val="en-US"/>
              </w:rPr>
              <w:t>14.</w:t>
            </w:r>
            <w:ins w:id="141" w:author="Hart, Xenia" w:date="2022-09-19T12:55:00Z">
              <w:r w:rsidR="007241FA">
                <w:rPr>
                  <w:rFonts w:cstheme="minorHAnsi"/>
                  <w:color w:val="000000" w:themeColor="text1"/>
                  <w:sz w:val="13"/>
                  <w:szCs w:val="16"/>
                  <w:lang w:val="en-US"/>
                </w:rPr>
                <w:t>2</w:t>
              </w:r>
            </w:ins>
            <w:del w:id="142" w:author="Hart, Xenia" w:date="2022-09-19T12:55:00Z">
              <w:r w:rsidRPr="00C471B8" w:rsidDel="007241FA">
                <w:rPr>
                  <w:rFonts w:cstheme="minorHAnsi"/>
                  <w:color w:val="000000" w:themeColor="text1"/>
                  <w:sz w:val="13"/>
                  <w:szCs w:val="16"/>
                  <w:lang w:val="en-US"/>
                </w:rPr>
                <w:delText>15</w:delText>
              </w:r>
            </w:del>
            <w:del w:id="143" w:author="Hart, Xenia" w:date="2022-09-19T13:00: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w:t>
            </w:r>
            <w:del w:id="144" w:author="Hart, Xenia" w:date="2022-09-19T13:00: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7.</w:t>
            </w:r>
            <w:ins w:id="145" w:author="Hart, Xenia" w:date="2022-09-19T12:55:00Z">
              <w:r w:rsidR="007241FA">
                <w:rPr>
                  <w:rFonts w:cstheme="minorHAnsi"/>
                  <w:color w:val="000000" w:themeColor="text1"/>
                  <w:sz w:val="13"/>
                  <w:szCs w:val="16"/>
                  <w:lang w:val="en-US"/>
                </w:rPr>
                <w:t>7</w:t>
              </w:r>
            </w:ins>
            <w:ins w:id="146" w:author="Hart, Xenia" w:date="2022-09-19T13:00:00Z">
              <w:r w:rsidR="007241FA">
                <w:rPr>
                  <w:rFonts w:cstheme="minorHAnsi"/>
                  <w:color w:val="000000" w:themeColor="text1"/>
                  <w:sz w:val="13"/>
                  <w:szCs w:val="16"/>
                  <w:lang w:val="en-US"/>
                </w:rPr>
                <w:t xml:space="preserve"> </w:t>
              </w:r>
            </w:ins>
            <w:del w:id="147" w:author="Hart, Xenia" w:date="2022-09-19T12:55:00Z">
              <w:r w:rsidRPr="00C471B8" w:rsidDel="007241FA">
                <w:rPr>
                  <w:rFonts w:cstheme="minorHAnsi"/>
                  <w:color w:val="000000" w:themeColor="text1"/>
                  <w:sz w:val="13"/>
                  <w:szCs w:val="16"/>
                  <w:lang w:val="en-US"/>
                </w:rPr>
                <w:delText>69</w:delText>
              </w:r>
            </w:del>
            <w:r w:rsidRPr="00C471B8">
              <w:rPr>
                <w:rFonts w:cstheme="minorHAnsi"/>
                <w:color w:val="000000" w:themeColor="text1"/>
                <w:sz w:val="13"/>
                <w:szCs w:val="16"/>
                <w:lang w:val="en-US"/>
              </w:rPr>
              <w:t>A*</w:t>
            </w:r>
          </w:p>
        </w:tc>
        <w:tc>
          <w:tcPr>
            <w:tcW w:w="992" w:type="dxa"/>
            <w:vAlign w:val="center"/>
          </w:tcPr>
          <w:p w14:paraId="726B27FF" w14:textId="3C7B419A" w:rsidR="00CC0D30" w:rsidRPr="00C471B8" w:rsidRDefault="00CC0D30" w:rsidP="009C0C83">
            <w:pPr>
              <w:rPr>
                <w:rFonts w:cstheme="minorHAnsi"/>
                <w:color w:val="000000" w:themeColor="text1"/>
                <w:sz w:val="13"/>
                <w:szCs w:val="16"/>
                <w:lang w:val="en-US"/>
              </w:rPr>
            </w:pPr>
            <w:r>
              <w:rPr>
                <w:rFonts w:cstheme="minorHAnsi"/>
                <w:color w:val="000000" w:themeColor="text1"/>
                <w:sz w:val="13"/>
                <w:szCs w:val="16"/>
                <w:lang w:val="en-US"/>
              </w:rPr>
              <w:t>189</w:t>
            </w:r>
            <w:del w:id="148" w:author="Hart, Xenia" w:date="2022-09-19T12:58:00Z">
              <w:r w:rsidDel="007241FA">
                <w:rPr>
                  <w:rFonts w:cstheme="minorHAnsi"/>
                  <w:color w:val="000000" w:themeColor="text1"/>
                  <w:sz w:val="13"/>
                  <w:szCs w:val="16"/>
                  <w:lang w:val="en-US"/>
                </w:rPr>
                <w:delText>.1</w:delText>
              </w:r>
            </w:del>
            <w:del w:id="149" w:author="Hart, Xenia" w:date="2022-09-19T13:00:00Z">
              <w:r w:rsidDel="007241FA">
                <w:rPr>
                  <w:rFonts w:cstheme="minorHAnsi"/>
                  <w:color w:val="000000" w:themeColor="text1"/>
                  <w:sz w:val="13"/>
                  <w:szCs w:val="16"/>
                  <w:lang w:val="en-US"/>
                </w:rPr>
                <w:delText xml:space="preserve"> </w:delText>
              </w:r>
            </w:del>
            <w:r>
              <w:rPr>
                <w:rFonts w:cstheme="minorHAnsi"/>
                <w:color w:val="000000" w:themeColor="text1"/>
                <w:sz w:val="13"/>
                <w:szCs w:val="16"/>
                <w:lang w:val="en-US"/>
              </w:rPr>
              <w:t>±</w:t>
            </w:r>
            <w:del w:id="150" w:author="Hart, Xenia" w:date="2022-09-19T13:00:00Z">
              <w:r w:rsidDel="007241FA">
                <w:rPr>
                  <w:rFonts w:cstheme="minorHAnsi"/>
                  <w:color w:val="000000" w:themeColor="text1"/>
                  <w:sz w:val="13"/>
                  <w:szCs w:val="16"/>
                  <w:lang w:val="en-US"/>
                </w:rPr>
                <w:delText xml:space="preserve"> </w:delText>
              </w:r>
            </w:del>
            <w:r>
              <w:rPr>
                <w:rFonts w:cstheme="minorHAnsi"/>
                <w:color w:val="000000" w:themeColor="text1"/>
                <w:sz w:val="13"/>
                <w:szCs w:val="16"/>
                <w:lang w:val="en-US"/>
              </w:rPr>
              <w:t>139</w:t>
            </w:r>
            <w:ins w:id="151" w:author="Hart, Xenia" w:date="2022-09-19T12:58:00Z">
              <w:r w:rsidR="007241FA">
                <w:rPr>
                  <w:rFonts w:cstheme="minorHAnsi"/>
                  <w:color w:val="000000" w:themeColor="text1"/>
                  <w:sz w:val="13"/>
                  <w:szCs w:val="16"/>
                  <w:lang w:val="en-US"/>
                </w:rPr>
                <w:t xml:space="preserve"> </w:t>
              </w:r>
            </w:ins>
            <w:del w:id="152" w:author="Hart, Xenia" w:date="2022-09-19T12:58:00Z">
              <w:r w:rsidDel="007241FA">
                <w:rPr>
                  <w:rFonts w:cstheme="minorHAnsi"/>
                  <w:color w:val="000000" w:themeColor="text1"/>
                  <w:sz w:val="13"/>
                  <w:szCs w:val="16"/>
                  <w:lang w:val="en-US"/>
                </w:rPr>
                <w:delText>.2</w:delText>
              </w:r>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A*</w:t>
            </w:r>
          </w:p>
        </w:tc>
        <w:tc>
          <w:tcPr>
            <w:tcW w:w="918" w:type="dxa"/>
            <w:vAlign w:val="center"/>
          </w:tcPr>
          <w:p w14:paraId="13EA54CE" w14:textId="0C8BC962" w:rsidR="00CC0D30" w:rsidRPr="00C471B8" w:rsidRDefault="00CC0D30" w:rsidP="007241FA">
            <w:pPr>
              <w:rPr>
                <w:rFonts w:cstheme="minorHAnsi"/>
                <w:color w:val="000000" w:themeColor="text1"/>
                <w:sz w:val="13"/>
                <w:szCs w:val="16"/>
                <w:lang w:val="en-US"/>
              </w:rPr>
              <w:pPrChange w:id="153" w:author="Hart, Xenia" w:date="2022-09-19T12:55:00Z">
                <w:pPr>
                  <w:framePr w:hSpace="141" w:wrap="around" w:vAnchor="text" w:hAnchor="page" w:x="730" w:y="293"/>
                </w:pPr>
              </w:pPrChange>
            </w:pPr>
            <w:r>
              <w:rPr>
                <w:rFonts w:cstheme="minorHAnsi"/>
                <w:color w:val="000000" w:themeColor="text1"/>
                <w:sz w:val="13"/>
                <w:szCs w:val="16"/>
                <w:lang w:val="en-US"/>
              </w:rPr>
              <w:t>25</w:t>
            </w:r>
            <w:ins w:id="154" w:author="Hart, Xenia" w:date="2022-09-19T12:55:00Z">
              <w:r w:rsidR="007241FA">
                <w:rPr>
                  <w:rFonts w:cstheme="minorHAnsi"/>
                  <w:color w:val="000000" w:themeColor="text1"/>
                  <w:sz w:val="13"/>
                  <w:szCs w:val="16"/>
                  <w:lang w:val="en-US"/>
                </w:rPr>
                <w:t>1</w:t>
              </w:r>
            </w:ins>
            <w:del w:id="155" w:author="Hart, Xenia" w:date="2022-09-19T12:55:00Z">
              <w:r w:rsidDel="007241FA">
                <w:rPr>
                  <w:rFonts w:cstheme="minorHAnsi"/>
                  <w:color w:val="000000" w:themeColor="text1"/>
                  <w:sz w:val="13"/>
                  <w:szCs w:val="16"/>
                  <w:lang w:val="en-US"/>
                </w:rPr>
                <w:delText>0.8</w:delText>
              </w:r>
            </w:del>
            <w:r w:rsidRPr="00C471B8">
              <w:rPr>
                <w:rFonts w:cstheme="minorHAnsi"/>
                <w:color w:val="000000" w:themeColor="text1"/>
                <w:sz w:val="13"/>
                <w:szCs w:val="16"/>
                <w:lang w:val="en-US"/>
              </w:rPr>
              <w:t xml:space="preserve"> </w:t>
            </w:r>
            <w:del w:id="156" w:author="Hart, Xenia" w:date="2022-09-19T13:00: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w:t>
            </w:r>
            <w:del w:id="157" w:author="Hart, Xenia" w:date="2022-09-19T13:00:00Z">
              <w:r w:rsidRPr="00C471B8" w:rsidDel="007241FA">
                <w:rPr>
                  <w:rFonts w:cstheme="minorHAnsi"/>
                  <w:color w:val="000000" w:themeColor="text1"/>
                  <w:sz w:val="13"/>
                  <w:szCs w:val="16"/>
                  <w:lang w:val="en-US"/>
                </w:rPr>
                <w:delText xml:space="preserve"> </w:delText>
              </w:r>
            </w:del>
            <w:r w:rsidRPr="00C471B8">
              <w:rPr>
                <w:rFonts w:cstheme="minorHAnsi"/>
                <w:color w:val="000000" w:themeColor="text1"/>
                <w:sz w:val="13"/>
                <w:szCs w:val="16"/>
                <w:lang w:val="en-US"/>
              </w:rPr>
              <w:t>175</w:t>
            </w:r>
            <w:del w:id="158" w:author="Hart, Xenia" w:date="2022-09-19T12:55:00Z">
              <w:r w:rsidRPr="00C471B8" w:rsidDel="007241FA">
                <w:rPr>
                  <w:rFonts w:cstheme="minorHAnsi"/>
                  <w:color w:val="000000" w:themeColor="text1"/>
                  <w:sz w:val="13"/>
                  <w:szCs w:val="16"/>
                  <w:lang w:val="en-US"/>
                </w:rPr>
                <w:delText>.3</w:delText>
              </w:r>
            </w:del>
            <w:r w:rsidRPr="00C471B8">
              <w:rPr>
                <w:rFonts w:cstheme="minorHAnsi"/>
                <w:color w:val="000000" w:themeColor="text1"/>
                <w:sz w:val="13"/>
                <w:szCs w:val="16"/>
                <w:lang w:val="en-US"/>
              </w:rPr>
              <w:t xml:space="preserve"> A*</w:t>
            </w:r>
          </w:p>
        </w:tc>
        <w:tc>
          <w:tcPr>
            <w:tcW w:w="4255" w:type="dxa"/>
            <w:vAlign w:val="center"/>
          </w:tcPr>
          <w:p w14:paraId="1FC41D5B" w14:textId="76FA9763" w:rsidR="00CC0D30" w:rsidRPr="00C471B8" w:rsidRDefault="00CC0D30" w:rsidP="009C0C83">
            <w:pPr>
              <w:rPr>
                <w:rFonts w:cstheme="minorHAnsi"/>
                <w:sz w:val="13"/>
                <w:szCs w:val="22"/>
                <w:lang w:val="en-US"/>
              </w:rPr>
            </w:pPr>
            <w:r w:rsidRPr="00C471B8">
              <w:rPr>
                <w:rFonts w:cstheme="minorHAnsi"/>
                <w:sz w:val="13"/>
                <w:szCs w:val="18"/>
                <w:lang w:val="en-US"/>
              </w:rPr>
              <w:t>Effect of CYP2D6 Genotypes on activity score</w:t>
            </w:r>
          </w:p>
        </w:tc>
      </w:tr>
    </w:tbl>
    <w:p w14:paraId="3A985965" w14:textId="7D9B6B01" w:rsidR="000070F6" w:rsidRPr="00D2572F" w:rsidRDefault="000070F6" w:rsidP="009D250F">
      <w:pPr>
        <w:pStyle w:val="berschrift1"/>
        <w:spacing w:before="0"/>
        <w:rPr>
          <w:b/>
          <w:i/>
          <w:sz w:val="20"/>
          <w:lang w:val="en-US"/>
        </w:rPr>
      </w:pPr>
      <w:r w:rsidRPr="00212866">
        <w:rPr>
          <w:b/>
          <w:i/>
          <w:sz w:val="20"/>
          <w:lang w:val="en-US"/>
        </w:rPr>
        <w:br w:type="page"/>
      </w:r>
      <w:r w:rsidR="002C1560">
        <w:rPr>
          <w:b/>
          <w:i/>
          <w:sz w:val="20"/>
          <w:lang w:val="en-US"/>
        </w:rPr>
        <w:t>Table S</w:t>
      </w:r>
      <w:r w:rsidR="00C37711">
        <w:rPr>
          <w:b/>
          <w:i/>
          <w:sz w:val="20"/>
          <w:lang w:val="en-US"/>
        </w:rPr>
        <w:t>4</w:t>
      </w:r>
      <w:r w:rsidRPr="009D250F">
        <w:rPr>
          <w:b/>
          <w:i/>
          <w:sz w:val="20"/>
          <w:lang w:val="en-US"/>
        </w:rPr>
        <w:t>. Detailed information on all included trials</w:t>
      </w:r>
      <w:r w:rsidR="00EE47A9" w:rsidRPr="009D250F">
        <w:rPr>
          <w:b/>
          <w:i/>
          <w:sz w:val="20"/>
          <w:lang w:val="en-US"/>
        </w:rPr>
        <w:t xml:space="preserve"> for injectable </w:t>
      </w:r>
      <w:r w:rsidR="00212866" w:rsidRPr="009D250F">
        <w:rPr>
          <w:b/>
          <w:i/>
          <w:sz w:val="20"/>
          <w:lang w:val="en-US"/>
        </w:rPr>
        <w:t>formulations</w:t>
      </w:r>
    </w:p>
    <w:tbl>
      <w:tblPr>
        <w:tblpPr w:leftFromText="141" w:rightFromText="141" w:vertAnchor="text" w:horzAnchor="page" w:tblpX="730" w:tblpY="293"/>
        <w:tblW w:w="15015" w:type="dxa"/>
        <w:tblBorders>
          <w:insideH w:val="single" w:sz="4" w:space="0" w:color="000000" w:themeColor="text1"/>
        </w:tblBorders>
        <w:tblLayout w:type="fixed"/>
        <w:tblLook w:val="04A0" w:firstRow="1" w:lastRow="0" w:firstColumn="1" w:lastColumn="0" w:noHBand="0" w:noVBand="1"/>
      </w:tblPr>
      <w:tblGrid>
        <w:gridCol w:w="1358"/>
        <w:gridCol w:w="671"/>
        <w:gridCol w:w="1789"/>
        <w:gridCol w:w="2615"/>
        <w:gridCol w:w="2154"/>
        <w:gridCol w:w="922"/>
        <w:gridCol w:w="1846"/>
        <w:gridCol w:w="1076"/>
        <w:gridCol w:w="2584"/>
      </w:tblGrid>
      <w:tr w:rsidR="00CC0D30" w:rsidRPr="00C471B8" w14:paraId="0E8E7AE8" w14:textId="77777777" w:rsidTr="00CC0D30">
        <w:trPr>
          <w:trHeight w:val="86"/>
        </w:trPr>
        <w:tc>
          <w:tcPr>
            <w:tcW w:w="1358" w:type="dxa"/>
            <w:vAlign w:val="center"/>
          </w:tcPr>
          <w:p w14:paraId="7C7E74CF" w14:textId="77777777" w:rsidR="00CC0D30" w:rsidRPr="00C471B8" w:rsidRDefault="00CC0D30" w:rsidP="009718CC">
            <w:pPr>
              <w:rPr>
                <w:rFonts w:cstheme="minorHAnsi"/>
                <w:b/>
                <w:sz w:val="13"/>
                <w:szCs w:val="22"/>
                <w:lang w:val="en-US"/>
              </w:rPr>
            </w:pPr>
            <w:r w:rsidRPr="00C471B8">
              <w:rPr>
                <w:rFonts w:cstheme="minorHAnsi"/>
                <w:b/>
                <w:sz w:val="13"/>
                <w:szCs w:val="22"/>
                <w:lang w:val="en-US"/>
              </w:rPr>
              <w:t>Author, year</w:t>
            </w:r>
          </w:p>
        </w:tc>
        <w:tc>
          <w:tcPr>
            <w:tcW w:w="671" w:type="dxa"/>
            <w:vAlign w:val="center"/>
          </w:tcPr>
          <w:p w14:paraId="1A541C84" w14:textId="77777777" w:rsidR="00CC0D30" w:rsidRPr="00C471B8" w:rsidRDefault="00CC0D30" w:rsidP="009718CC">
            <w:pPr>
              <w:rPr>
                <w:rFonts w:cstheme="minorHAnsi"/>
                <w:b/>
                <w:sz w:val="13"/>
                <w:szCs w:val="22"/>
                <w:lang w:val="en-US"/>
              </w:rPr>
            </w:pPr>
            <w:r w:rsidRPr="00C471B8">
              <w:rPr>
                <w:rFonts w:cstheme="minorHAnsi"/>
                <w:b/>
                <w:sz w:val="13"/>
                <w:szCs w:val="22"/>
                <w:lang w:val="en-US"/>
              </w:rPr>
              <w:t>Country</w:t>
            </w:r>
          </w:p>
        </w:tc>
        <w:tc>
          <w:tcPr>
            <w:tcW w:w="1789" w:type="dxa"/>
            <w:vAlign w:val="center"/>
          </w:tcPr>
          <w:p w14:paraId="27D6BC69" w14:textId="77777777" w:rsidR="00CC0D30" w:rsidRPr="00C471B8" w:rsidRDefault="00CC0D30" w:rsidP="009718CC">
            <w:pPr>
              <w:rPr>
                <w:rFonts w:cstheme="minorHAnsi"/>
                <w:b/>
                <w:sz w:val="13"/>
                <w:szCs w:val="22"/>
                <w:lang w:val="en-US"/>
              </w:rPr>
            </w:pPr>
            <w:r w:rsidRPr="00C471B8">
              <w:rPr>
                <w:rFonts w:cstheme="minorHAnsi"/>
                <w:b/>
                <w:sz w:val="13"/>
                <w:szCs w:val="22"/>
                <w:lang w:val="en-US"/>
              </w:rPr>
              <w:t>Design</w:t>
            </w:r>
          </w:p>
        </w:tc>
        <w:tc>
          <w:tcPr>
            <w:tcW w:w="2615" w:type="dxa"/>
            <w:vAlign w:val="center"/>
          </w:tcPr>
          <w:p w14:paraId="7406D46B" w14:textId="77777777" w:rsidR="00CC0D30" w:rsidRPr="00C471B8" w:rsidRDefault="00CC0D30" w:rsidP="009718CC">
            <w:pPr>
              <w:rPr>
                <w:rFonts w:cstheme="minorHAnsi"/>
                <w:b/>
                <w:sz w:val="13"/>
                <w:szCs w:val="22"/>
                <w:lang w:val="en-US"/>
              </w:rPr>
            </w:pPr>
            <w:r w:rsidRPr="00C471B8">
              <w:rPr>
                <w:rFonts w:cstheme="minorHAnsi"/>
                <w:b/>
                <w:sz w:val="13"/>
                <w:szCs w:val="22"/>
                <w:lang w:val="en-US"/>
              </w:rPr>
              <w:t>Subjects</w:t>
            </w:r>
            <w:r w:rsidRPr="00C471B8">
              <w:rPr>
                <w:rFonts w:ascii="Arial" w:hAnsi="Arial" w:cs="Arial"/>
                <w:sz w:val="13"/>
                <w:szCs w:val="18"/>
                <w:lang w:val="en-US"/>
              </w:rPr>
              <w:t xml:space="preserve">  </w:t>
            </w:r>
            <w:r w:rsidRPr="00C471B8">
              <w:rPr>
                <w:rFonts w:cstheme="minorHAnsi"/>
                <w:b/>
                <w:sz w:val="13"/>
                <w:szCs w:val="22"/>
                <w:lang w:val="en-US"/>
              </w:rPr>
              <w:t>(* = estimated from original data)</w:t>
            </w:r>
          </w:p>
        </w:tc>
        <w:tc>
          <w:tcPr>
            <w:tcW w:w="2154" w:type="dxa"/>
            <w:vAlign w:val="center"/>
          </w:tcPr>
          <w:p w14:paraId="451009A0" w14:textId="77777777" w:rsidR="00CC0D30" w:rsidRPr="00C471B8" w:rsidRDefault="00CC0D30" w:rsidP="009718CC">
            <w:pPr>
              <w:rPr>
                <w:rFonts w:cstheme="minorHAnsi"/>
                <w:b/>
                <w:sz w:val="13"/>
                <w:szCs w:val="22"/>
                <w:lang w:val="en-US"/>
              </w:rPr>
            </w:pPr>
            <w:r w:rsidRPr="00C471B8">
              <w:rPr>
                <w:rFonts w:cstheme="minorHAnsi"/>
                <w:b/>
                <w:sz w:val="13"/>
                <w:szCs w:val="22"/>
                <w:lang w:val="en-US"/>
              </w:rPr>
              <w:t>Mean Dose (range) [mg/day]</w:t>
            </w:r>
          </w:p>
        </w:tc>
        <w:tc>
          <w:tcPr>
            <w:tcW w:w="922" w:type="dxa"/>
            <w:vAlign w:val="center"/>
          </w:tcPr>
          <w:p w14:paraId="52D4B118" w14:textId="4B740D3E" w:rsidR="00CC0D30" w:rsidRPr="00C471B8" w:rsidRDefault="00CC0D30" w:rsidP="009718CC">
            <w:pPr>
              <w:rPr>
                <w:rFonts w:cstheme="minorHAnsi"/>
                <w:b/>
                <w:sz w:val="13"/>
                <w:szCs w:val="22"/>
                <w:lang w:val="en-US"/>
              </w:rPr>
            </w:pPr>
            <w:r>
              <w:rPr>
                <w:rFonts w:cstheme="minorHAnsi"/>
                <w:b/>
                <w:sz w:val="13"/>
                <w:szCs w:val="22"/>
                <w:lang w:val="en-US"/>
              </w:rPr>
              <w:t>Oral Supplementation (except benzos and sleep medication)</w:t>
            </w:r>
          </w:p>
        </w:tc>
        <w:tc>
          <w:tcPr>
            <w:tcW w:w="1846" w:type="dxa"/>
            <w:vAlign w:val="center"/>
          </w:tcPr>
          <w:p w14:paraId="134E299A" w14:textId="79FD441F" w:rsidR="00CC0D30" w:rsidRPr="00C471B8" w:rsidRDefault="00CC0D30" w:rsidP="007241FA">
            <w:pPr>
              <w:rPr>
                <w:rFonts w:cstheme="minorHAnsi"/>
                <w:b/>
                <w:sz w:val="13"/>
                <w:szCs w:val="22"/>
                <w:lang w:val="en-US"/>
              </w:rPr>
              <w:pPrChange w:id="159" w:author="Hart, Xenia" w:date="2022-09-19T12:58:00Z">
                <w:pPr>
                  <w:framePr w:hSpace="141" w:wrap="around" w:vAnchor="text" w:hAnchor="page" w:x="730" w:y="293"/>
                </w:pPr>
              </w:pPrChange>
            </w:pPr>
            <w:r w:rsidRPr="00C471B8">
              <w:rPr>
                <w:rFonts w:cstheme="minorHAnsi"/>
                <w:b/>
                <w:sz w:val="13"/>
                <w:szCs w:val="22"/>
                <w:lang w:val="en-US"/>
              </w:rPr>
              <w:t xml:space="preserve">Mean ARI </w:t>
            </w:r>
            <w:del w:id="160" w:author="Hart, Xenia" w:date="2022-09-19T12:58:00Z">
              <w:r w:rsidRPr="00C471B8" w:rsidDel="007241FA">
                <w:rPr>
                  <w:rFonts w:cstheme="minorHAnsi"/>
                  <w:b/>
                  <w:sz w:val="13"/>
                  <w:szCs w:val="22"/>
                  <w:lang w:val="en-US"/>
                </w:rPr>
                <w:delText>Conc.</w:delText>
              </w:r>
            </w:del>
            <w:ins w:id="161" w:author="Hart, Xenia" w:date="2022-09-19T12:58:00Z">
              <w:r w:rsidR="007241FA">
                <w:rPr>
                  <w:rFonts w:cstheme="minorHAnsi"/>
                  <w:b/>
                  <w:sz w:val="13"/>
                  <w:szCs w:val="22"/>
                  <w:lang w:val="en-US"/>
                </w:rPr>
                <w:t>BL</w:t>
              </w:r>
            </w:ins>
            <w:r w:rsidRPr="00C471B8">
              <w:rPr>
                <w:rFonts w:cstheme="minorHAnsi"/>
                <w:b/>
                <w:sz w:val="13"/>
                <w:szCs w:val="22"/>
                <w:lang w:val="en-US"/>
              </w:rPr>
              <w:t xml:space="preserve"> (range) [ng/</w:t>
            </w:r>
            <w:r>
              <w:rPr>
                <w:rFonts w:cstheme="minorHAnsi"/>
                <w:b/>
                <w:sz w:val="13"/>
                <w:szCs w:val="22"/>
                <w:lang w:val="en-US"/>
              </w:rPr>
              <w:t>ml</w:t>
            </w:r>
            <w:r w:rsidRPr="00C471B8">
              <w:rPr>
                <w:rFonts w:cstheme="minorHAnsi"/>
                <w:b/>
                <w:sz w:val="13"/>
                <w:szCs w:val="22"/>
                <w:lang w:val="en-US"/>
              </w:rPr>
              <w:t>]</w:t>
            </w:r>
          </w:p>
        </w:tc>
        <w:tc>
          <w:tcPr>
            <w:tcW w:w="1076" w:type="dxa"/>
            <w:vAlign w:val="center"/>
          </w:tcPr>
          <w:p w14:paraId="389EB0B1" w14:textId="6EB82A04" w:rsidR="00CC0D30" w:rsidRPr="00C471B8" w:rsidRDefault="00CC0D30" w:rsidP="007241FA">
            <w:pPr>
              <w:rPr>
                <w:rFonts w:cstheme="minorHAnsi"/>
                <w:b/>
                <w:sz w:val="13"/>
                <w:szCs w:val="22"/>
                <w:lang w:val="en-US"/>
              </w:rPr>
              <w:pPrChange w:id="162" w:author="Hart, Xenia" w:date="2022-09-19T12:58:00Z">
                <w:pPr>
                  <w:framePr w:hSpace="141" w:wrap="around" w:vAnchor="text" w:hAnchor="page" w:x="730" w:y="293"/>
                </w:pPr>
              </w:pPrChange>
            </w:pPr>
            <w:r w:rsidRPr="00C471B8">
              <w:rPr>
                <w:rFonts w:cstheme="minorHAnsi"/>
                <w:b/>
                <w:sz w:val="13"/>
                <w:szCs w:val="22"/>
                <w:lang w:val="en-US"/>
              </w:rPr>
              <w:t>Mean A</w:t>
            </w:r>
            <w:r>
              <w:rPr>
                <w:rFonts w:cstheme="minorHAnsi"/>
                <w:b/>
                <w:sz w:val="13"/>
                <w:szCs w:val="22"/>
                <w:lang w:val="en-US"/>
              </w:rPr>
              <w:t>M</w:t>
            </w:r>
            <w:r w:rsidRPr="00C471B8">
              <w:rPr>
                <w:rFonts w:cstheme="minorHAnsi"/>
                <w:b/>
                <w:sz w:val="13"/>
                <w:szCs w:val="22"/>
                <w:lang w:val="en-US"/>
              </w:rPr>
              <w:t xml:space="preserve"> </w:t>
            </w:r>
            <w:del w:id="163" w:author="Hart, Xenia" w:date="2022-09-19T12:58:00Z">
              <w:r w:rsidRPr="00C471B8" w:rsidDel="007241FA">
                <w:rPr>
                  <w:rFonts w:cstheme="minorHAnsi"/>
                  <w:b/>
                  <w:sz w:val="13"/>
                  <w:szCs w:val="22"/>
                  <w:lang w:val="en-US"/>
                </w:rPr>
                <w:delText>Conc.</w:delText>
              </w:r>
            </w:del>
            <w:ins w:id="164" w:author="Hart, Xenia" w:date="2022-09-19T12:58:00Z">
              <w:r w:rsidR="007241FA">
                <w:rPr>
                  <w:rFonts w:cstheme="minorHAnsi"/>
                  <w:b/>
                  <w:sz w:val="13"/>
                  <w:szCs w:val="22"/>
                  <w:lang w:val="en-US"/>
                </w:rPr>
                <w:t>BL</w:t>
              </w:r>
            </w:ins>
            <w:r w:rsidRPr="00C471B8">
              <w:rPr>
                <w:rFonts w:cstheme="minorHAnsi"/>
                <w:b/>
                <w:sz w:val="13"/>
                <w:szCs w:val="22"/>
                <w:lang w:val="en-US"/>
              </w:rPr>
              <w:t xml:space="preserve"> (range) [ng/</w:t>
            </w:r>
            <w:r>
              <w:rPr>
                <w:rFonts w:cstheme="minorHAnsi"/>
                <w:b/>
                <w:sz w:val="13"/>
                <w:szCs w:val="22"/>
                <w:lang w:val="en-US"/>
              </w:rPr>
              <w:t>ml</w:t>
            </w:r>
            <w:r w:rsidRPr="00C471B8">
              <w:rPr>
                <w:rFonts w:cstheme="minorHAnsi"/>
                <w:b/>
                <w:sz w:val="13"/>
                <w:szCs w:val="22"/>
                <w:lang w:val="en-US"/>
              </w:rPr>
              <w:t>]</w:t>
            </w:r>
          </w:p>
        </w:tc>
        <w:tc>
          <w:tcPr>
            <w:tcW w:w="2584" w:type="dxa"/>
            <w:vAlign w:val="center"/>
          </w:tcPr>
          <w:p w14:paraId="3AED5589" w14:textId="77777777" w:rsidR="00CC0D30" w:rsidRPr="00C471B8" w:rsidRDefault="00CC0D30" w:rsidP="009718CC">
            <w:pPr>
              <w:rPr>
                <w:rFonts w:cstheme="minorHAnsi"/>
                <w:b/>
                <w:sz w:val="13"/>
                <w:szCs w:val="22"/>
                <w:lang w:val="en-US"/>
              </w:rPr>
            </w:pPr>
            <w:r w:rsidRPr="00C471B8">
              <w:rPr>
                <w:rFonts w:cstheme="minorHAnsi"/>
                <w:b/>
                <w:sz w:val="13"/>
                <w:szCs w:val="22"/>
                <w:lang w:val="en-US"/>
              </w:rPr>
              <w:t>Comment</w:t>
            </w:r>
          </w:p>
        </w:tc>
      </w:tr>
      <w:tr w:rsidR="00CC0D30" w:rsidRPr="007241FA" w14:paraId="2B74F847" w14:textId="77777777" w:rsidTr="00CC0D30">
        <w:trPr>
          <w:trHeight w:val="136"/>
        </w:trPr>
        <w:tc>
          <w:tcPr>
            <w:tcW w:w="1358" w:type="dxa"/>
            <w:vAlign w:val="center"/>
          </w:tcPr>
          <w:p w14:paraId="1C061867" w14:textId="7C1B0A8F" w:rsidR="00CC0D30" w:rsidRPr="000C13E9" w:rsidRDefault="00CC0D30" w:rsidP="009718CC">
            <w:pPr>
              <w:rPr>
                <w:rFonts w:cstheme="minorHAnsi"/>
                <w:b/>
                <w:bCs/>
                <w:color w:val="000000"/>
                <w:sz w:val="13"/>
                <w:szCs w:val="15"/>
                <w:lang w:val="en-US"/>
              </w:rPr>
            </w:pPr>
            <w:proofErr w:type="spellStart"/>
            <w:r w:rsidRPr="000C13E9">
              <w:rPr>
                <w:rFonts w:cstheme="minorHAnsi"/>
                <w:b/>
                <w:bCs/>
                <w:color w:val="000000"/>
                <w:sz w:val="13"/>
                <w:szCs w:val="15"/>
                <w:lang w:val="en-US"/>
              </w:rPr>
              <w:t>Weiden</w:t>
            </w:r>
            <w:proofErr w:type="spellEnd"/>
            <w:r w:rsidRPr="000C13E9">
              <w:rPr>
                <w:rFonts w:cstheme="minorHAnsi"/>
                <w:b/>
                <w:bCs/>
                <w:color w:val="000000"/>
                <w:sz w:val="13"/>
                <w:szCs w:val="15"/>
                <w:lang w:val="en-US"/>
              </w:rPr>
              <w:t xml:space="preserve"> et al., 2020 (same data as </w:t>
            </w:r>
            <w:proofErr w:type="spellStart"/>
            <w:r w:rsidRPr="000C13E9">
              <w:rPr>
                <w:rFonts w:cstheme="minorHAnsi"/>
                <w:b/>
                <w:bCs/>
                <w:color w:val="000000"/>
                <w:sz w:val="13"/>
                <w:szCs w:val="15"/>
                <w:lang w:val="en-US"/>
              </w:rPr>
              <w:t>Risinger</w:t>
            </w:r>
            <w:proofErr w:type="spellEnd"/>
            <w:r w:rsidRPr="000C13E9">
              <w:rPr>
                <w:rFonts w:cstheme="minorHAnsi"/>
                <w:b/>
                <w:bCs/>
                <w:color w:val="000000"/>
                <w:sz w:val="13"/>
                <w:szCs w:val="15"/>
                <w:lang w:val="en-US"/>
              </w:rPr>
              <w:t xml:space="preserve"> 2017 and Hard et al., 2017)</w:t>
            </w:r>
          </w:p>
        </w:tc>
        <w:tc>
          <w:tcPr>
            <w:tcW w:w="671" w:type="dxa"/>
            <w:vAlign w:val="center"/>
          </w:tcPr>
          <w:p w14:paraId="30E2E8FB" w14:textId="53A15535" w:rsidR="00CC0D30" w:rsidRPr="00930E81" w:rsidRDefault="00CC0D30" w:rsidP="009718CC">
            <w:pPr>
              <w:rPr>
                <w:rFonts w:cstheme="minorHAnsi"/>
                <w:sz w:val="13"/>
                <w:szCs w:val="15"/>
                <w:lang w:val="en-US"/>
              </w:rPr>
            </w:pPr>
            <w:r w:rsidRPr="00930E81">
              <w:rPr>
                <w:rFonts w:cstheme="minorHAnsi"/>
                <w:sz w:val="13"/>
                <w:szCs w:val="15"/>
                <w:lang w:val="en-US"/>
              </w:rPr>
              <w:t>USA</w:t>
            </w:r>
          </w:p>
        </w:tc>
        <w:tc>
          <w:tcPr>
            <w:tcW w:w="1789" w:type="dxa"/>
            <w:vAlign w:val="center"/>
          </w:tcPr>
          <w:p w14:paraId="0C10BC8E" w14:textId="6F4EADE4" w:rsidR="00CC0D30" w:rsidRPr="00930E81" w:rsidRDefault="00CC0D30" w:rsidP="009718CC">
            <w:pPr>
              <w:rPr>
                <w:rFonts w:cstheme="minorHAnsi"/>
                <w:sz w:val="13"/>
                <w:szCs w:val="15"/>
                <w:lang w:val="en-US"/>
              </w:rPr>
            </w:pPr>
            <w:r w:rsidRPr="00930E81">
              <w:rPr>
                <w:rFonts w:cstheme="minorHAnsi"/>
                <w:sz w:val="13"/>
                <w:szCs w:val="15"/>
                <w:lang w:val="en-US"/>
              </w:rPr>
              <w:t>RCT</w:t>
            </w:r>
            <w:r>
              <w:rPr>
                <w:rFonts w:cstheme="minorHAnsi"/>
                <w:sz w:val="13"/>
                <w:szCs w:val="15"/>
                <w:lang w:val="en-US"/>
              </w:rPr>
              <w:t>,</w:t>
            </w:r>
            <w:r w:rsidRPr="00881BFD">
              <w:rPr>
                <w:lang w:val="en-US"/>
              </w:rPr>
              <w:t xml:space="preserve"> </w:t>
            </w:r>
            <w:r w:rsidRPr="004B2415">
              <w:rPr>
                <w:rFonts w:cstheme="minorHAnsi"/>
                <w:sz w:val="13"/>
                <w:szCs w:val="15"/>
                <w:lang w:val="en-US"/>
              </w:rPr>
              <w:t>primary endpoint PK</w:t>
            </w:r>
          </w:p>
        </w:tc>
        <w:tc>
          <w:tcPr>
            <w:tcW w:w="2615" w:type="dxa"/>
            <w:vAlign w:val="center"/>
          </w:tcPr>
          <w:p w14:paraId="791E3F1E" w14:textId="73DFD877" w:rsidR="00CC0D30" w:rsidRDefault="00CC0D30" w:rsidP="009718CC">
            <w:pPr>
              <w:rPr>
                <w:rFonts w:cstheme="minorHAnsi"/>
                <w:sz w:val="13"/>
                <w:szCs w:val="15"/>
                <w:lang w:val="en-US"/>
              </w:rPr>
            </w:pPr>
            <w:r>
              <w:rPr>
                <w:rFonts w:cstheme="minorHAnsi"/>
                <w:sz w:val="13"/>
                <w:szCs w:val="15"/>
                <w:lang w:val="en-US"/>
              </w:rPr>
              <w:t xml:space="preserve">N= 140, 73% Males, </w:t>
            </w:r>
            <w:r w:rsidRPr="00D94550">
              <w:rPr>
                <w:rFonts w:cstheme="minorHAnsi"/>
                <w:sz w:val="13"/>
                <w:szCs w:val="15"/>
                <w:lang w:val="en-US"/>
              </w:rPr>
              <w:t>SCZ or SD</w:t>
            </w:r>
            <w:r>
              <w:rPr>
                <w:rFonts w:cstheme="minorHAnsi"/>
                <w:sz w:val="13"/>
                <w:szCs w:val="15"/>
                <w:lang w:val="en-US"/>
              </w:rPr>
              <w:t>, mean age 44.5±</w:t>
            </w:r>
            <w:r w:rsidRPr="00D94550">
              <w:rPr>
                <w:rFonts w:cstheme="minorHAnsi"/>
                <w:sz w:val="13"/>
                <w:szCs w:val="15"/>
                <w:lang w:val="en-US"/>
              </w:rPr>
              <w:t>11.4</w:t>
            </w:r>
          </w:p>
        </w:tc>
        <w:tc>
          <w:tcPr>
            <w:tcW w:w="2154" w:type="dxa"/>
            <w:vAlign w:val="center"/>
          </w:tcPr>
          <w:p w14:paraId="7AA10426" w14:textId="5C870255" w:rsidR="00CC0D30" w:rsidRDefault="00CC0D30" w:rsidP="009718CC">
            <w:pPr>
              <w:rPr>
                <w:rFonts w:cstheme="minorHAnsi"/>
                <w:color w:val="000000" w:themeColor="text1"/>
                <w:sz w:val="13"/>
                <w:szCs w:val="16"/>
                <w:lang w:val="en-US"/>
              </w:rPr>
            </w:pPr>
            <w:r w:rsidRPr="0042464D">
              <w:rPr>
                <w:rFonts w:cstheme="minorHAnsi"/>
                <w:color w:val="000000" w:themeColor="text1"/>
                <w:sz w:val="13"/>
                <w:szCs w:val="16"/>
                <w:lang w:val="en-US"/>
              </w:rPr>
              <w:t>441 (q4wk),</w:t>
            </w:r>
            <w:r>
              <w:rPr>
                <w:rFonts w:cstheme="minorHAnsi"/>
                <w:color w:val="000000" w:themeColor="text1"/>
                <w:sz w:val="13"/>
                <w:szCs w:val="16"/>
                <w:lang w:val="en-US"/>
              </w:rPr>
              <w:t xml:space="preserve"> 882 (q6wk,) or 1064 (q8wk) </w:t>
            </w:r>
            <w:r w:rsidRPr="009718CC">
              <w:rPr>
                <w:rFonts w:cstheme="minorHAnsi"/>
                <w:b/>
                <w:color w:val="000000" w:themeColor="text1"/>
                <w:sz w:val="13"/>
                <w:szCs w:val="16"/>
                <w:lang w:val="en-US"/>
              </w:rPr>
              <w:t>AL</w:t>
            </w:r>
            <w:r>
              <w:rPr>
                <w:rFonts w:cstheme="minorHAnsi"/>
                <w:color w:val="000000" w:themeColor="text1"/>
                <w:sz w:val="13"/>
                <w:szCs w:val="16"/>
                <w:lang w:val="en-US"/>
              </w:rPr>
              <w:t>,</w:t>
            </w:r>
          </w:p>
          <w:p w14:paraId="0F6C1D71" w14:textId="67844AC4" w:rsidR="00CC0D30" w:rsidRDefault="00CC0D30" w:rsidP="009718CC">
            <w:pPr>
              <w:rPr>
                <w:rFonts w:cstheme="minorHAnsi"/>
                <w:color w:val="000000" w:themeColor="text1"/>
                <w:sz w:val="13"/>
                <w:szCs w:val="16"/>
                <w:lang w:val="en-US"/>
              </w:rPr>
            </w:pPr>
            <w:r w:rsidRPr="0042464D">
              <w:rPr>
                <w:rFonts w:cstheme="minorHAnsi"/>
                <w:color w:val="000000" w:themeColor="text1"/>
                <w:sz w:val="13"/>
                <w:szCs w:val="16"/>
                <w:lang w:val="en-US"/>
              </w:rPr>
              <w:t>1064 (q8wk) AL alternative formulation</w:t>
            </w:r>
            <w:r>
              <w:rPr>
                <w:rFonts w:cstheme="minorHAnsi"/>
                <w:color w:val="000000" w:themeColor="text1"/>
                <w:sz w:val="13"/>
                <w:szCs w:val="16"/>
                <w:lang w:val="en-US"/>
              </w:rPr>
              <w:t>,</w:t>
            </w:r>
          </w:p>
          <w:p w14:paraId="18685032" w14:textId="68BEB94F" w:rsidR="00CC0D30" w:rsidRDefault="00CC0D30" w:rsidP="009718CC">
            <w:pPr>
              <w:rPr>
                <w:rFonts w:cstheme="minorHAnsi"/>
                <w:color w:val="000000" w:themeColor="text1"/>
                <w:sz w:val="13"/>
                <w:szCs w:val="16"/>
                <w:lang w:val="en-US"/>
              </w:rPr>
            </w:pPr>
            <w:r>
              <w:rPr>
                <w:rFonts w:cstheme="minorHAnsi"/>
                <w:color w:val="000000" w:themeColor="text1"/>
                <w:sz w:val="13"/>
                <w:szCs w:val="16"/>
                <w:lang w:val="en-US"/>
              </w:rPr>
              <w:t>Multiple injections, gluteal</w:t>
            </w:r>
          </w:p>
        </w:tc>
        <w:tc>
          <w:tcPr>
            <w:tcW w:w="922" w:type="dxa"/>
            <w:vAlign w:val="center"/>
          </w:tcPr>
          <w:p w14:paraId="00491BE6" w14:textId="468DD96D" w:rsidR="00CC0D30" w:rsidRPr="00B86A06" w:rsidRDefault="00CC0D30" w:rsidP="009718CC">
            <w:pPr>
              <w:rPr>
                <w:rFonts w:cstheme="minorHAnsi"/>
                <w:color w:val="000000" w:themeColor="text1"/>
                <w:sz w:val="13"/>
                <w:szCs w:val="16"/>
                <w:lang w:val="en-US"/>
              </w:rPr>
            </w:pPr>
            <w:r w:rsidRPr="00860E48">
              <w:rPr>
                <w:rFonts w:cstheme="minorHAnsi"/>
                <w:color w:val="000000" w:themeColor="text1"/>
                <w:sz w:val="13"/>
                <w:szCs w:val="16"/>
                <w:lang w:val="en-US"/>
              </w:rPr>
              <w:t>stabilized on oral AP</w:t>
            </w:r>
            <w:r>
              <w:rPr>
                <w:rFonts w:cstheme="minorHAnsi"/>
                <w:color w:val="000000" w:themeColor="text1"/>
                <w:sz w:val="13"/>
                <w:szCs w:val="16"/>
                <w:lang w:val="en-US"/>
              </w:rPr>
              <w:t>, not ARI</w:t>
            </w:r>
          </w:p>
        </w:tc>
        <w:tc>
          <w:tcPr>
            <w:tcW w:w="1846" w:type="dxa"/>
            <w:vAlign w:val="center"/>
          </w:tcPr>
          <w:p w14:paraId="74D95006" w14:textId="3BD88783" w:rsidR="00CC0D30" w:rsidRPr="00C2781B" w:rsidRDefault="00CC0D30" w:rsidP="009718CC">
            <w:pPr>
              <w:rPr>
                <w:rFonts w:cstheme="minorHAnsi"/>
                <w:color w:val="000000" w:themeColor="text1"/>
                <w:sz w:val="13"/>
                <w:szCs w:val="16"/>
                <w:lang w:val="en-US"/>
              </w:rPr>
            </w:pPr>
            <w:proofErr w:type="spellStart"/>
            <w:r>
              <w:rPr>
                <w:rFonts w:cstheme="minorHAnsi"/>
                <w:color w:val="000000" w:themeColor="text1"/>
                <w:sz w:val="13"/>
                <w:szCs w:val="16"/>
                <w:lang w:val="en-US"/>
              </w:rPr>
              <w:t>C</w:t>
            </w:r>
            <w:r w:rsidRPr="00B4683B">
              <w:rPr>
                <w:rFonts w:cstheme="minorHAnsi"/>
                <w:color w:val="000000" w:themeColor="text1"/>
                <w:sz w:val="13"/>
                <w:szCs w:val="16"/>
                <w:vertAlign w:val="subscript"/>
                <w:lang w:val="en-US"/>
              </w:rPr>
              <w:t>avg</w:t>
            </w:r>
            <w:proofErr w:type="spellEnd"/>
            <w:r>
              <w:rPr>
                <w:rFonts w:cstheme="minorHAnsi"/>
                <w:color w:val="000000" w:themeColor="text1"/>
                <w:sz w:val="13"/>
                <w:szCs w:val="16"/>
                <w:lang w:val="en-US"/>
              </w:rPr>
              <w:t xml:space="preserve"> 126, 131</w:t>
            </w:r>
            <w:r w:rsidRPr="00B86A06">
              <w:rPr>
                <w:rFonts w:cstheme="minorHAnsi"/>
                <w:color w:val="000000" w:themeColor="text1"/>
                <w:sz w:val="13"/>
                <w:szCs w:val="16"/>
                <w:lang w:val="en-US"/>
              </w:rPr>
              <w:t>,</w:t>
            </w:r>
            <w:r>
              <w:rPr>
                <w:rFonts w:cstheme="minorHAnsi"/>
                <w:color w:val="000000" w:themeColor="text1"/>
                <w:sz w:val="13"/>
                <w:szCs w:val="16"/>
                <w:lang w:val="en-US"/>
              </w:rPr>
              <w:t xml:space="preserve"> 141</w:t>
            </w:r>
          </w:p>
        </w:tc>
        <w:tc>
          <w:tcPr>
            <w:tcW w:w="1076" w:type="dxa"/>
            <w:vAlign w:val="center"/>
          </w:tcPr>
          <w:p w14:paraId="7BC3000F" w14:textId="77777777" w:rsidR="00CC0D30" w:rsidRPr="0042464D" w:rsidRDefault="00CC0D30" w:rsidP="009718CC">
            <w:pPr>
              <w:rPr>
                <w:rFonts w:cstheme="minorHAnsi"/>
                <w:color w:val="000000" w:themeColor="text1"/>
                <w:sz w:val="13"/>
                <w:szCs w:val="16"/>
                <w:lang w:val="en-US"/>
              </w:rPr>
            </w:pPr>
            <w:r w:rsidRPr="0042464D">
              <w:rPr>
                <w:rFonts w:cstheme="minorHAnsi"/>
                <w:color w:val="000000" w:themeColor="text1"/>
                <w:sz w:val="13"/>
                <w:szCs w:val="16"/>
                <w:lang w:val="en-US"/>
              </w:rPr>
              <w:t>NA</w:t>
            </w:r>
          </w:p>
          <w:p w14:paraId="4FDFE96B" w14:textId="77777777" w:rsidR="00CC0D30" w:rsidRDefault="00CC0D30" w:rsidP="009718CC">
            <w:pPr>
              <w:rPr>
                <w:rFonts w:cstheme="minorHAnsi"/>
                <w:color w:val="000000" w:themeColor="text1"/>
                <w:sz w:val="13"/>
                <w:szCs w:val="16"/>
                <w:lang w:val="en-US"/>
              </w:rPr>
            </w:pPr>
          </w:p>
        </w:tc>
        <w:tc>
          <w:tcPr>
            <w:tcW w:w="2584" w:type="dxa"/>
            <w:vAlign w:val="center"/>
          </w:tcPr>
          <w:p w14:paraId="5C0A95CC" w14:textId="0F29000C" w:rsidR="00CC0D30" w:rsidRPr="00C2781B" w:rsidRDefault="00CC0D30" w:rsidP="009718CC">
            <w:pPr>
              <w:rPr>
                <w:rFonts w:cstheme="minorHAnsi"/>
                <w:sz w:val="13"/>
                <w:szCs w:val="15"/>
                <w:lang w:val="en-US"/>
              </w:rPr>
            </w:pPr>
            <w:r w:rsidRPr="00C2781B">
              <w:rPr>
                <w:rFonts w:cstheme="minorHAnsi"/>
                <w:sz w:val="13"/>
                <w:szCs w:val="15"/>
                <w:lang w:val="en-US"/>
              </w:rPr>
              <w:t>No change in ESRS and C-SSRS and ECG</w:t>
            </w:r>
            <w:r>
              <w:rPr>
                <w:rFonts w:cstheme="minorHAnsi"/>
                <w:sz w:val="13"/>
                <w:szCs w:val="15"/>
                <w:lang w:val="en-US"/>
              </w:rPr>
              <w:t>,  p</w:t>
            </w:r>
            <w:r w:rsidRPr="00D94550">
              <w:rPr>
                <w:rFonts w:cstheme="minorHAnsi"/>
                <w:sz w:val="13"/>
                <w:szCs w:val="15"/>
                <w:lang w:val="en-US"/>
              </w:rPr>
              <w:t>opulation model calculated</w:t>
            </w:r>
            <w:r>
              <w:rPr>
                <w:rFonts w:cstheme="minorHAnsi"/>
                <w:sz w:val="13"/>
                <w:szCs w:val="15"/>
                <w:lang w:val="en-US"/>
              </w:rPr>
              <w:t xml:space="preserve">, </w:t>
            </w:r>
            <w:r w:rsidRPr="00D94550">
              <w:rPr>
                <w:rFonts w:cstheme="minorHAnsi"/>
                <w:sz w:val="13"/>
                <w:szCs w:val="15"/>
                <w:lang w:val="en-US"/>
              </w:rPr>
              <w:t xml:space="preserve"> maximum </w:t>
            </w:r>
            <w:r>
              <w:rPr>
                <w:rFonts w:cstheme="minorHAnsi"/>
                <w:sz w:val="13"/>
                <w:szCs w:val="15"/>
                <w:lang w:val="en-US"/>
              </w:rPr>
              <w:t>ARI</w:t>
            </w:r>
            <w:r w:rsidRPr="00D94550">
              <w:rPr>
                <w:rFonts w:cstheme="minorHAnsi"/>
                <w:sz w:val="13"/>
                <w:szCs w:val="15"/>
                <w:lang w:val="en-US"/>
              </w:rPr>
              <w:t xml:space="preserve"> </w:t>
            </w:r>
            <w:r>
              <w:rPr>
                <w:rFonts w:cstheme="minorHAnsi"/>
                <w:sz w:val="13"/>
                <w:szCs w:val="15"/>
                <w:lang w:val="en-US"/>
              </w:rPr>
              <w:t>BL</w:t>
            </w:r>
            <w:r w:rsidRPr="00D94550">
              <w:rPr>
                <w:rFonts w:cstheme="minorHAnsi"/>
                <w:sz w:val="13"/>
                <w:szCs w:val="15"/>
                <w:lang w:val="en-US"/>
              </w:rPr>
              <w:t xml:space="preserve"> were achieved 24.4</w:t>
            </w:r>
            <w:r>
              <w:rPr>
                <w:rFonts w:cstheme="minorHAnsi"/>
                <w:sz w:val="13"/>
                <w:szCs w:val="15"/>
                <w:lang w:val="en-US"/>
              </w:rPr>
              <w:t>–35.2 days after the last dose</w:t>
            </w:r>
          </w:p>
        </w:tc>
      </w:tr>
      <w:tr w:rsidR="00CC0D30" w:rsidRPr="007241FA" w14:paraId="19F1719A" w14:textId="77777777" w:rsidTr="00CC0D30">
        <w:trPr>
          <w:trHeight w:val="136"/>
        </w:trPr>
        <w:tc>
          <w:tcPr>
            <w:tcW w:w="1358" w:type="dxa"/>
            <w:vAlign w:val="center"/>
          </w:tcPr>
          <w:p w14:paraId="46CBED00" w14:textId="76BE893B" w:rsidR="00CC0D30" w:rsidRPr="000C13E9" w:rsidRDefault="00CC0D30" w:rsidP="009718CC">
            <w:pPr>
              <w:rPr>
                <w:rFonts w:cstheme="minorHAnsi"/>
                <w:b/>
                <w:bCs/>
                <w:color w:val="000000"/>
                <w:sz w:val="13"/>
                <w:szCs w:val="15"/>
                <w:lang w:val="en-US"/>
              </w:rPr>
            </w:pPr>
            <w:r w:rsidRPr="000C13E9">
              <w:rPr>
                <w:rFonts w:cstheme="minorHAnsi"/>
                <w:b/>
                <w:bCs/>
                <w:color w:val="000000"/>
                <w:sz w:val="13"/>
                <w:szCs w:val="15"/>
                <w:lang w:val="en-US"/>
              </w:rPr>
              <w:t>Hard 2018 et al., pop PK model</w:t>
            </w:r>
          </w:p>
        </w:tc>
        <w:tc>
          <w:tcPr>
            <w:tcW w:w="671" w:type="dxa"/>
            <w:vAlign w:val="center"/>
          </w:tcPr>
          <w:p w14:paraId="184FF1CB" w14:textId="06A3A1E2" w:rsidR="00CC0D30" w:rsidRPr="00930E81" w:rsidRDefault="00CC0D30" w:rsidP="009718CC">
            <w:pPr>
              <w:rPr>
                <w:rFonts w:cstheme="minorHAnsi"/>
                <w:sz w:val="13"/>
                <w:szCs w:val="15"/>
                <w:lang w:val="en-US"/>
              </w:rPr>
            </w:pPr>
            <w:r w:rsidRPr="00930E81">
              <w:rPr>
                <w:rFonts w:cstheme="minorHAnsi"/>
                <w:sz w:val="13"/>
                <w:szCs w:val="15"/>
                <w:lang w:val="en-US"/>
              </w:rPr>
              <w:t>USA</w:t>
            </w:r>
          </w:p>
        </w:tc>
        <w:tc>
          <w:tcPr>
            <w:tcW w:w="1789" w:type="dxa"/>
            <w:vAlign w:val="center"/>
          </w:tcPr>
          <w:p w14:paraId="4DFBC373" w14:textId="4E8621E9" w:rsidR="00CC0D30" w:rsidRPr="00930E81" w:rsidRDefault="00CC0D30" w:rsidP="009718CC">
            <w:pPr>
              <w:rPr>
                <w:rFonts w:cstheme="minorHAnsi"/>
                <w:sz w:val="13"/>
                <w:szCs w:val="15"/>
                <w:lang w:val="en-US"/>
              </w:rPr>
            </w:pPr>
            <w:r w:rsidRPr="00930E81">
              <w:rPr>
                <w:rFonts w:cstheme="minorHAnsi"/>
                <w:sz w:val="13"/>
                <w:szCs w:val="15"/>
                <w:lang w:val="en-US"/>
              </w:rPr>
              <w:t>pop PK model from 4 studies</w:t>
            </w:r>
            <w:r>
              <w:rPr>
                <w:rFonts w:cstheme="minorHAnsi"/>
                <w:sz w:val="13"/>
                <w:szCs w:val="15"/>
                <w:lang w:val="en-US"/>
              </w:rPr>
              <w:t xml:space="preserve">, </w:t>
            </w:r>
            <w:r w:rsidRPr="00D94550">
              <w:rPr>
                <w:rFonts w:cstheme="minorHAnsi"/>
                <w:sz w:val="13"/>
                <w:szCs w:val="15"/>
                <w:lang w:val="en-US"/>
              </w:rPr>
              <w:t xml:space="preserve"> endpoint PK and safety, steady-state</w:t>
            </w:r>
          </w:p>
        </w:tc>
        <w:tc>
          <w:tcPr>
            <w:tcW w:w="2615" w:type="dxa"/>
            <w:vAlign w:val="center"/>
          </w:tcPr>
          <w:p w14:paraId="4E85F04A" w14:textId="0ACFB413" w:rsidR="00CC0D30" w:rsidRDefault="00CC0D30" w:rsidP="009718CC">
            <w:pPr>
              <w:rPr>
                <w:rFonts w:cstheme="minorHAnsi"/>
                <w:sz w:val="13"/>
                <w:szCs w:val="15"/>
                <w:lang w:val="en-US"/>
              </w:rPr>
            </w:pPr>
            <w:r>
              <w:rPr>
                <w:rFonts w:cstheme="minorHAnsi"/>
                <w:sz w:val="13"/>
                <w:szCs w:val="15"/>
                <w:lang w:val="en-US"/>
              </w:rPr>
              <w:t xml:space="preserve">N=343, 73% Males, </w:t>
            </w:r>
            <w:r w:rsidRPr="00D94550">
              <w:rPr>
                <w:rFonts w:cstheme="minorHAnsi"/>
                <w:sz w:val="13"/>
                <w:szCs w:val="15"/>
                <w:lang w:val="en-US"/>
              </w:rPr>
              <w:t xml:space="preserve">SCZ or SD, mean age 45.2 </w:t>
            </w:r>
            <w:r>
              <w:rPr>
                <w:rFonts w:cstheme="minorHAnsi"/>
                <w:sz w:val="13"/>
                <w:szCs w:val="15"/>
                <w:lang w:val="en-US"/>
              </w:rPr>
              <w:t>±</w:t>
            </w:r>
            <w:r w:rsidRPr="00D94550">
              <w:rPr>
                <w:rFonts w:cstheme="minorHAnsi"/>
                <w:sz w:val="13"/>
                <w:szCs w:val="15"/>
                <w:lang w:val="en-US"/>
              </w:rPr>
              <w:t>10.8</w:t>
            </w:r>
          </w:p>
        </w:tc>
        <w:tc>
          <w:tcPr>
            <w:tcW w:w="2154" w:type="dxa"/>
            <w:vAlign w:val="center"/>
          </w:tcPr>
          <w:p w14:paraId="76E6E863" w14:textId="77777777" w:rsidR="00CC0D30" w:rsidRDefault="00CC0D30" w:rsidP="009718CC">
            <w:pPr>
              <w:rPr>
                <w:rFonts w:cstheme="minorHAnsi"/>
                <w:b/>
                <w:color w:val="000000" w:themeColor="text1"/>
                <w:sz w:val="13"/>
                <w:szCs w:val="16"/>
                <w:lang w:val="en-US"/>
              </w:rPr>
            </w:pPr>
            <w:r w:rsidRPr="00D94550">
              <w:rPr>
                <w:rFonts w:cstheme="minorHAnsi"/>
                <w:color w:val="000000" w:themeColor="text1"/>
                <w:sz w:val="13"/>
                <w:szCs w:val="16"/>
                <w:lang w:val="en-US"/>
              </w:rPr>
              <w:t xml:space="preserve">441 (q4wk), 882 (q4wk,), 882 (q6wk,) or 1064 (q8wk) </w:t>
            </w:r>
            <w:r w:rsidRPr="009718CC">
              <w:rPr>
                <w:rFonts w:cstheme="minorHAnsi"/>
                <w:b/>
                <w:color w:val="000000" w:themeColor="text1"/>
                <w:sz w:val="13"/>
                <w:szCs w:val="16"/>
                <w:lang w:val="en-US"/>
              </w:rPr>
              <w:t>AL</w:t>
            </w:r>
          </w:p>
          <w:p w14:paraId="036014BD" w14:textId="136E0392" w:rsidR="00CC0D30" w:rsidRDefault="00CC0D30" w:rsidP="009718CC">
            <w:pPr>
              <w:rPr>
                <w:rFonts w:cstheme="minorHAnsi"/>
                <w:color w:val="000000" w:themeColor="text1"/>
                <w:sz w:val="13"/>
                <w:szCs w:val="16"/>
                <w:lang w:val="en-US"/>
              </w:rPr>
            </w:pPr>
            <w:r>
              <w:rPr>
                <w:rFonts w:cstheme="minorHAnsi"/>
                <w:color w:val="000000" w:themeColor="text1"/>
                <w:sz w:val="13"/>
                <w:szCs w:val="16"/>
                <w:lang w:val="en-US"/>
              </w:rPr>
              <w:t>Multiple injections</w:t>
            </w:r>
          </w:p>
        </w:tc>
        <w:tc>
          <w:tcPr>
            <w:tcW w:w="922" w:type="dxa"/>
            <w:vAlign w:val="center"/>
          </w:tcPr>
          <w:p w14:paraId="5537FBF0" w14:textId="6113F8CE" w:rsidR="00CC0D30" w:rsidRPr="00C2781B" w:rsidRDefault="00CC0D30" w:rsidP="009718CC">
            <w:pPr>
              <w:rPr>
                <w:rFonts w:cstheme="minorHAnsi"/>
                <w:color w:val="000000" w:themeColor="text1"/>
                <w:sz w:val="13"/>
                <w:szCs w:val="16"/>
                <w:lang w:val="en-US"/>
              </w:rPr>
            </w:pPr>
            <w:r w:rsidRPr="00860E48">
              <w:rPr>
                <w:rFonts w:cstheme="minorHAnsi"/>
                <w:color w:val="000000" w:themeColor="text1"/>
                <w:sz w:val="13"/>
                <w:szCs w:val="16"/>
                <w:lang w:val="en-US"/>
              </w:rPr>
              <w:t>stabilized on oral AP</w:t>
            </w:r>
            <w:r>
              <w:rPr>
                <w:rFonts w:cstheme="minorHAnsi"/>
                <w:color w:val="000000" w:themeColor="text1"/>
                <w:sz w:val="13"/>
                <w:szCs w:val="16"/>
                <w:lang w:val="en-US"/>
              </w:rPr>
              <w:t>, not ARI</w:t>
            </w:r>
          </w:p>
        </w:tc>
        <w:tc>
          <w:tcPr>
            <w:tcW w:w="1846" w:type="dxa"/>
            <w:vAlign w:val="center"/>
          </w:tcPr>
          <w:p w14:paraId="18083F93" w14:textId="59EF7788" w:rsidR="00CC0D30" w:rsidRPr="00C2781B" w:rsidRDefault="00CC0D30" w:rsidP="007241FA">
            <w:pPr>
              <w:rPr>
                <w:rFonts w:cstheme="minorHAnsi"/>
                <w:color w:val="000000" w:themeColor="text1"/>
                <w:sz w:val="13"/>
                <w:szCs w:val="16"/>
                <w:lang w:val="en-US"/>
              </w:rPr>
              <w:pPrChange w:id="165" w:author="Hart, Xenia" w:date="2022-09-19T13:00:00Z">
                <w:pPr>
                  <w:framePr w:hSpace="141" w:wrap="around" w:vAnchor="text" w:hAnchor="page" w:x="730" w:y="293"/>
                </w:pPr>
              </w:pPrChange>
            </w:pPr>
            <w:proofErr w:type="spellStart"/>
            <w:r>
              <w:rPr>
                <w:rFonts w:cstheme="minorHAnsi"/>
                <w:color w:val="000000" w:themeColor="text1"/>
                <w:sz w:val="13"/>
                <w:szCs w:val="16"/>
                <w:lang w:val="en-US"/>
              </w:rPr>
              <w:t>C</w:t>
            </w:r>
            <w:r w:rsidRPr="00B4683B">
              <w:rPr>
                <w:rFonts w:cstheme="minorHAnsi"/>
                <w:color w:val="000000" w:themeColor="text1"/>
                <w:sz w:val="13"/>
                <w:szCs w:val="16"/>
                <w:vertAlign w:val="subscript"/>
                <w:lang w:val="en-US"/>
              </w:rPr>
              <w:t>max</w:t>
            </w:r>
            <w:proofErr w:type="spellEnd"/>
            <w:r w:rsidRPr="00D94550">
              <w:rPr>
                <w:rFonts w:cstheme="minorHAnsi"/>
                <w:color w:val="000000" w:themeColor="text1"/>
                <w:sz w:val="13"/>
                <w:szCs w:val="16"/>
                <w:lang w:val="en-US"/>
              </w:rPr>
              <w:t xml:space="preserve"> (median) 1</w:t>
            </w:r>
            <w:r>
              <w:rPr>
                <w:rFonts w:cstheme="minorHAnsi"/>
                <w:color w:val="000000" w:themeColor="text1"/>
                <w:sz w:val="13"/>
                <w:szCs w:val="16"/>
                <w:lang w:val="en-US"/>
              </w:rPr>
              <w:t>53 (114-203), 227 (165-311</w:t>
            </w:r>
            <w:r w:rsidRPr="00D94550">
              <w:rPr>
                <w:rFonts w:cstheme="minorHAnsi"/>
                <w:color w:val="000000" w:themeColor="text1"/>
                <w:sz w:val="13"/>
                <w:szCs w:val="16"/>
                <w:lang w:val="en-US"/>
              </w:rPr>
              <w:t>), 3</w:t>
            </w:r>
            <w:ins w:id="166" w:author="Hart, Xenia" w:date="2022-09-19T13:00:00Z">
              <w:r w:rsidR="007241FA">
                <w:rPr>
                  <w:rFonts w:cstheme="minorHAnsi"/>
                  <w:color w:val="000000" w:themeColor="text1"/>
                  <w:sz w:val="13"/>
                  <w:szCs w:val="16"/>
                  <w:lang w:val="en-US"/>
                </w:rPr>
                <w:t>10</w:t>
              </w:r>
            </w:ins>
            <w:del w:id="167" w:author="Hart, Xenia" w:date="2022-09-19T13:00:00Z">
              <w:r w:rsidRPr="00D94550" w:rsidDel="007241FA">
                <w:rPr>
                  <w:rFonts w:cstheme="minorHAnsi"/>
                  <w:color w:val="000000" w:themeColor="text1"/>
                  <w:sz w:val="13"/>
                  <w:szCs w:val="16"/>
                  <w:lang w:val="en-US"/>
                </w:rPr>
                <w:delText>09.6</w:delText>
              </w:r>
            </w:del>
            <w:r w:rsidRPr="00D94550">
              <w:rPr>
                <w:rFonts w:cstheme="minorHAnsi"/>
                <w:color w:val="000000" w:themeColor="text1"/>
                <w:sz w:val="13"/>
                <w:szCs w:val="16"/>
                <w:lang w:val="en-US"/>
              </w:rPr>
              <w:t xml:space="preserve"> (</w:t>
            </w:r>
            <w:r>
              <w:rPr>
                <w:rFonts w:cstheme="minorHAnsi"/>
                <w:color w:val="000000" w:themeColor="text1"/>
                <w:sz w:val="13"/>
                <w:szCs w:val="16"/>
                <w:lang w:val="en-US"/>
              </w:rPr>
              <w:t>227-447), 226 (167-333</w:t>
            </w:r>
            <w:r w:rsidRPr="00D94550">
              <w:rPr>
                <w:rFonts w:cstheme="minorHAnsi"/>
                <w:color w:val="000000" w:themeColor="text1"/>
                <w:sz w:val="13"/>
                <w:szCs w:val="16"/>
                <w:lang w:val="en-US"/>
              </w:rPr>
              <w:t>), 2</w:t>
            </w:r>
            <w:ins w:id="168" w:author="Hart, Xenia" w:date="2022-09-19T13:00:00Z">
              <w:r w:rsidR="007241FA">
                <w:rPr>
                  <w:rFonts w:cstheme="minorHAnsi"/>
                  <w:color w:val="000000" w:themeColor="text1"/>
                  <w:sz w:val="13"/>
                  <w:szCs w:val="16"/>
                  <w:lang w:val="en-US"/>
                </w:rPr>
                <w:t>10</w:t>
              </w:r>
            </w:ins>
            <w:del w:id="169" w:author="Hart, Xenia" w:date="2022-09-19T13:00:00Z">
              <w:r w:rsidRPr="00D94550" w:rsidDel="007241FA">
                <w:rPr>
                  <w:rFonts w:cstheme="minorHAnsi"/>
                  <w:color w:val="000000" w:themeColor="text1"/>
                  <w:sz w:val="13"/>
                  <w:szCs w:val="16"/>
                  <w:lang w:val="en-US"/>
                </w:rPr>
                <w:delText>09.5</w:delText>
              </w:r>
            </w:del>
            <w:r w:rsidRPr="00D94550">
              <w:rPr>
                <w:rFonts w:cstheme="minorHAnsi"/>
                <w:color w:val="000000" w:themeColor="text1"/>
                <w:sz w:val="13"/>
                <w:szCs w:val="16"/>
                <w:lang w:val="en-US"/>
              </w:rPr>
              <w:t xml:space="preserve"> (148</w:t>
            </w:r>
            <w:del w:id="170" w:author="Hart, Xenia" w:date="2022-09-19T13:00:00Z">
              <w:r w:rsidRPr="00D94550" w:rsidDel="007241FA">
                <w:rPr>
                  <w:rFonts w:cstheme="minorHAnsi"/>
                  <w:color w:val="000000" w:themeColor="text1"/>
                  <w:sz w:val="13"/>
                  <w:szCs w:val="16"/>
                  <w:lang w:val="en-US"/>
                </w:rPr>
                <w:delText>.2</w:delText>
              </w:r>
            </w:del>
            <w:r w:rsidRPr="00D94550">
              <w:rPr>
                <w:rFonts w:cstheme="minorHAnsi"/>
                <w:color w:val="000000" w:themeColor="text1"/>
                <w:sz w:val="13"/>
                <w:szCs w:val="16"/>
                <w:lang w:val="en-US"/>
              </w:rPr>
              <w:t>-292</w:t>
            </w:r>
            <w:del w:id="171" w:author="Hart, Xenia" w:date="2022-09-19T13:00:00Z">
              <w:r w:rsidRPr="00D94550" w:rsidDel="007241FA">
                <w:rPr>
                  <w:rFonts w:cstheme="minorHAnsi"/>
                  <w:color w:val="000000" w:themeColor="text1"/>
                  <w:sz w:val="13"/>
                  <w:szCs w:val="16"/>
                  <w:lang w:val="en-US"/>
                </w:rPr>
                <w:delText>.3</w:delText>
              </w:r>
            </w:del>
            <w:r w:rsidRPr="00D94550">
              <w:rPr>
                <w:rFonts w:cstheme="minorHAnsi"/>
                <w:color w:val="000000" w:themeColor="text1"/>
                <w:sz w:val="13"/>
                <w:szCs w:val="16"/>
                <w:lang w:val="en-US"/>
              </w:rPr>
              <w:t>)</w:t>
            </w:r>
          </w:p>
        </w:tc>
        <w:tc>
          <w:tcPr>
            <w:tcW w:w="1076" w:type="dxa"/>
            <w:vAlign w:val="center"/>
          </w:tcPr>
          <w:p w14:paraId="0F7BA4A0" w14:textId="75D391E1" w:rsidR="00CC0D30" w:rsidRDefault="00CC0D30" w:rsidP="009718CC">
            <w:pPr>
              <w:rPr>
                <w:rFonts w:cstheme="minorHAnsi"/>
                <w:color w:val="000000" w:themeColor="text1"/>
                <w:sz w:val="13"/>
                <w:szCs w:val="16"/>
                <w:lang w:val="en-US"/>
              </w:rPr>
            </w:pPr>
            <w:r w:rsidRPr="0042464D">
              <w:rPr>
                <w:rFonts w:cstheme="minorHAnsi"/>
                <w:color w:val="000000" w:themeColor="text1"/>
                <w:sz w:val="13"/>
                <w:szCs w:val="16"/>
                <w:lang w:val="en-US"/>
              </w:rPr>
              <w:t>NA</w:t>
            </w:r>
          </w:p>
        </w:tc>
        <w:tc>
          <w:tcPr>
            <w:tcW w:w="2584" w:type="dxa"/>
            <w:vAlign w:val="center"/>
          </w:tcPr>
          <w:p w14:paraId="156746C6" w14:textId="051C70F1" w:rsidR="00CC0D30" w:rsidRPr="00C2781B" w:rsidRDefault="00CC0D30" w:rsidP="004323FF">
            <w:pPr>
              <w:rPr>
                <w:rFonts w:cstheme="minorHAnsi"/>
                <w:sz w:val="13"/>
                <w:szCs w:val="15"/>
                <w:lang w:val="en-US"/>
              </w:rPr>
            </w:pPr>
            <w:r w:rsidRPr="00D94550">
              <w:rPr>
                <w:rFonts w:cstheme="minorHAnsi"/>
                <w:sz w:val="13"/>
                <w:szCs w:val="18"/>
                <w:lang w:val="en-US"/>
              </w:rPr>
              <w:t xml:space="preserve">Population model calculated, 1-day initiation regimen suitable for </w:t>
            </w:r>
            <w:r>
              <w:rPr>
                <w:rFonts w:cstheme="minorHAnsi"/>
                <w:sz w:val="13"/>
                <w:szCs w:val="18"/>
                <w:lang w:val="en-US"/>
              </w:rPr>
              <w:t>treatment with all doses</w:t>
            </w:r>
          </w:p>
        </w:tc>
      </w:tr>
      <w:tr w:rsidR="00CC0D30" w:rsidRPr="007241FA" w14:paraId="022E143B" w14:textId="77777777" w:rsidTr="00CC0D30">
        <w:trPr>
          <w:trHeight w:val="136"/>
        </w:trPr>
        <w:tc>
          <w:tcPr>
            <w:tcW w:w="1358" w:type="dxa"/>
            <w:vAlign w:val="center"/>
          </w:tcPr>
          <w:p w14:paraId="2B246799" w14:textId="72008021" w:rsidR="00CC0D30" w:rsidRPr="000C13E9" w:rsidRDefault="00CC0D30" w:rsidP="009718CC">
            <w:pPr>
              <w:rPr>
                <w:rFonts w:cstheme="minorHAnsi"/>
                <w:b/>
                <w:bCs/>
                <w:color w:val="000000"/>
                <w:sz w:val="13"/>
                <w:szCs w:val="15"/>
                <w:lang w:val="en-US"/>
              </w:rPr>
            </w:pPr>
            <w:proofErr w:type="spellStart"/>
            <w:r w:rsidRPr="000C13E9">
              <w:rPr>
                <w:rFonts w:cstheme="minorHAnsi"/>
                <w:b/>
                <w:bCs/>
                <w:color w:val="000000"/>
                <w:sz w:val="13"/>
                <w:szCs w:val="15"/>
                <w:lang w:val="en-US"/>
              </w:rPr>
              <w:t>Turncliff</w:t>
            </w:r>
            <w:proofErr w:type="spellEnd"/>
            <w:r w:rsidRPr="000C13E9">
              <w:rPr>
                <w:rFonts w:cstheme="minorHAnsi"/>
                <w:b/>
                <w:bCs/>
                <w:color w:val="000000"/>
                <w:sz w:val="13"/>
                <w:szCs w:val="15"/>
                <w:lang w:val="en-US"/>
              </w:rPr>
              <w:t xml:space="preserve"> et al.,  2014</w:t>
            </w:r>
          </w:p>
        </w:tc>
        <w:tc>
          <w:tcPr>
            <w:tcW w:w="671" w:type="dxa"/>
            <w:vAlign w:val="center"/>
          </w:tcPr>
          <w:p w14:paraId="2EA726E2" w14:textId="799A2965" w:rsidR="00CC0D30" w:rsidRPr="00C471B8" w:rsidRDefault="00CC0D30" w:rsidP="009718CC">
            <w:pPr>
              <w:rPr>
                <w:rFonts w:cstheme="minorHAnsi"/>
                <w:sz w:val="13"/>
                <w:szCs w:val="15"/>
                <w:lang w:val="en-US"/>
              </w:rPr>
            </w:pPr>
            <w:r w:rsidRPr="00930E81">
              <w:rPr>
                <w:rFonts w:cstheme="minorHAnsi"/>
                <w:sz w:val="13"/>
                <w:szCs w:val="15"/>
                <w:lang w:val="en-US"/>
              </w:rPr>
              <w:t>USA</w:t>
            </w:r>
          </w:p>
        </w:tc>
        <w:tc>
          <w:tcPr>
            <w:tcW w:w="1789" w:type="dxa"/>
            <w:vAlign w:val="center"/>
          </w:tcPr>
          <w:p w14:paraId="5D8B7ED2" w14:textId="21F982E8" w:rsidR="00CC0D30" w:rsidRPr="00C471B8" w:rsidRDefault="00CC0D30" w:rsidP="009718CC">
            <w:pPr>
              <w:rPr>
                <w:rFonts w:cstheme="minorHAnsi"/>
                <w:sz w:val="13"/>
                <w:szCs w:val="15"/>
                <w:lang w:val="en-US"/>
              </w:rPr>
            </w:pPr>
            <w:r w:rsidRPr="00930E81">
              <w:rPr>
                <w:rFonts w:cstheme="minorHAnsi"/>
                <w:sz w:val="13"/>
                <w:szCs w:val="15"/>
                <w:lang w:val="en-US"/>
              </w:rPr>
              <w:t>RCT</w:t>
            </w:r>
            <w:r>
              <w:rPr>
                <w:rFonts w:cstheme="minorHAnsi"/>
                <w:sz w:val="13"/>
                <w:szCs w:val="15"/>
                <w:lang w:val="en-US"/>
              </w:rPr>
              <w:t xml:space="preserve">, </w:t>
            </w:r>
            <w:r w:rsidRPr="00643D04">
              <w:rPr>
                <w:rFonts w:cstheme="minorHAnsi"/>
                <w:sz w:val="13"/>
                <w:szCs w:val="15"/>
                <w:lang w:val="en-US"/>
              </w:rPr>
              <w:t>Phase 1 pharmacokinetic study</w:t>
            </w:r>
          </w:p>
        </w:tc>
        <w:tc>
          <w:tcPr>
            <w:tcW w:w="2615" w:type="dxa"/>
            <w:vAlign w:val="center"/>
          </w:tcPr>
          <w:p w14:paraId="4B8D2C82" w14:textId="1380A1A8" w:rsidR="00CC0D30" w:rsidRPr="00C471B8" w:rsidRDefault="00CC0D30" w:rsidP="009718CC">
            <w:pPr>
              <w:rPr>
                <w:rFonts w:cstheme="minorHAnsi"/>
                <w:sz w:val="13"/>
                <w:szCs w:val="15"/>
                <w:lang w:val="en-US"/>
              </w:rPr>
            </w:pPr>
            <w:r>
              <w:rPr>
                <w:rFonts w:cstheme="minorHAnsi"/>
                <w:sz w:val="13"/>
                <w:szCs w:val="15"/>
                <w:lang w:val="en-US"/>
              </w:rPr>
              <w:t xml:space="preserve">N=43, 69.6% Males, </w:t>
            </w:r>
            <w:r w:rsidRPr="00C2781B">
              <w:rPr>
                <w:rFonts w:cstheme="minorHAnsi"/>
                <w:sz w:val="13"/>
                <w:szCs w:val="15"/>
                <w:lang w:val="en-US"/>
              </w:rPr>
              <w:t>SCZ or SD</w:t>
            </w:r>
            <w:r>
              <w:rPr>
                <w:rFonts w:cstheme="minorHAnsi"/>
                <w:sz w:val="13"/>
                <w:szCs w:val="15"/>
                <w:lang w:val="en-US"/>
              </w:rPr>
              <w:t xml:space="preserve">, mean age </w:t>
            </w:r>
            <w:r w:rsidRPr="00C2781B">
              <w:rPr>
                <w:rFonts w:cstheme="minorHAnsi"/>
                <w:sz w:val="13"/>
                <w:szCs w:val="15"/>
                <w:lang w:val="en-US"/>
              </w:rPr>
              <w:t>42.5</w:t>
            </w:r>
          </w:p>
        </w:tc>
        <w:tc>
          <w:tcPr>
            <w:tcW w:w="2154" w:type="dxa"/>
            <w:vAlign w:val="center"/>
          </w:tcPr>
          <w:p w14:paraId="5CCA69BB" w14:textId="77777777" w:rsidR="00CC0D30" w:rsidRDefault="00CC0D30" w:rsidP="009718CC">
            <w:pPr>
              <w:rPr>
                <w:rFonts w:cstheme="minorHAnsi"/>
                <w:color w:val="000000" w:themeColor="text1"/>
                <w:sz w:val="13"/>
                <w:szCs w:val="16"/>
                <w:lang w:val="en-US"/>
              </w:rPr>
            </w:pPr>
            <w:r>
              <w:rPr>
                <w:rFonts w:cstheme="minorHAnsi"/>
                <w:color w:val="000000" w:themeColor="text1"/>
                <w:sz w:val="13"/>
                <w:szCs w:val="16"/>
                <w:lang w:val="en-US"/>
              </w:rPr>
              <w:t xml:space="preserve">221 and </w:t>
            </w:r>
            <w:r w:rsidRPr="00643D04">
              <w:rPr>
                <w:rFonts w:cstheme="minorHAnsi"/>
                <w:color w:val="000000" w:themeColor="text1"/>
                <w:sz w:val="13"/>
                <w:szCs w:val="16"/>
                <w:lang w:val="en-US"/>
              </w:rPr>
              <w:t xml:space="preserve">441 </w:t>
            </w:r>
            <w:r w:rsidRPr="009718CC">
              <w:rPr>
                <w:rFonts w:cstheme="minorHAnsi"/>
                <w:b/>
                <w:color w:val="000000" w:themeColor="text1"/>
                <w:sz w:val="13"/>
                <w:szCs w:val="16"/>
                <w:lang w:val="en-US"/>
              </w:rPr>
              <w:t>AL</w:t>
            </w:r>
          </w:p>
          <w:p w14:paraId="01F1587D" w14:textId="2CA8A4EE" w:rsidR="00CC0D30" w:rsidRPr="00C471B8" w:rsidRDefault="00CC0D30" w:rsidP="009718CC">
            <w:pPr>
              <w:rPr>
                <w:rFonts w:cstheme="minorHAnsi"/>
                <w:color w:val="000000" w:themeColor="text1"/>
                <w:sz w:val="13"/>
                <w:szCs w:val="16"/>
                <w:lang w:val="en-US"/>
              </w:rPr>
            </w:pPr>
            <w:r>
              <w:rPr>
                <w:rFonts w:cstheme="minorHAnsi"/>
                <w:color w:val="000000" w:themeColor="text1"/>
                <w:sz w:val="13"/>
                <w:szCs w:val="16"/>
                <w:lang w:val="en-US"/>
              </w:rPr>
              <w:t>Single injection</w:t>
            </w:r>
          </w:p>
        </w:tc>
        <w:tc>
          <w:tcPr>
            <w:tcW w:w="922" w:type="dxa"/>
            <w:vAlign w:val="center"/>
          </w:tcPr>
          <w:p w14:paraId="3E6B16BF" w14:textId="55BBDFC6" w:rsidR="00CC0D30" w:rsidRPr="00C2781B" w:rsidRDefault="00CC0D30" w:rsidP="009718CC">
            <w:pPr>
              <w:rPr>
                <w:rFonts w:cstheme="minorHAnsi"/>
                <w:color w:val="000000" w:themeColor="text1"/>
                <w:sz w:val="13"/>
                <w:szCs w:val="16"/>
                <w:lang w:val="en-US"/>
              </w:rPr>
            </w:pPr>
            <w:r w:rsidRPr="00860E48">
              <w:rPr>
                <w:rFonts w:cstheme="minorHAnsi"/>
                <w:color w:val="000000" w:themeColor="text1"/>
                <w:sz w:val="13"/>
                <w:szCs w:val="16"/>
                <w:lang w:val="en-US"/>
              </w:rPr>
              <w:t>stabilized on oral AP</w:t>
            </w:r>
          </w:p>
        </w:tc>
        <w:tc>
          <w:tcPr>
            <w:tcW w:w="1846" w:type="dxa"/>
            <w:vAlign w:val="center"/>
          </w:tcPr>
          <w:p w14:paraId="22DC5E0C" w14:textId="745F4F12" w:rsidR="00CC0D30" w:rsidRPr="00C471B8" w:rsidRDefault="00CC0D30" w:rsidP="009718CC">
            <w:pPr>
              <w:rPr>
                <w:rFonts w:cstheme="minorHAnsi"/>
                <w:color w:val="000000" w:themeColor="text1"/>
                <w:sz w:val="13"/>
                <w:szCs w:val="16"/>
                <w:lang w:val="en-US"/>
              </w:rPr>
            </w:pPr>
            <w:proofErr w:type="spellStart"/>
            <w:r>
              <w:rPr>
                <w:rFonts w:cstheme="minorHAnsi"/>
                <w:color w:val="000000" w:themeColor="text1"/>
                <w:sz w:val="13"/>
                <w:szCs w:val="16"/>
                <w:lang w:val="en-US"/>
              </w:rPr>
              <w:t>C</w:t>
            </w:r>
            <w:r w:rsidRPr="00B4683B">
              <w:rPr>
                <w:rFonts w:cstheme="minorHAnsi"/>
                <w:color w:val="000000" w:themeColor="text1"/>
                <w:sz w:val="13"/>
                <w:szCs w:val="16"/>
                <w:vertAlign w:val="subscript"/>
                <w:lang w:val="en-US"/>
              </w:rPr>
              <w:t>max</w:t>
            </w:r>
            <w:proofErr w:type="spellEnd"/>
            <w:r>
              <w:rPr>
                <w:rFonts w:cstheme="minorHAnsi"/>
                <w:color w:val="000000" w:themeColor="text1"/>
                <w:sz w:val="13"/>
                <w:szCs w:val="16"/>
                <w:lang w:val="en-US"/>
              </w:rPr>
              <w:t xml:space="preserve">  57±22</w:t>
            </w:r>
            <w:r w:rsidRPr="00C2781B">
              <w:rPr>
                <w:rFonts w:cstheme="minorHAnsi"/>
                <w:color w:val="000000" w:themeColor="text1"/>
                <w:sz w:val="13"/>
                <w:szCs w:val="16"/>
                <w:lang w:val="en-US"/>
              </w:rPr>
              <w:t xml:space="preserve"> and 46.8±23.6</w:t>
            </w:r>
          </w:p>
        </w:tc>
        <w:tc>
          <w:tcPr>
            <w:tcW w:w="1076" w:type="dxa"/>
            <w:vAlign w:val="center"/>
          </w:tcPr>
          <w:p w14:paraId="7B10B365" w14:textId="5DFE112D" w:rsidR="00CC0D30" w:rsidRPr="00C471B8" w:rsidRDefault="00CC0D30" w:rsidP="009718CC">
            <w:pPr>
              <w:rPr>
                <w:rFonts w:cstheme="minorHAnsi"/>
                <w:color w:val="000000" w:themeColor="text1"/>
                <w:sz w:val="13"/>
                <w:szCs w:val="16"/>
                <w:lang w:val="en-US"/>
              </w:rPr>
            </w:pPr>
            <w:r>
              <w:rPr>
                <w:rFonts w:cstheme="minorHAnsi"/>
                <w:color w:val="000000" w:themeColor="text1"/>
                <w:sz w:val="13"/>
                <w:szCs w:val="16"/>
                <w:lang w:val="en-US"/>
              </w:rPr>
              <w:t>NA</w:t>
            </w:r>
          </w:p>
        </w:tc>
        <w:tc>
          <w:tcPr>
            <w:tcW w:w="2584" w:type="dxa"/>
            <w:vAlign w:val="center"/>
          </w:tcPr>
          <w:p w14:paraId="4ABF3402" w14:textId="12079982" w:rsidR="00CC0D30" w:rsidRPr="00C471B8" w:rsidRDefault="00CC0D30" w:rsidP="009718CC">
            <w:pPr>
              <w:rPr>
                <w:rFonts w:cstheme="minorHAnsi"/>
                <w:sz w:val="13"/>
                <w:szCs w:val="15"/>
                <w:lang w:val="en-US"/>
              </w:rPr>
            </w:pPr>
            <w:r w:rsidRPr="00C2781B">
              <w:rPr>
                <w:rFonts w:cstheme="minorHAnsi"/>
                <w:sz w:val="13"/>
                <w:szCs w:val="15"/>
                <w:lang w:val="en-US"/>
              </w:rPr>
              <w:t>No change in ESRS and C-SSRS and ECG</w:t>
            </w:r>
            <w:r>
              <w:rPr>
                <w:rFonts w:cstheme="minorHAnsi"/>
                <w:sz w:val="13"/>
                <w:szCs w:val="15"/>
                <w:lang w:val="en-US"/>
              </w:rPr>
              <w:t>, CYP 2D6 genotyping</w:t>
            </w:r>
          </w:p>
        </w:tc>
      </w:tr>
      <w:tr w:rsidR="00CC0D30" w:rsidRPr="007241FA" w14:paraId="0665B438" w14:textId="77777777" w:rsidTr="00CC0D30">
        <w:trPr>
          <w:trHeight w:val="136"/>
        </w:trPr>
        <w:tc>
          <w:tcPr>
            <w:tcW w:w="1358" w:type="dxa"/>
            <w:vAlign w:val="center"/>
          </w:tcPr>
          <w:p w14:paraId="462A74D1" w14:textId="6AFC436A" w:rsidR="00CC0D30" w:rsidRPr="000C13E9" w:rsidRDefault="00CC0D30" w:rsidP="00D2572F">
            <w:pPr>
              <w:rPr>
                <w:rFonts w:cstheme="minorHAnsi"/>
                <w:b/>
                <w:bCs/>
                <w:color w:val="000000"/>
                <w:sz w:val="13"/>
                <w:szCs w:val="15"/>
                <w:lang w:val="en-US"/>
              </w:rPr>
            </w:pPr>
            <w:r w:rsidRPr="000C13E9">
              <w:rPr>
                <w:rFonts w:cstheme="minorHAnsi"/>
                <w:b/>
                <w:bCs/>
                <w:color w:val="000000"/>
                <w:sz w:val="13"/>
                <w:szCs w:val="15"/>
                <w:lang w:val="en-US"/>
              </w:rPr>
              <w:t>Hard et al., 2018</w:t>
            </w:r>
          </w:p>
        </w:tc>
        <w:tc>
          <w:tcPr>
            <w:tcW w:w="671" w:type="dxa"/>
            <w:vAlign w:val="center"/>
          </w:tcPr>
          <w:p w14:paraId="65D03E02" w14:textId="6AB335A9" w:rsidR="00CC0D30" w:rsidRPr="00930E81" w:rsidRDefault="00CC0D30" w:rsidP="00D2572F">
            <w:pPr>
              <w:rPr>
                <w:rFonts w:cstheme="minorHAnsi"/>
                <w:sz w:val="13"/>
                <w:szCs w:val="15"/>
                <w:lang w:val="en-US"/>
              </w:rPr>
            </w:pPr>
            <w:r w:rsidRPr="00930E81">
              <w:rPr>
                <w:rFonts w:cstheme="minorHAnsi"/>
                <w:sz w:val="13"/>
                <w:szCs w:val="15"/>
                <w:lang w:val="en-US"/>
              </w:rPr>
              <w:t>USA</w:t>
            </w:r>
          </w:p>
        </w:tc>
        <w:tc>
          <w:tcPr>
            <w:tcW w:w="1789" w:type="dxa"/>
            <w:vAlign w:val="center"/>
          </w:tcPr>
          <w:p w14:paraId="00E7ADFE" w14:textId="781E93D8" w:rsidR="00CC0D30" w:rsidRPr="00930E81" w:rsidRDefault="00CC0D30" w:rsidP="00D2572F">
            <w:pPr>
              <w:rPr>
                <w:rFonts w:cstheme="minorHAnsi"/>
                <w:sz w:val="13"/>
                <w:szCs w:val="15"/>
                <w:lang w:val="en-US"/>
              </w:rPr>
            </w:pPr>
            <w:r w:rsidRPr="00930E81">
              <w:rPr>
                <w:rFonts w:cstheme="minorHAnsi"/>
                <w:sz w:val="13"/>
                <w:szCs w:val="15"/>
                <w:lang w:val="en-US"/>
              </w:rPr>
              <w:t>RCT</w:t>
            </w:r>
            <w:r w:rsidRPr="004B2415">
              <w:rPr>
                <w:rFonts w:cstheme="minorHAnsi"/>
                <w:sz w:val="13"/>
                <w:szCs w:val="15"/>
                <w:lang w:val="en-US"/>
              </w:rPr>
              <w:t xml:space="preserve"> primary endpoint PK</w:t>
            </w:r>
          </w:p>
        </w:tc>
        <w:tc>
          <w:tcPr>
            <w:tcW w:w="2615" w:type="dxa"/>
            <w:vAlign w:val="center"/>
          </w:tcPr>
          <w:p w14:paraId="530AA5E4" w14:textId="481AC48C" w:rsidR="00CC0D30" w:rsidRDefault="00CC0D30" w:rsidP="00D2572F">
            <w:pPr>
              <w:rPr>
                <w:rFonts w:cstheme="minorHAnsi"/>
                <w:sz w:val="13"/>
                <w:szCs w:val="15"/>
                <w:lang w:val="en-US"/>
              </w:rPr>
            </w:pPr>
            <w:r w:rsidRPr="0042464D">
              <w:rPr>
                <w:rFonts w:cstheme="minorHAnsi"/>
                <w:color w:val="000000" w:themeColor="text1"/>
                <w:sz w:val="13"/>
                <w:szCs w:val="16"/>
                <w:lang w:val="en-US"/>
              </w:rPr>
              <w:t>N =  133, 73.3 % Males, SCZ or SD, mean age  44.0</w:t>
            </w:r>
          </w:p>
        </w:tc>
        <w:tc>
          <w:tcPr>
            <w:tcW w:w="2154" w:type="dxa"/>
            <w:vAlign w:val="center"/>
          </w:tcPr>
          <w:p w14:paraId="45F30B19" w14:textId="205DF254" w:rsidR="00CC0D30" w:rsidRDefault="00CC0D30" w:rsidP="00D2572F">
            <w:pPr>
              <w:rPr>
                <w:rFonts w:cstheme="minorHAnsi"/>
                <w:color w:val="000000" w:themeColor="text1"/>
                <w:sz w:val="13"/>
                <w:szCs w:val="16"/>
                <w:lang w:val="en-US"/>
              </w:rPr>
            </w:pPr>
            <w:r w:rsidRPr="0042464D">
              <w:rPr>
                <w:rFonts w:cstheme="minorHAnsi"/>
                <w:color w:val="000000" w:themeColor="text1"/>
                <w:sz w:val="13"/>
                <w:szCs w:val="16"/>
                <w:lang w:val="en-US"/>
              </w:rPr>
              <w:t xml:space="preserve">441 or 882 </w:t>
            </w:r>
            <w:r>
              <w:rPr>
                <w:rFonts w:cstheme="minorHAnsi"/>
                <w:color w:val="000000" w:themeColor="text1"/>
                <w:sz w:val="13"/>
                <w:szCs w:val="16"/>
                <w:lang w:val="en-US"/>
              </w:rPr>
              <w:t>(1-day initiation regimen</w:t>
            </w:r>
            <w:r>
              <w:rPr>
                <w:rFonts w:cstheme="minorHAnsi"/>
                <w:b/>
                <w:color w:val="000000" w:themeColor="text1"/>
                <w:sz w:val="13"/>
                <w:szCs w:val="16"/>
                <w:lang w:val="en-US"/>
              </w:rPr>
              <w:t xml:space="preserve"> AL</w:t>
            </w:r>
            <w:r w:rsidRPr="009718CC">
              <w:rPr>
                <w:rFonts w:cstheme="minorHAnsi"/>
                <w:b/>
                <w:color w:val="000000" w:themeColor="text1"/>
                <w:sz w:val="13"/>
                <w:szCs w:val="16"/>
                <w:lang w:val="en-US"/>
              </w:rPr>
              <w:t xml:space="preserve"> nanocrystal dispersion</w:t>
            </w:r>
            <w:r>
              <w:rPr>
                <w:rFonts w:cstheme="minorHAnsi"/>
                <w:b/>
                <w:color w:val="000000" w:themeColor="text1"/>
                <w:sz w:val="13"/>
                <w:szCs w:val="16"/>
                <w:lang w:val="en-US"/>
              </w:rPr>
              <w:t xml:space="preserve"> gluteal</w:t>
            </w:r>
            <w:r w:rsidRPr="0042464D">
              <w:rPr>
                <w:rFonts w:cstheme="minorHAnsi"/>
                <w:color w:val="000000" w:themeColor="text1"/>
                <w:sz w:val="13"/>
                <w:szCs w:val="16"/>
                <w:lang w:val="en-US"/>
              </w:rPr>
              <w:t xml:space="preserve"> or 21-day initiation regimen</w:t>
            </w:r>
            <w:r w:rsidRPr="00D2572F">
              <w:rPr>
                <w:rFonts w:cstheme="minorHAnsi"/>
                <w:b/>
                <w:color w:val="000000" w:themeColor="text1"/>
                <w:sz w:val="13"/>
                <w:szCs w:val="16"/>
                <w:lang w:val="en-US"/>
              </w:rPr>
              <w:t xml:space="preserve"> AL</w:t>
            </w:r>
            <w:r>
              <w:rPr>
                <w:rFonts w:cstheme="minorHAnsi"/>
                <w:b/>
                <w:color w:val="000000" w:themeColor="text1"/>
                <w:sz w:val="13"/>
                <w:szCs w:val="16"/>
                <w:lang w:val="en-US"/>
              </w:rPr>
              <w:t xml:space="preserve"> gluteal</w:t>
            </w:r>
            <w:r w:rsidRPr="006B7340">
              <w:rPr>
                <w:rFonts w:cstheme="minorHAnsi"/>
                <w:b/>
                <w:color w:val="000000" w:themeColor="text1"/>
                <w:sz w:val="13"/>
                <w:szCs w:val="16"/>
                <w:lang w:val="en-US"/>
              </w:rPr>
              <w:t xml:space="preserve"> and deltoid</w:t>
            </w:r>
            <w:r>
              <w:rPr>
                <w:rFonts w:cstheme="minorHAnsi"/>
                <w:color w:val="000000" w:themeColor="text1"/>
                <w:sz w:val="13"/>
                <w:szCs w:val="16"/>
                <w:lang w:val="en-US"/>
              </w:rPr>
              <w:t>)</w:t>
            </w:r>
          </w:p>
          <w:p w14:paraId="5A8AF3A5" w14:textId="17FD8890" w:rsidR="00CC0D30" w:rsidRDefault="00CC0D30" w:rsidP="00D2572F">
            <w:pPr>
              <w:rPr>
                <w:rFonts w:cstheme="minorHAnsi"/>
                <w:color w:val="000000" w:themeColor="text1"/>
                <w:sz w:val="13"/>
                <w:szCs w:val="16"/>
                <w:lang w:val="en-US"/>
              </w:rPr>
            </w:pPr>
            <w:r>
              <w:rPr>
                <w:rFonts w:cstheme="minorHAnsi"/>
                <w:color w:val="000000" w:themeColor="text1"/>
                <w:sz w:val="13"/>
                <w:szCs w:val="16"/>
                <w:lang w:val="en-US"/>
              </w:rPr>
              <w:t>Single injection</w:t>
            </w:r>
          </w:p>
        </w:tc>
        <w:tc>
          <w:tcPr>
            <w:tcW w:w="922" w:type="dxa"/>
            <w:vAlign w:val="center"/>
          </w:tcPr>
          <w:p w14:paraId="1FB1E1C0" w14:textId="746CC4EA" w:rsidR="00CC0D30" w:rsidRPr="00860E48" w:rsidRDefault="00CC0D30" w:rsidP="00D2572F">
            <w:pPr>
              <w:rPr>
                <w:rFonts w:cstheme="minorHAnsi"/>
                <w:color w:val="000000" w:themeColor="text1"/>
                <w:sz w:val="13"/>
                <w:szCs w:val="16"/>
                <w:lang w:val="en-US"/>
              </w:rPr>
            </w:pPr>
            <w:r w:rsidRPr="00860E48">
              <w:rPr>
                <w:rFonts w:cstheme="minorHAnsi"/>
                <w:color w:val="000000" w:themeColor="text1"/>
                <w:sz w:val="13"/>
                <w:szCs w:val="16"/>
                <w:lang w:val="en-US"/>
              </w:rPr>
              <w:t>stabilized on oral AP</w:t>
            </w:r>
          </w:p>
        </w:tc>
        <w:tc>
          <w:tcPr>
            <w:tcW w:w="1846" w:type="dxa"/>
            <w:vAlign w:val="center"/>
          </w:tcPr>
          <w:p w14:paraId="062E504E" w14:textId="0BCB4597" w:rsidR="00CC0D30" w:rsidRDefault="00CC0D30" w:rsidP="00D2572F">
            <w:pPr>
              <w:rPr>
                <w:rFonts w:cstheme="minorHAnsi"/>
                <w:color w:val="000000" w:themeColor="text1"/>
                <w:sz w:val="13"/>
                <w:szCs w:val="16"/>
                <w:lang w:val="en-US"/>
              </w:rPr>
            </w:pPr>
            <w:r>
              <w:rPr>
                <w:rFonts w:cstheme="minorHAnsi"/>
                <w:color w:val="000000" w:themeColor="text1"/>
                <w:sz w:val="13"/>
                <w:szCs w:val="16"/>
                <w:lang w:val="en-US"/>
              </w:rPr>
              <w:t>C</w:t>
            </w:r>
            <w:r w:rsidRPr="00B4683B">
              <w:rPr>
                <w:rFonts w:cstheme="minorHAnsi"/>
                <w:color w:val="000000" w:themeColor="text1"/>
                <w:sz w:val="13"/>
                <w:szCs w:val="16"/>
                <w:vertAlign w:val="subscript"/>
                <w:lang w:val="en-US"/>
              </w:rPr>
              <w:t>28</w:t>
            </w:r>
            <w:r w:rsidRPr="0042464D">
              <w:rPr>
                <w:rFonts w:cstheme="minorHAnsi"/>
                <w:color w:val="000000" w:themeColor="text1"/>
                <w:sz w:val="13"/>
                <w:szCs w:val="16"/>
                <w:lang w:val="en-US"/>
              </w:rPr>
              <w:t xml:space="preserve">  441mg (1day): 183 ,441mg (21 day): 65,  882</w:t>
            </w:r>
            <w:r>
              <w:rPr>
                <w:rFonts w:cstheme="minorHAnsi"/>
                <w:color w:val="000000" w:themeColor="text1"/>
                <w:sz w:val="13"/>
                <w:szCs w:val="16"/>
                <w:lang w:val="en-US"/>
              </w:rPr>
              <w:t>mg (1 day) 178, 882mg (21d) 99</w:t>
            </w:r>
          </w:p>
        </w:tc>
        <w:tc>
          <w:tcPr>
            <w:tcW w:w="1076" w:type="dxa"/>
            <w:vAlign w:val="center"/>
          </w:tcPr>
          <w:p w14:paraId="103959A5" w14:textId="77777777" w:rsidR="00CC0D30" w:rsidRPr="0042464D" w:rsidRDefault="00CC0D30" w:rsidP="00D2572F">
            <w:pPr>
              <w:rPr>
                <w:rFonts w:cstheme="minorHAnsi"/>
                <w:color w:val="000000" w:themeColor="text1"/>
                <w:sz w:val="13"/>
                <w:szCs w:val="16"/>
                <w:lang w:val="en-US"/>
              </w:rPr>
            </w:pPr>
            <w:r w:rsidRPr="0042464D">
              <w:rPr>
                <w:rFonts w:cstheme="minorHAnsi"/>
                <w:color w:val="000000" w:themeColor="text1"/>
                <w:sz w:val="13"/>
                <w:szCs w:val="16"/>
                <w:lang w:val="en-US"/>
              </w:rPr>
              <w:t>NA</w:t>
            </w:r>
          </w:p>
          <w:p w14:paraId="39CB73BD" w14:textId="77777777" w:rsidR="00CC0D30" w:rsidRDefault="00CC0D30" w:rsidP="00D2572F">
            <w:pPr>
              <w:rPr>
                <w:rFonts w:cstheme="minorHAnsi"/>
                <w:color w:val="000000" w:themeColor="text1"/>
                <w:sz w:val="13"/>
                <w:szCs w:val="16"/>
                <w:lang w:val="en-US"/>
              </w:rPr>
            </w:pPr>
          </w:p>
        </w:tc>
        <w:tc>
          <w:tcPr>
            <w:tcW w:w="2584" w:type="dxa"/>
            <w:vAlign w:val="center"/>
          </w:tcPr>
          <w:p w14:paraId="4D23E45D" w14:textId="0E988C46" w:rsidR="00CC0D30" w:rsidRPr="00C2781B" w:rsidRDefault="00CC0D30" w:rsidP="00D2572F">
            <w:pPr>
              <w:rPr>
                <w:rFonts w:cstheme="minorHAnsi"/>
                <w:sz w:val="13"/>
                <w:szCs w:val="15"/>
                <w:lang w:val="en-US"/>
              </w:rPr>
            </w:pPr>
            <w:r w:rsidRPr="0042464D">
              <w:rPr>
                <w:rFonts w:cstheme="minorHAnsi"/>
                <w:sz w:val="13"/>
                <w:szCs w:val="15"/>
                <w:lang w:val="en-US"/>
              </w:rPr>
              <w:t xml:space="preserve">SSRS, CGI-S </w:t>
            </w:r>
            <w:r>
              <w:rPr>
                <w:rFonts w:cstheme="minorHAnsi"/>
                <w:sz w:val="13"/>
                <w:szCs w:val="15"/>
                <w:lang w:val="en-US"/>
              </w:rPr>
              <w:t>remained stable, CYP2D6 poor metabolizers excluded</w:t>
            </w:r>
          </w:p>
        </w:tc>
      </w:tr>
      <w:tr w:rsidR="00CC0D30" w:rsidRPr="007241FA" w14:paraId="7445458C" w14:textId="77777777" w:rsidTr="00CC0D30">
        <w:trPr>
          <w:trHeight w:val="136"/>
        </w:trPr>
        <w:tc>
          <w:tcPr>
            <w:tcW w:w="1358" w:type="dxa"/>
            <w:vAlign w:val="center"/>
          </w:tcPr>
          <w:p w14:paraId="7F9CFCB1" w14:textId="7C081641" w:rsidR="00CC0D30" w:rsidRPr="000C13E9" w:rsidRDefault="00CC0D30" w:rsidP="00D2572F">
            <w:pPr>
              <w:rPr>
                <w:rFonts w:cstheme="minorHAnsi"/>
                <w:b/>
                <w:bCs/>
                <w:color w:val="000000"/>
                <w:sz w:val="13"/>
                <w:szCs w:val="15"/>
                <w:lang w:val="en-US"/>
              </w:rPr>
            </w:pPr>
            <w:r w:rsidRPr="000C13E9">
              <w:rPr>
                <w:rFonts w:cstheme="minorHAnsi"/>
                <w:b/>
                <w:bCs/>
                <w:color w:val="000000"/>
                <w:sz w:val="13"/>
                <w:szCs w:val="15"/>
                <w:lang w:val="en-US"/>
              </w:rPr>
              <w:t>Hard et al., 2019</w:t>
            </w:r>
          </w:p>
        </w:tc>
        <w:tc>
          <w:tcPr>
            <w:tcW w:w="671" w:type="dxa"/>
            <w:vAlign w:val="center"/>
          </w:tcPr>
          <w:p w14:paraId="449719B2" w14:textId="5D4AB119" w:rsidR="00CC0D30" w:rsidRPr="00930E81" w:rsidRDefault="00CC0D30" w:rsidP="00D2572F">
            <w:pPr>
              <w:rPr>
                <w:rFonts w:cstheme="minorHAnsi"/>
                <w:sz w:val="13"/>
                <w:szCs w:val="15"/>
                <w:lang w:val="en-US"/>
              </w:rPr>
            </w:pPr>
            <w:r w:rsidRPr="00930E81">
              <w:rPr>
                <w:rFonts w:cstheme="minorHAnsi"/>
                <w:sz w:val="13"/>
                <w:szCs w:val="15"/>
                <w:lang w:val="en-US"/>
              </w:rPr>
              <w:t>USA</w:t>
            </w:r>
          </w:p>
        </w:tc>
        <w:tc>
          <w:tcPr>
            <w:tcW w:w="1789" w:type="dxa"/>
            <w:vAlign w:val="center"/>
          </w:tcPr>
          <w:p w14:paraId="73C1A431" w14:textId="15790518" w:rsidR="00CC0D30" w:rsidRPr="00930E81" w:rsidRDefault="00CC0D30" w:rsidP="00D2572F">
            <w:pPr>
              <w:rPr>
                <w:rFonts w:cstheme="minorHAnsi"/>
                <w:sz w:val="13"/>
                <w:szCs w:val="15"/>
                <w:lang w:val="en-US"/>
              </w:rPr>
            </w:pPr>
            <w:r w:rsidRPr="00930E81">
              <w:rPr>
                <w:rFonts w:cstheme="minorHAnsi"/>
                <w:sz w:val="13"/>
                <w:szCs w:val="15"/>
                <w:lang w:val="en-US"/>
              </w:rPr>
              <w:t>RCT</w:t>
            </w:r>
            <w:r w:rsidRPr="004B2415">
              <w:rPr>
                <w:rFonts w:cstheme="minorHAnsi"/>
                <w:sz w:val="13"/>
                <w:szCs w:val="15"/>
                <w:lang w:val="en-US"/>
              </w:rPr>
              <w:t xml:space="preserve"> primary endpoint PK</w:t>
            </w:r>
          </w:p>
        </w:tc>
        <w:tc>
          <w:tcPr>
            <w:tcW w:w="2615" w:type="dxa"/>
            <w:vAlign w:val="center"/>
          </w:tcPr>
          <w:p w14:paraId="66C4E688" w14:textId="5EC52A9B" w:rsidR="00CC0D30" w:rsidRPr="0042464D" w:rsidRDefault="00CC0D30" w:rsidP="00D2572F">
            <w:pPr>
              <w:rPr>
                <w:rFonts w:cstheme="minorHAnsi"/>
                <w:color w:val="000000" w:themeColor="text1"/>
                <w:sz w:val="13"/>
                <w:szCs w:val="16"/>
                <w:lang w:val="en-US"/>
              </w:rPr>
            </w:pPr>
            <w:r w:rsidRPr="0042464D">
              <w:rPr>
                <w:rFonts w:cstheme="minorHAnsi"/>
                <w:color w:val="000000" w:themeColor="text1"/>
                <w:sz w:val="13"/>
                <w:szCs w:val="16"/>
                <w:lang w:val="en-US"/>
              </w:rPr>
              <w:t>n = 47, 72.3% Males,  SCZ or SD, mean age  48.6</w:t>
            </w:r>
          </w:p>
        </w:tc>
        <w:tc>
          <w:tcPr>
            <w:tcW w:w="2154" w:type="dxa"/>
            <w:vAlign w:val="center"/>
          </w:tcPr>
          <w:p w14:paraId="4D0061B0" w14:textId="77777777" w:rsidR="00CC0D30" w:rsidRDefault="00CC0D30" w:rsidP="00D2572F">
            <w:pPr>
              <w:rPr>
                <w:rFonts w:cstheme="minorHAnsi"/>
                <w:color w:val="000000" w:themeColor="text1"/>
                <w:sz w:val="13"/>
                <w:szCs w:val="16"/>
                <w:lang w:val="en-US"/>
              </w:rPr>
            </w:pPr>
            <w:r w:rsidRPr="0042464D">
              <w:rPr>
                <w:rFonts w:cstheme="minorHAnsi"/>
                <w:color w:val="000000" w:themeColor="text1"/>
                <w:sz w:val="13"/>
                <w:szCs w:val="16"/>
                <w:lang w:val="en-US"/>
              </w:rPr>
              <w:t xml:space="preserve">441, </w:t>
            </w:r>
            <w:r w:rsidRPr="00D2572F">
              <w:rPr>
                <w:rFonts w:cstheme="minorHAnsi"/>
                <w:b/>
                <w:color w:val="000000" w:themeColor="text1"/>
                <w:sz w:val="13"/>
                <w:szCs w:val="16"/>
                <w:lang w:val="en-US"/>
              </w:rPr>
              <w:t xml:space="preserve">AL </w:t>
            </w:r>
            <w:r w:rsidRPr="009718CC">
              <w:rPr>
                <w:rFonts w:cstheme="minorHAnsi"/>
                <w:b/>
                <w:color w:val="000000" w:themeColor="text1"/>
                <w:sz w:val="13"/>
                <w:szCs w:val="16"/>
                <w:lang w:val="en-US"/>
              </w:rPr>
              <w:t>nanocrystal dispersion</w:t>
            </w:r>
          </w:p>
          <w:p w14:paraId="2ACCDDA1" w14:textId="039FDD69" w:rsidR="00CC0D30" w:rsidRPr="0042464D" w:rsidRDefault="00CC0D30" w:rsidP="00443510">
            <w:pPr>
              <w:rPr>
                <w:rFonts w:cstheme="minorHAnsi"/>
                <w:color w:val="000000" w:themeColor="text1"/>
                <w:sz w:val="13"/>
                <w:szCs w:val="16"/>
                <w:lang w:val="en-US"/>
              </w:rPr>
            </w:pPr>
            <w:r>
              <w:rPr>
                <w:rFonts w:cstheme="minorHAnsi"/>
                <w:color w:val="000000" w:themeColor="text1"/>
                <w:sz w:val="13"/>
                <w:szCs w:val="16"/>
                <w:lang w:val="en-US"/>
              </w:rPr>
              <w:t>Single injection,</w:t>
            </w:r>
            <w:r w:rsidRPr="00443510">
              <w:rPr>
                <w:rFonts w:cstheme="minorHAnsi"/>
                <w:sz w:val="13"/>
                <w:szCs w:val="15"/>
                <w:lang w:val="en-US"/>
              </w:rPr>
              <w:t xml:space="preserve"> deltoid </w:t>
            </w:r>
            <w:r>
              <w:rPr>
                <w:rFonts w:cstheme="minorHAnsi"/>
                <w:sz w:val="13"/>
                <w:szCs w:val="15"/>
                <w:lang w:val="en-US"/>
              </w:rPr>
              <w:t xml:space="preserve">and </w:t>
            </w:r>
            <w:r w:rsidRPr="00443510">
              <w:rPr>
                <w:rFonts w:cstheme="minorHAnsi"/>
                <w:sz w:val="13"/>
                <w:szCs w:val="15"/>
                <w:lang w:val="en-US"/>
              </w:rPr>
              <w:t>gluteal</w:t>
            </w:r>
          </w:p>
        </w:tc>
        <w:tc>
          <w:tcPr>
            <w:tcW w:w="922" w:type="dxa"/>
            <w:vAlign w:val="center"/>
          </w:tcPr>
          <w:p w14:paraId="105F2463" w14:textId="6567F1DF" w:rsidR="00CC0D30" w:rsidRPr="00860E48" w:rsidRDefault="00CC0D30" w:rsidP="00D2572F">
            <w:pPr>
              <w:rPr>
                <w:rFonts w:cstheme="minorHAnsi"/>
                <w:color w:val="000000" w:themeColor="text1"/>
                <w:sz w:val="13"/>
                <w:szCs w:val="16"/>
                <w:lang w:val="en-US"/>
              </w:rPr>
            </w:pPr>
            <w:r w:rsidRPr="00860E48">
              <w:rPr>
                <w:rFonts w:cstheme="minorHAnsi"/>
                <w:color w:val="000000" w:themeColor="text1"/>
                <w:sz w:val="13"/>
                <w:szCs w:val="16"/>
                <w:lang w:val="en-US"/>
              </w:rPr>
              <w:t>stabilized on oral AP</w:t>
            </w:r>
          </w:p>
        </w:tc>
        <w:tc>
          <w:tcPr>
            <w:tcW w:w="1846" w:type="dxa"/>
            <w:vAlign w:val="center"/>
          </w:tcPr>
          <w:p w14:paraId="2D03949A" w14:textId="04CFF022" w:rsidR="00CC0D30" w:rsidRDefault="00CC0D30" w:rsidP="007241FA">
            <w:pPr>
              <w:rPr>
                <w:rFonts w:cstheme="minorHAnsi"/>
                <w:color w:val="000000" w:themeColor="text1"/>
                <w:sz w:val="13"/>
                <w:szCs w:val="16"/>
                <w:lang w:val="en-US"/>
              </w:rPr>
              <w:pPrChange w:id="172" w:author="Hart, Xenia" w:date="2022-09-19T12:59:00Z">
                <w:pPr>
                  <w:framePr w:hSpace="141" w:wrap="around" w:vAnchor="text" w:hAnchor="page" w:x="730" w:y="293"/>
                </w:pPr>
              </w:pPrChange>
            </w:pPr>
            <w:r w:rsidRPr="0042464D">
              <w:rPr>
                <w:rFonts w:cstheme="minorHAnsi"/>
                <w:color w:val="000000" w:themeColor="text1"/>
                <w:sz w:val="13"/>
                <w:szCs w:val="16"/>
                <w:lang w:val="en-US"/>
              </w:rPr>
              <w:t>C</w:t>
            </w:r>
            <w:r w:rsidRPr="00B4683B">
              <w:rPr>
                <w:rFonts w:cstheme="minorHAnsi"/>
                <w:color w:val="000000" w:themeColor="text1"/>
                <w:sz w:val="13"/>
                <w:szCs w:val="16"/>
                <w:vertAlign w:val="subscript"/>
                <w:lang w:val="en-US"/>
              </w:rPr>
              <w:t>28</w:t>
            </w:r>
            <w:r w:rsidRPr="0042464D">
              <w:rPr>
                <w:rFonts w:cstheme="minorHAnsi"/>
                <w:color w:val="000000" w:themeColor="text1"/>
                <w:sz w:val="13"/>
                <w:szCs w:val="16"/>
                <w:lang w:val="en-US"/>
              </w:rPr>
              <w:t xml:space="preserve"> 12</w:t>
            </w:r>
            <w:del w:id="173" w:author="Hart, Xenia" w:date="2022-09-19T12:59:00Z">
              <w:r w:rsidRPr="0042464D" w:rsidDel="007241FA">
                <w:rPr>
                  <w:rFonts w:cstheme="minorHAnsi"/>
                  <w:color w:val="000000" w:themeColor="text1"/>
                  <w:sz w:val="13"/>
                  <w:szCs w:val="16"/>
                  <w:lang w:val="en-US"/>
                </w:rPr>
                <w:delText>3</w:delText>
              </w:r>
              <w:r w:rsidDel="007241FA">
                <w:rPr>
                  <w:rFonts w:cstheme="minorHAnsi"/>
                  <w:color w:val="000000" w:themeColor="text1"/>
                  <w:sz w:val="13"/>
                  <w:szCs w:val="16"/>
                  <w:lang w:val="en-US"/>
                </w:rPr>
                <w:delText xml:space="preserve">.7  </w:delText>
              </w:r>
            </w:del>
            <w:ins w:id="174" w:author="Hart, Xenia" w:date="2022-09-19T12:59:00Z">
              <w:r w:rsidR="007241FA">
                <w:rPr>
                  <w:rFonts w:cstheme="minorHAnsi"/>
                  <w:color w:val="000000" w:themeColor="text1"/>
                  <w:sz w:val="13"/>
                  <w:szCs w:val="16"/>
                  <w:lang w:val="en-US"/>
                </w:rPr>
                <w:t xml:space="preserve">4 </w:t>
              </w:r>
            </w:ins>
            <w:r>
              <w:rPr>
                <w:rFonts w:cstheme="minorHAnsi"/>
                <w:color w:val="000000" w:themeColor="text1"/>
                <w:sz w:val="13"/>
                <w:szCs w:val="16"/>
                <w:lang w:val="en-US"/>
              </w:rPr>
              <w:t>(</w:t>
            </w:r>
            <w:proofErr w:type="spellStart"/>
            <w:r>
              <w:rPr>
                <w:rFonts w:cstheme="minorHAnsi"/>
                <w:color w:val="000000" w:themeColor="text1"/>
                <w:sz w:val="13"/>
                <w:szCs w:val="16"/>
                <w:lang w:val="en-US"/>
              </w:rPr>
              <w:t>C</w:t>
            </w:r>
            <w:r w:rsidRPr="00B4683B">
              <w:rPr>
                <w:rFonts w:cstheme="minorHAnsi"/>
                <w:color w:val="000000" w:themeColor="text1"/>
                <w:sz w:val="13"/>
                <w:szCs w:val="16"/>
                <w:vertAlign w:val="subscript"/>
                <w:lang w:val="en-US"/>
              </w:rPr>
              <w:t>max</w:t>
            </w:r>
            <w:proofErr w:type="spellEnd"/>
            <w:r w:rsidRPr="00B4683B">
              <w:rPr>
                <w:rFonts w:cstheme="minorHAnsi"/>
                <w:color w:val="000000" w:themeColor="text1"/>
                <w:sz w:val="13"/>
                <w:szCs w:val="16"/>
                <w:vertAlign w:val="subscript"/>
                <w:lang w:val="en-US"/>
              </w:rPr>
              <w:t xml:space="preserve"> </w:t>
            </w:r>
            <w:r>
              <w:rPr>
                <w:rFonts w:cstheme="minorHAnsi"/>
                <w:color w:val="000000" w:themeColor="text1"/>
                <w:sz w:val="13"/>
                <w:szCs w:val="16"/>
                <w:lang w:val="en-US"/>
              </w:rPr>
              <w:t>185</w:t>
            </w:r>
            <w:del w:id="175" w:author="Hart, Xenia" w:date="2022-09-19T12:59:00Z">
              <w:r w:rsidDel="007241FA">
                <w:rPr>
                  <w:rFonts w:cstheme="minorHAnsi"/>
                  <w:color w:val="000000" w:themeColor="text1"/>
                  <w:sz w:val="13"/>
                  <w:szCs w:val="16"/>
                  <w:lang w:val="en-US"/>
                </w:rPr>
                <w:delText>.</w:delText>
              </w:r>
              <w:r w:rsidRPr="0042464D" w:rsidDel="007241FA">
                <w:rPr>
                  <w:rFonts w:cstheme="minorHAnsi"/>
                  <w:color w:val="000000" w:themeColor="text1"/>
                  <w:sz w:val="13"/>
                  <w:szCs w:val="16"/>
                  <w:lang w:val="en-US"/>
                </w:rPr>
                <w:delText>3</w:delText>
              </w:r>
            </w:del>
            <w:r w:rsidRPr="0042464D">
              <w:rPr>
                <w:rFonts w:cstheme="minorHAnsi"/>
                <w:color w:val="000000" w:themeColor="text1"/>
                <w:sz w:val="13"/>
                <w:szCs w:val="16"/>
                <w:lang w:val="en-US"/>
              </w:rPr>
              <w:t>)</w:t>
            </w:r>
            <w:r>
              <w:rPr>
                <w:rFonts w:cstheme="minorHAnsi"/>
                <w:color w:val="000000" w:themeColor="text1"/>
                <w:sz w:val="13"/>
                <w:szCs w:val="16"/>
                <w:lang w:val="en-US"/>
              </w:rPr>
              <w:t>*</w:t>
            </w:r>
          </w:p>
        </w:tc>
        <w:tc>
          <w:tcPr>
            <w:tcW w:w="1076" w:type="dxa"/>
            <w:vAlign w:val="center"/>
          </w:tcPr>
          <w:p w14:paraId="7D6898FB" w14:textId="37A98ABE" w:rsidR="00CC0D30" w:rsidRPr="0042464D" w:rsidRDefault="00CC0D30" w:rsidP="00D2572F">
            <w:pPr>
              <w:rPr>
                <w:rFonts w:cstheme="minorHAnsi"/>
                <w:color w:val="000000" w:themeColor="text1"/>
                <w:sz w:val="13"/>
                <w:szCs w:val="16"/>
                <w:lang w:val="en-US"/>
              </w:rPr>
            </w:pPr>
            <w:proofErr w:type="spellStart"/>
            <w:r>
              <w:rPr>
                <w:rFonts w:cstheme="minorHAnsi"/>
                <w:color w:val="000000" w:themeColor="text1"/>
                <w:sz w:val="13"/>
                <w:szCs w:val="16"/>
                <w:lang w:val="en-US"/>
              </w:rPr>
              <w:t>C</w:t>
            </w:r>
            <w:r w:rsidRPr="00B4683B">
              <w:rPr>
                <w:rFonts w:cstheme="minorHAnsi"/>
                <w:color w:val="000000" w:themeColor="text1"/>
                <w:sz w:val="13"/>
                <w:szCs w:val="16"/>
                <w:vertAlign w:val="subscript"/>
                <w:lang w:val="en-US"/>
              </w:rPr>
              <w:t>max</w:t>
            </w:r>
            <w:proofErr w:type="spellEnd"/>
            <w:r>
              <w:rPr>
                <w:rFonts w:cstheme="minorHAnsi"/>
                <w:color w:val="000000" w:themeColor="text1"/>
                <w:sz w:val="13"/>
                <w:szCs w:val="16"/>
                <w:lang w:val="en-US"/>
              </w:rPr>
              <w:t xml:space="preserve"> 252.8</w:t>
            </w:r>
          </w:p>
        </w:tc>
        <w:tc>
          <w:tcPr>
            <w:tcW w:w="2584" w:type="dxa"/>
            <w:vAlign w:val="center"/>
          </w:tcPr>
          <w:p w14:paraId="30C1C880" w14:textId="31620441" w:rsidR="00CC0D30" w:rsidRPr="0042464D" w:rsidRDefault="00CC0D30" w:rsidP="00443510">
            <w:pPr>
              <w:autoSpaceDE w:val="0"/>
              <w:autoSpaceDN w:val="0"/>
              <w:adjustRightInd w:val="0"/>
              <w:rPr>
                <w:rFonts w:cstheme="minorHAnsi"/>
                <w:sz w:val="13"/>
                <w:szCs w:val="15"/>
                <w:lang w:val="en-US"/>
              </w:rPr>
            </w:pPr>
            <w:r w:rsidRPr="0042464D">
              <w:rPr>
                <w:rFonts w:cstheme="minorHAnsi"/>
                <w:sz w:val="13"/>
                <w:szCs w:val="15"/>
                <w:lang w:val="en-US"/>
              </w:rPr>
              <w:t>SAS total score &gt;3 one patient, no akathisia or dyskinesia (AIMS, BARS, CSSRS)</w:t>
            </w:r>
            <w:r>
              <w:rPr>
                <w:rFonts w:cstheme="minorHAnsi"/>
                <w:sz w:val="13"/>
                <w:szCs w:val="15"/>
                <w:lang w:val="en-US"/>
              </w:rPr>
              <w:t xml:space="preserve">, </w:t>
            </w:r>
            <w:r w:rsidRPr="00443510">
              <w:rPr>
                <w:rFonts w:cstheme="minorHAnsi"/>
                <w:sz w:val="13"/>
                <w:szCs w:val="15"/>
                <w:lang w:val="en-US"/>
              </w:rPr>
              <w:t xml:space="preserve">deltoid </w:t>
            </w:r>
            <w:r>
              <w:rPr>
                <w:rFonts w:cstheme="minorHAnsi"/>
                <w:sz w:val="13"/>
                <w:szCs w:val="15"/>
                <w:lang w:val="en-US"/>
              </w:rPr>
              <w:t xml:space="preserve">vs. </w:t>
            </w:r>
            <w:r w:rsidRPr="00443510">
              <w:rPr>
                <w:rFonts w:cstheme="minorHAnsi"/>
                <w:sz w:val="13"/>
                <w:szCs w:val="15"/>
                <w:lang w:val="en-US"/>
              </w:rPr>
              <w:t>gluteal</w:t>
            </w:r>
            <w:r>
              <w:rPr>
                <w:rFonts w:cstheme="minorHAnsi"/>
                <w:sz w:val="13"/>
                <w:szCs w:val="15"/>
                <w:lang w:val="en-US"/>
              </w:rPr>
              <w:t>, CYP2D6 poor metabolizers excluded</w:t>
            </w:r>
          </w:p>
        </w:tc>
      </w:tr>
      <w:tr w:rsidR="00CC0D30" w:rsidRPr="007241FA" w14:paraId="298FA562" w14:textId="77777777" w:rsidTr="00CC0D30">
        <w:trPr>
          <w:trHeight w:val="48"/>
        </w:trPr>
        <w:tc>
          <w:tcPr>
            <w:tcW w:w="1358" w:type="dxa"/>
            <w:vAlign w:val="center"/>
          </w:tcPr>
          <w:p w14:paraId="79ACE0BB" w14:textId="511A05AD" w:rsidR="00CC0D30" w:rsidRPr="0083648B" w:rsidRDefault="00CC0D30" w:rsidP="00D2572F">
            <w:pPr>
              <w:rPr>
                <w:rFonts w:cstheme="minorHAnsi"/>
                <w:b/>
                <w:bCs/>
                <w:color w:val="000000"/>
                <w:sz w:val="13"/>
                <w:szCs w:val="15"/>
                <w:lang w:val="en-US"/>
              </w:rPr>
            </w:pPr>
            <w:proofErr w:type="spellStart"/>
            <w:r w:rsidRPr="0083648B">
              <w:rPr>
                <w:rFonts w:cstheme="minorHAnsi"/>
                <w:b/>
                <w:bCs/>
                <w:color w:val="000000"/>
                <w:sz w:val="13"/>
                <w:szCs w:val="15"/>
                <w:lang w:val="en-US"/>
              </w:rPr>
              <w:t>Raoufinia</w:t>
            </w:r>
            <w:proofErr w:type="spellEnd"/>
            <w:r w:rsidRPr="0083648B">
              <w:rPr>
                <w:rFonts w:cstheme="minorHAnsi"/>
                <w:b/>
                <w:bCs/>
                <w:color w:val="000000"/>
                <w:sz w:val="13"/>
                <w:szCs w:val="15"/>
                <w:lang w:val="en-US"/>
              </w:rPr>
              <w:t xml:space="preserve"> et al., 2017 – study 2</w:t>
            </w:r>
          </w:p>
        </w:tc>
        <w:tc>
          <w:tcPr>
            <w:tcW w:w="671" w:type="dxa"/>
            <w:vAlign w:val="center"/>
          </w:tcPr>
          <w:p w14:paraId="78364EFB" w14:textId="6E58A313" w:rsidR="00CC0D30" w:rsidRPr="00C471B8" w:rsidRDefault="00CC0D30" w:rsidP="00D2572F">
            <w:pPr>
              <w:rPr>
                <w:rFonts w:cstheme="minorHAnsi"/>
                <w:sz w:val="13"/>
                <w:szCs w:val="15"/>
                <w:lang w:val="en-US"/>
              </w:rPr>
            </w:pPr>
            <w:r w:rsidRPr="00930E81">
              <w:rPr>
                <w:rFonts w:cstheme="minorHAnsi"/>
                <w:sz w:val="13"/>
                <w:szCs w:val="15"/>
                <w:lang w:val="en-US"/>
              </w:rPr>
              <w:t>USA</w:t>
            </w:r>
          </w:p>
        </w:tc>
        <w:tc>
          <w:tcPr>
            <w:tcW w:w="1789" w:type="dxa"/>
            <w:vAlign w:val="center"/>
          </w:tcPr>
          <w:p w14:paraId="5680E67F" w14:textId="5974F8F3" w:rsidR="00CC0D30" w:rsidRPr="00C471B8" w:rsidRDefault="00CC0D30" w:rsidP="00D2572F">
            <w:pPr>
              <w:rPr>
                <w:rFonts w:cstheme="minorHAnsi"/>
                <w:sz w:val="13"/>
                <w:szCs w:val="15"/>
                <w:lang w:val="en-US"/>
              </w:rPr>
            </w:pPr>
            <w:r w:rsidRPr="00930E81">
              <w:rPr>
                <w:rFonts w:cstheme="minorHAnsi"/>
                <w:sz w:val="13"/>
                <w:szCs w:val="15"/>
                <w:lang w:val="en-US"/>
              </w:rPr>
              <w:t>RCT</w:t>
            </w:r>
            <w:r>
              <w:rPr>
                <w:rFonts w:cstheme="minorHAnsi"/>
                <w:sz w:val="13"/>
                <w:szCs w:val="15"/>
                <w:lang w:val="en-US"/>
              </w:rPr>
              <w:t xml:space="preserve">, </w:t>
            </w:r>
            <w:r w:rsidRPr="004B2415">
              <w:rPr>
                <w:rFonts w:cstheme="minorHAnsi"/>
                <w:sz w:val="13"/>
                <w:szCs w:val="15"/>
                <w:lang w:val="en-US"/>
              </w:rPr>
              <w:t xml:space="preserve"> primary endpoint PK</w:t>
            </w:r>
          </w:p>
        </w:tc>
        <w:tc>
          <w:tcPr>
            <w:tcW w:w="2615" w:type="dxa"/>
            <w:vAlign w:val="center"/>
          </w:tcPr>
          <w:p w14:paraId="2A1784F5" w14:textId="777F7597" w:rsidR="00CC0D30" w:rsidRPr="0042464D" w:rsidRDefault="00CC0D30" w:rsidP="00D2572F">
            <w:pPr>
              <w:rPr>
                <w:rFonts w:cstheme="minorHAnsi"/>
                <w:color w:val="000000" w:themeColor="text1"/>
                <w:sz w:val="13"/>
                <w:szCs w:val="16"/>
                <w:lang w:val="en-US"/>
              </w:rPr>
            </w:pPr>
            <w:r>
              <w:rPr>
                <w:rFonts w:cstheme="minorHAnsi"/>
                <w:sz w:val="13"/>
                <w:szCs w:val="15"/>
                <w:lang w:val="en-US"/>
              </w:rPr>
              <w:t>N=</w:t>
            </w:r>
            <w:r w:rsidRPr="00930E81">
              <w:rPr>
                <w:rFonts w:cstheme="minorHAnsi"/>
                <w:sz w:val="13"/>
                <w:szCs w:val="15"/>
                <w:lang w:val="en-US"/>
              </w:rPr>
              <w:t>86</w:t>
            </w:r>
            <w:r>
              <w:rPr>
                <w:rFonts w:cstheme="minorHAnsi"/>
                <w:sz w:val="13"/>
                <w:szCs w:val="15"/>
                <w:lang w:val="en-US"/>
              </w:rPr>
              <w:t>,  SCZ, mean age 43.9</w:t>
            </w:r>
          </w:p>
        </w:tc>
        <w:tc>
          <w:tcPr>
            <w:tcW w:w="2154" w:type="dxa"/>
            <w:vAlign w:val="center"/>
          </w:tcPr>
          <w:p w14:paraId="6FCF1099" w14:textId="03FCBF52" w:rsidR="00CC0D30" w:rsidRDefault="00CC0D30" w:rsidP="00D2572F">
            <w:pPr>
              <w:rPr>
                <w:rFonts w:cstheme="minorHAnsi"/>
                <w:color w:val="000000" w:themeColor="text1"/>
                <w:sz w:val="13"/>
                <w:szCs w:val="16"/>
                <w:lang w:val="en-US"/>
              </w:rPr>
            </w:pPr>
            <w:r w:rsidRPr="00643D04">
              <w:rPr>
                <w:rFonts w:cstheme="minorHAnsi"/>
                <w:color w:val="000000" w:themeColor="text1"/>
                <w:sz w:val="13"/>
                <w:szCs w:val="16"/>
                <w:lang w:val="en-US"/>
              </w:rPr>
              <w:t>400</w:t>
            </w:r>
            <w:r>
              <w:rPr>
                <w:rFonts w:cstheme="minorHAnsi"/>
                <w:color w:val="000000" w:themeColor="text1"/>
                <w:sz w:val="13"/>
                <w:szCs w:val="16"/>
                <w:lang w:val="en-US"/>
              </w:rPr>
              <w:t xml:space="preserve"> </w:t>
            </w:r>
            <w:r w:rsidRPr="0042464D">
              <w:rPr>
                <w:rFonts w:cstheme="minorHAnsi"/>
                <w:color w:val="000000" w:themeColor="text1"/>
                <w:sz w:val="13"/>
                <w:szCs w:val="16"/>
                <w:lang w:val="en-US"/>
              </w:rPr>
              <w:t xml:space="preserve">(q4wk) </w:t>
            </w:r>
            <w:r w:rsidRPr="000C13E9">
              <w:rPr>
                <w:rFonts w:cstheme="minorHAnsi"/>
                <w:b/>
                <w:color w:val="000000" w:themeColor="text1"/>
                <w:sz w:val="13"/>
                <w:szCs w:val="16"/>
                <w:lang w:val="en-US"/>
              </w:rPr>
              <w:t>AM</w:t>
            </w:r>
          </w:p>
          <w:p w14:paraId="63547747" w14:textId="337FC60B" w:rsidR="00CC0D30" w:rsidRPr="004323FF" w:rsidRDefault="00CC0D30" w:rsidP="008D23C5">
            <w:pPr>
              <w:rPr>
                <w:rFonts w:cstheme="minorHAnsi"/>
                <w:color w:val="000000" w:themeColor="text1"/>
                <w:sz w:val="13"/>
                <w:szCs w:val="16"/>
                <w:lang w:val="en-US"/>
              </w:rPr>
            </w:pPr>
            <w:r>
              <w:rPr>
                <w:rFonts w:cstheme="minorHAnsi"/>
                <w:color w:val="000000" w:themeColor="text1"/>
                <w:sz w:val="13"/>
                <w:szCs w:val="16"/>
                <w:lang w:val="en-US"/>
              </w:rPr>
              <w:t>Multiple injections (five),  4/5 deltoid</w:t>
            </w:r>
          </w:p>
        </w:tc>
        <w:tc>
          <w:tcPr>
            <w:tcW w:w="922" w:type="dxa"/>
            <w:vAlign w:val="center"/>
          </w:tcPr>
          <w:p w14:paraId="0BFC9F7A" w14:textId="61BBBCF1" w:rsidR="00CC0D30" w:rsidRDefault="00CC0D30" w:rsidP="00D2572F">
            <w:pPr>
              <w:rPr>
                <w:rFonts w:cstheme="minorHAnsi"/>
                <w:color w:val="000000" w:themeColor="text1"/>
                <w:sz w:val="13"/>
                <w:szCs w:val="16"/>
                <w:lang w:val="en-US"/>
              </w:rPr>
            </w:pPr>
            <w:r w:rsidRPr="00860E48">
              <w:rPr>
                <w:rFonts w:cstheme="minorHAnsi"/>
                <w:color w:val="000000" w:themeColor="text1"/>
                <w:sz w:val="13"/>
                <w:szCs w:val="16"/>
                <w:lang w:val="en-US"/>
              </w:rPr>
              <w:t>stabilized on oral AP</w:t>
            </w:r>
          </w:p>
        </w:tc>
        <w:tc>
          <w:tcPr>
            <w:tcW w:w="1846" w:type="dxa"/>
            <w:vAlign w:val="center"/>
          </w:tcPr>
          <w:p w14:paraId="3A70DB8D" w14:textId="01E631FF" w:rsidR="00CC0D30" w:rsidRPr="00C471B8" w:rsidRDefault="00CC0D30" w:rsidP="00D2572F">
            <w:pPr>
              <w:rPr>
                <w:rFonts w:cstheme="minorHAnsi"/>
                <w:color w:val="000000" w:themeColor="text1"/>
                <w:sz w:val="13"/>
                <w:szCs w:val="16"/>
                <w:lang w:val="en-US"/>
              </w:rPr>
            </w:pPr>
            <w:r>
              <w:rPr>
                <w:rFonts w:cstheme="minorHAnsi"/>
                <w:color w:val="000000" w:themeColor="text1"/>
                <w:sz w:val="13"/>
                <w:szCs w:val="16"/>
                <w:lang w:val="en-US"/>
              </w:rPr>
              <w:t>C</w:t>
            </w:r>
            <w:r w:rsidRPr="00B4683B">
              <w:rPr>
                <w:rFonts w:cstheme="minorHAnsi"/>
                <w:color w:val="000000" w:themeColor="text1"/>
                <w:sz w:val="13"/>
                <w:szCs w:val="16"/>
                <w:vertAlign w:val="subscript"/>
                <w:lang w:val="en-US"/>
              </w:rPr>
              <w:t>min</w:t>
            </w:r>
            <w:r w:rsidRPr="0042464D">
              <w:rPr>
                <w:rFonts w:cstheme="minorHAnsi"/>
                <w:color w:val="000000" w:themeColor="text1"/>
                <w:sz w:val="13"/>
                <w:szCs w:val="16"/>
                <w:lang w:val="en-US"/>
              </w:rPr>
              <w:t xml:space="preserve"> 239</w:t>
            </w:r>
            <w:r w:rsidRPr="00C2781B">
              <w:rPr>
                <w:rFonts w:cstheme="minorHAnsi"/>
                <w:color w:val="000000" w:themeColor="text1"/>
                <w:sz w:val="13"/>
                <w:szCs w:val="16"/>
                <w:lang w:val="en-US"/>
              </w:rPr>
              <w:t>±</w:t>
            </w:r>
            <w:r>
              <w:rPr>
                <w:rFonts w:cstheme="minorHAnsi"/>
                <w:color w:val="000000" w:themeColor="text1"/>
                <w:sz w:val="13"/>
                <w:szCs w:val="16"/>
                <w:lang w:val="en-US"/>
              </w:rPr>
              <w:t>133</w:t>
            </w:r>
          </w:p>
        </w:tc>
        <w:tc>
          <w:tcPr>
            <w:tcW w:w="1076" w:type="dxa"/>
            <w:vAlign w:val="center"/>
          </w:tcPr>
          <w:p w14:paraId="16A37443" w14:textId="35F073EC" w:rsidR="00CC0D30" w:rsidRPr="00C471B8" w:rsidRDefault="00CC0D30" w:rsidP="00D2572F">
            <w:pPr>
              <w:rPr>
                <w:rFonts w:cstheme="minorHAnsi"/>
                <w:color w:val="000000" w:themeColor="text1"/>
                <w:sz w:val="13"/>
                <w:szCs w:val="16"/>
                <w:lang w:val="en-US"/>
              </w:rPr>
            </w:pPr>
            <w:r>
              <w:rPr>
                <w:rFonts w:cstheme="minorHAnsi"/>
                <w:color w:val="000000" w:themeColor="text1"/>
                <w:sz w:val="13"/>
                <w:szCs w:val="16"/>
                <w:lang w:val="en-US"/>
              </w:rPr>
              <w:t>C</w:t>
            </w:r>
            <w:r w:rsidRPr="00B4683B">
              <w:rPr>
                <w:rFonts w:cstheme="minorHAnsi"/>
                <w:color w:val="000000" w:themeColor="text1"/>
                <w:sz w:val="13"/>
                <w:szCs w:val="16"/>
                <w:vertAlign w:val="subscript"/>
                <w:lang w:val="en-US"/>
              </w:rPr>
              <w:t xml:space="preserve">min </w:t>
            </w:r>
            <w:r>
              <w:rPr>
                <w:rFonts w:cstheme="minorHAnsi"/>
                <w:color w:val="000000" w:themeColor="text1"/>
                <w:sz w:val="13"/>
                <w:szCs w:val="16"/>
                <w:lang w:val="en-US"/>
              </w:rPr>
              <w:t>320.2</w:t>
            </w:r>
            <w:r w:rsidRPr="00C2781B">
              <w:rPr>
                <w:rFonts w:cstheme="minorHAnsi"/>
                <w:color w:val="000000" w:themeColor="text1"/>
                <w:sz w:val="13"/>
                <w:szCs w:val="16"/>
                <w:lang w:val="en-US"/>
              </w:rPr>
              <w:t>±</w:t>
            </w:r>
            <w:r>
              <w:rPr>
                <w:rFonts w:cstheme="minorHAnsi"/>
                <w:color w:val="000000" w:themeColor="text1"/>
                <w:sz w:val="13"/>
                <w:szCs w:val="16"/>
                <w:lang w:val="en-US"/>
              </w:rPr>
              <w:t>168.9</w:t>
            </w:r>
          </w:p>
        </w:tc>
        <w:tc>
          <w:tcPr>
            <w:tcW w:w="2584" w:type="dxa"/>
            <w:vAlign w:val="center"/>
          </w:tcPr>
          <w:p w14:paraId="17AFDF1F" w14:textId="5278DB68" w:rsidR="00CC0D30" w:rsidRPr="00C471B8" w:rsidRDefault="00CC0D30" w:rsidP="004323FF">
            <w:pPr>
              <w:rPr>
                <w:rFonts w:cstheme="minorHAnsi"/>
                <w:sz w:val="13"/>
                <w:szCs w:val="15"/>
                <w:lang w:val="en-US"/>
              </w:rPr>
            </w:pPr>
            <w:r>
              <w:rPr>
                <w:rFonts w:cstheme="minorHAnsi"/>
                <w:sz w:val="13"/>
                <w:szCs w:val="15"/>
                <w:lang w:val="en-US"/>
              </w:rPr>
              <w:t xml:space="preserve">SAS, AIMS, BARS, CSSRS </w:t>
            </w:r>
            <w:r w:rsidRPr="00643D04">
              <w:rPr>
                <w:rFonts w:cstheme="minorHAnsi"/>
                <w:sz w:val="13"/>
                <w:szCs w:val="15"/>
                <w:lang w:val="en-US"/>
              </w:rPr>
              <w:t>remained stable</w:t>
            </w:r>
            <w:r>
              <w:rPr>
                <w:rFonts w:cstheme="minorHAnsi"/>
                <w:sz w:val="13"/>
                <w:szCs w:val="15"/>
                <w:lang w:val="en-US"/>
              </w:rPr>
              <w:t xml:space="preserve">, </w:t>
            </w:r>
            <w:r w:rsidRPr="004323FF">
              <w:rPr>
                <w:rFonts w:cstheme="minorHAnsi"/>
                <w:color w:val="000000" w:themeColor="text1"/>
                <w:sz w:val="13"/>
                <w:szCs w:val="16"/>
                <w:lang w:val="en-US"/>
              </w:rPr>
              <w:t xml:space="preserve"> deltoid </w:t>
            </w:r>
            <w:r>
              <w:rPr>
                <w:rFonts w:cstheme="minorHAnsi"/>
                <w:color w:val="000000" w:themeColor="text1"/>
                <w:sz w:val="13"/>
                <w:szCs w:val="16"/>
                <w:lang w:val="en-US"/>
              </w:rPr>
              <w:t xml:space="preserve">vs. </w:t>
            </w:r>
            <w:r w:rsidRPr="004323FF">
              <w:rPr>
                <w:rFonts w:cstheme="minorHAnsi"/>
                <w:color w:val="000000" w:themeColor="text1"/>
                <w:sz w:val="13"/>
                <w:szCs w:val="16"/>
                <w:lang w:val="en-US"/>
              </w:rPr>
              <w:t>gluteal</w:t>
            </w:r>
          </w:p>
        </w:tc>
      </w:tr>
      <w:tr w:rsidR="00CC0D30" w:rsidRPr="007241FA" w14:paraId="60C3AE87" w14:textId="77777777" w:rsidTr="00CC0D30">
        <w:trPr>
          <w:trHeight w:val="99"/>
        </w:trPr>
        <w:tc>
          <w:tcPr>
            <w:tcW w:w="1358" w:type="dxa"/>
            <w:vAlign w:val="center"/>
          </w:tcPr>
          <w:p w14:paraId="53B216DC" w14:textId="3409A2D3" w:rsidR="00CC0D30" w:rsidRPr="0083648B" w:rsidRDefault="00CC0D30" w:rsidP="00D2572F">
            <w:pPr>
              <w:rPr>
                <w:rFonts w:cstheme="minorHAnsi"/>
                <w:b/>
                <w:bCs/>
                <w:color w:val="000000"/>
                <w:sz w:val="13"/>
                <w:szCs w:val="15"/>
                <w:lang w:val="en-US"/>
              </w:rPr>
            </w:pPr>
            <w:proofErr w:type="spellStart"/>
            <w:r w:rsidRPr="0083648B">
              <w:rPr>
                <w:rFonts w:cstheme="minorHAnsi"/>
                <w:b/>
                <w:bCs/>
                <w:color w:val="000000"/>
                <w:sz w:val="13"/>
                <w:szCs w:val="15"/>
                <w:lang w:val="en-US"/>
              </w:rPr>
              <w:t>Mallikaarjun</w:t>
            </w:r>
            <w:proofErr w:type="spellEnd"/>
            <w:r w:rsidRPr="0083648B">
              <w:rPr>
                <w:rFonts w:cstheme="minorHAnsi"/>
                <w:b/>
                <w:bCs/>
                <w:color w:val="000000"/>
                <w:sz w:val="13"/>
                <w:szCs w:val="15"/>
                <w:lang w:val="en-US"/>
              </w:rPr>
              <w:t xml:space="preserve"> et al., 2013</w:t>
            </w:r>
          </w:p>
        </w:tc>
        <w:tc>
          <w:tcPr>
            <w:tcW w:w="671" w:type="dxa"/>
            <w:vAlign w:val="center"/>
          </w:tcPr>
          <w:p w14:paraId="7223E018" w14:textId="70B84AFF" w:rsidR="00CC0D30" w:rsidRPr="00C471B8" w:rsidRDefault="00CC0D30" w:rsidP="00D2572F">
            <w:pPr>
              <w:rPr>
                <w:rFonts w:cstheme="minorHAnsi"/>
                <w:sz w:val="13"/>
                <w:szCs w:val="15"/>
                <w:lang w:val="en-US"/>
              </w:rPr>
            </w:pPr>
            <w:r w:rsidRPr="00930E81">
              <w:rPr>
                <w:rFonts w:cstheme="minorHAnsi"/>
                <w:sz w:val="13"/>
                <w:szCs w:val="15"/>
                <w:lang w:val="en-US"/>
              </w:rPr>
              <w:t>USA</w:t>
            </w:r>
          </w:p>
        </w:tc>
        <w:tc>
          <w:tcPr>
            <w:tcW w:w="1789" w:type="dxa"/>
            <w:vAlign w:val="center"/>
          </w:tcPr>
          <w:p w14:paraId="6558E151" w14:textId="69220A60" w:rsidR="00CC0D30" w:rsidRPr="00C471B8" w:rsidRDefault="00CC0D30" w:rsidP="00D2572F">
            <w:pPr>
              <w:rPr>
                <w:rFonts w:cstheme="minorHAnsi"/>
                <w:sz w:val="13"/>
                <w:szCs w:val="15"/>
                <w:lang w:val="en-US"/>
              </w:rPr>
            </w:pPr>
            <w:r w:rsidRPr="00930E81">
              <w:rPr>
                <w:rFonts w:cstheme="minorHAnsi"/>
                <w:sz w:val="13"/>
                <w:szCs w:val="15"/>
                <w:lang w:val="en-US"/>
              </w:rPr>
              <w:t>RCT</w:t>
            </w:r>
            <w:r>
              <w:rPr>
                <w:rFonts w:cstheme="minorHAnsi"/>
                <w:sz w:val="13"/>
                <w:szCs w:val="15"/>
                <w:lang w:val="en-US"/>
              </w:rPr>
              <w:t xml:space="preserve">, </w:t>
            </w:r>
            <w:r>
              <w:rPr>
                <w:rFonts w:cstheme="minorHAnsi"/>
                <w:color w:val="000000" w:themeColor="text1"/>
                <w:sz w:val="13"/>
                <w:szCs w:val="16"/>
                <w:lang w:val="en-US"/>
              </w:rPr>
              <w:t>25 weeks</w:t>
            </w:r>
            <w:r>
              <w:rPr>
                <w:rFonts w:cstheme="minorHAnsi"/>
                <w:sz w:val="13"/>
                <w:szCs w:val="15"/>
                <w:lang w:val="en-US"/>
              </w:rPr>
              <w:t xml:space="preserve">, show </w:t>
            </w:r>
            <w:r w:rsidRPr="004B2415">
              <w:rPr>
                <w:rFonts w:cstheme="minorHAnsi"/>
                <w:sz w:val="13"/>
                <w:szCs w:val="15"/>
                <w:lang w:val="en-US"/>
              </w:rPr>
              <w:t xml:space="preserve">consistency of plasma levels with </w:t>
            </w:r>
            <w:r>
              <w:rPr>
                <w:rFonts w:cstheme="minorHAnsi"/>
                <w:sz w:val="13"/>
                <w:szCs w:val="15"/>
                <w:lang w:val="en-US"/>
              </w:rPr>
              <w:t>reference range for</w:t>
            </w:r>
            <w:r w:rsidRPr="004B2415">
              <w:rPr>
                <w:rFonts w:cstheme="minorHAnsi"/>
                <w:sz w:val="13"/>
                <w:szCs w:val="15"/>
                <w:lang w:val="en-US"/>
              </w:rPr>
              <w:t xml:space="preserve"> oral dosing</w:t>
            </w:r>
          </w:p>
        </w:tc>
        <w:tc>
          <w:tcPr>
            <w:tcW w:w="2615" w:type="dxa"/>
            <w:vAlign w:val="center"/>
          </w:tcPr>
          <w:p w14:paraId="1DC8D025" w14:textId="59F4FAE3" w:rsidR="00CC0D30" w:rsidRPr="0042464D" w:rsidRDefault="00CC0D30" w:rsidP="00D2572F">
            <w:pPr>
              <w:rPr>
                <w:rFonts w:cstheme="minorHAnsi"/>
                <w:color w:val="000000" w:themeColor="text1"/>
                <w:sz w:val="13"/>
                <w:szCs w:val="16"/>
                <w:lang w:val="en-US"/>
              </w:rPr>
            </w:pPr>
            <w:r w:rsidRPr="0042464D">
              <w:rPr>
                <w:rFonts w:cstheme="minorHAnsi"/>
                <w:color w:val="000000" w:themeColor="text1"/>
                <w:sz w:val="13"/>
                <w:szCs w:val="16"/>
                <w:lang w:val="en-US"/>
              </w:rPr>
              <w:t>N = 47, 72.3% Males,  SCZ, mean age  45.2</w:t>
            </w:r>
          </w:p>
        </w:tc>
        <w:tc>
          <w:tcPr>
            <w:tcW w:w="2154" w:type="dxa"/>
            <w:vAlign w:val="center"/>
          </w:tcPr>
          <w:p w14:paraId="2649B387" w14:textId="58DE2806" w:rsidR="00CC0D30" w:rsidRDefault="00CC0D30" w:rsidP="00D2572F">
            <w:pPr>
              <w:rPr>
                <w:rFonts w:cstheme="minorHAnsi"/>
                <w:color w:val="000000" w:themeColor="text1"/>
                <w:sz w:val="13"/>
                <w:szCs w:val="16"/>
                <w:lang w:val="en-US"/>
              </w:rPr>
            </w:pPr>
            <w:r w:rsidRPr="0042464D">
              <w:rPr>
                <w:rFonts w:cstheme="minorHAnsi"/>
                <w:color w:val="000000" w:themeColor="text1"/>
                <w:sz w:val="13"/>
                <w:szCs w:val="16"/>
                <w:lang w:val="en-US"/>
              </w:rPr>
              <w:t xml:space="preserve">200, 300, 400 (q4wk) </w:t>
            </w:r>
            <w:r w:rsidRPr="000C13E9">
              <w:rPr>
                <w:rFonts w:cstheme="minorHAnsi"/>
                <w:b/>
                <w:color w:val="000000" w:themeColor="text1"/>
                <w:sz w:val="13"/>
                <w:szCs w:val="16"/>
                <w:lang w:val="en-US"/>
              </w:rPr>
              <w:t>AM</w:t>
            </w:r>
          </w:p>
          <w:p w14:paraId="3BE5EE9D" w14:textId="3C7CA94E" w:rsidR="00CC0D30" w:rsidRPr="004323FF" w:rsidRDefault="00CC0D30" w:rsidP="004323FF">
            <w:pPr>
              <w:rPr>
                <w:rFonts w:cstheme="minorHAnsi"/>
                <w:color w:val="000000" w:themeColor="text1"/>
                <w:sz w:val="13"/>
                <w:szCs w:val="16"/>
                <w:lang w:val="en-US"/>
              </w:rPr>
            </w:pPr>
            <w:r>
              <w:rPr>
                <w:rFonts w:cstheme="minorHAnsi"/>
                <w:color w:val="000000" w:themeColor="text1"/>
                <w:sz w:val="13"/>
                <w:szCs w:val="16"/>
                <w:lang w:val="en-US"/>
              </w:rPr>
              <w:t xml:space="preserve">Multiple injections (five), </w:t>
            </w:r>
            <w:r w:rsidRPr="004323FF">
              <w:rPr>
                <w:rFonts w:cstheme="minorHAnsi"/>
                <w:color w:val="000000" w:themeColor="text1"/>
                <w:sz w:val="13"/>
                <w:szCs w:val="16"/>
                <w:lang w:val="en-US"/>
              </w:rPr>
              <w:t>deltoid and gluteal</w:t>
            </w:r>
          </w:p>
        </w:tc>
        <w:tc>
          <w:tcPr>
            <w:tcW w:w="922" w:type="dxa"/>
            <w:vAlign w:val="center"/>
          </w:tcPr>
          <w:p w14:paraId="1BD7795C" w14:textId="62DF596A" w:rsidR="00CC0D30" w:rsidRPr="0042464D" w:rsidRDefault="00CC0D30" w:rsidP="00D2572F">
            <w:pPr>
              <w:rPr>
                <w:rFonts w:cstheme="minorHAnsi"/>
                <w:color w:val="000000" w:themeColor="text1"/>
                <w:sz w:val="13"/>
                <w:szCs w:val="16"/>
                <w:lang w:val="en-US"/>
              </w:rPr>
            </w:pPr>
            <w:r>
              <w:rPr>
                <w:rFonts w:cstheme="minorHAnsi"/>
                <w:color w:val="000000" w:themeColor="text1"/>
                <w:sz w:val="13"/>
                <w:szCs w:val="16"/>
                <w:lang w:val="en-US"/>
              </w:rPr>
              <w:t>ARI Days 1-14, no other</w:t>
            </w:r>
          </w:p>
        </w:tc>
        <w:tc>
          <w:tcPr>
            <w:tcW w:w="1846" w:type="dxa"/>
            <w:vAlign w:val="center"/>
          </w:tcPr>
          <w:p w14:paraId="0C513B0B" w14:textId="2BC0FD9E" w:rsidR="00CC0D30" w:rsidRDefault="00CC0D30" w:rsidP="00D2572F">
            <w:pPr>
              <w:rPr>
                <w:rFonts w:cstheme="minorHAnsi"/>
                <w:color w:val="000000" w:themeColor="text1"/>
                <w:sz w:val="13"/>
                <w:szCs w:val="16"/>
                <w:lang w:val="en-US"/>
              </w:rPr>
            </w:pPr>
            <w:r>
              <w:rPr>
                <w:rFonts w:cstheme="minorHAnsi"/>
                <w:color w:val="000000" w:themeColor="text1"/>
                <w:sz w:val="13"/>
                <w:szCs w:val="16"/>
                <w:lang w:val="en-US"/>
              </w:rPr>
              <w:t>C</w:t>
            </w:r>
            <w:r w:rsidRPr="00B4683B">
              <w:rPr>
                <w:rFonts w:cstheme="minorHAnsi"/>
                <w:color w:val="000000" w:themeColor="text1"/>
                <w:sz w:val="13"/>
                <w:szCs w:val="16"/>
                <w:vertAlign w:val="subscript"/>
                <w:lang w:val="en-US"/>
              </w:rPr>
              <w:t>min</w:t>
            </w:r>
            <w:r>
              <w:rPr>
                <w:rFonts w:cstheme="minorHAnsi"/>
                <w:color w:val="000000" w:themeColor="text1"/>
                <w:sz w:val="13"/>
                <w:szCs w:val="16"/>
                <w:lang w:val="en-US"/>
              </w:rPr>
              <w:t xml:space="preserve"> 95</w:t>
            </w:r>
            <w:r w:rsidRPr="00C2781B">
              <w:rPr>
                <w:rFonts w:cstheme="minorHAnsi"/>
                <w:color w:val="000000" w:themeColor="text1"/>
                <w:sz w:val="13"/>
                <w:szCs w:val="16"/>
                <w:lang w:val="en-US"/>
              </w:rPr>
              <w:t>±</w:t>
            </w:r>
            <w:r>
              <w:rPr>
                <w:rFonts w:cstheme="minorHAnsi"/>
                <w:color w:val="000000" w:themeColor="text1"/>
                <w:sz w:val="13"/>
                <w:szCs w:val="16"/>
                <w:lang w:val="en-US"/>
              </w:rPr>
              <w:t>86, 156</w:t>
            </w:r>
            <w:r w:rsidRPr="00C2781B">
              <w:rPr>
                <w:rFonts w:cstheme="minorHAnsi"/>
                <w:color w:val="000000" w:themeColor="text1"/>
                <w:sz w:val="13"/>
                <w:szCs w:val="16"/>
                <w:lang w:val="en-US"/>
              </w:rPr>
              <w:t>±</w:t>
            </w:r>
            <w:r>
              <w:rPr>
                <w:rFonts w:cstheme="minorHAnsi"/>
                <w:color w:val="000000" w:themeColor="text1"/>
                <w:sz w:val="13"/>
                <w:szCs w:val="16"/>
                <w:lang w:val="en-US"/>
              </w:rPr>
              <w:t>68, 212</w:t>
            </w:r>
            <w:r w:rsidRPr="00C2781B">
              <w:rPr>
                <w:rFonts w:cstheme="minorHAnsi"/>
                <w:color w:val="000000" w:themeColor="text1"/>
                <w:sz w:val="13"/>
                <w:szCs w:val="16"/>
                <w:lang w:val="en-US"/>
              </w:rPr>
              <w:t>±</w:t>
            </w:r>
            <w:r>
              <w:rPr>
                <w:rFonts w:cstheme="minorHAnsi"/>
                <w:color w:val="000000" w:themeColor="text1"/>
                <w:sz w:val="13"/>
                <w:szCs w:val="16"/>
                <w:lang w:val="en-US"/>
              </w:rPr>
              <w:t>113</w:t>
            </w:r>
          </w:p>
          <w:p w14:paraId="7EFFC856" w14:textId="6860380B" w:rsidR="00CC0D30" w:rsidRPr="00C471B8" w:rsidRDefault="00CC0D30" w:rsidP="00D2572F">
            <w:pPr>
              <w:rPr>
                <w:rFonts w:cstheme="minorHAnsi"/>
                <w:color w:val="000000" w:themeColor="text1"/>
                <w:sz w:val="13"/>
                <w:szCs w:val="16"/>
                <w:lang w:val="en-US"/>
              </w:rPr>
            </w:pPr>
            <w:proofErr w:type="spellStart"/>
            <w:r>
              <w:rPr>
                <w:rFonts w:cstheme="minorHAnsi"/>
                <w:color w:val="000000" w:themeColor="text1"/>
                <w:sz w:val="13"/>
                <w:szCs w:val="16"/>
                <w:lang w:val="en-US"/>
              </w:rPr>
              <w:t>Cmean</w:t>
            </w:r>
            <w:proofErr w:type="spellEnd"/>
            <w:r>
              <w:rPr>
                <w:rFonts w:cstheme="minorHAnsi"/>
                <w:color w:val="000000" w:themeColor="text1"/>
                <w:sz w:val="13"/>
                <w:szCs w:val="16"/>
                <w:lang w:val="en-US"/>
              </w:rPr>
              <w:t xml:space="preserve"> 68.9, 175, 190</w:t>
            </w:r>
          </w:p>
        </w:tc>
        <w:tc>
          <w:tcPr>
            <w:tcW w:w="1076" w:type="dxa"/>
            <w:vAlign w:val="center"/>
          </w:tcPr>
          <w:p w14:paraId="2630CD3F" w14:textId="77777777" w:rsidR="00CC0D30" w:rsidRPr="0042464D" w:rsidRDefault="00CC0D30" w:rsidP="00D2572F">
            <w:pPr>
              <w:rPr>
                <w:rFonts w:cstheme="minorHAnsi"/>
                <w:color w:val="000000" w:themeColor="text1"/>
                <w:sz w:val="13"/>
                <w:szCs w:val="16"/>
                <w:lang w:val="en-US"/>
              </w:rPr>
            </w:pPr>
            <w:r w:rsidRPr="0042464D">
              <w:rPr>
                <w:rFonts w:cstheme="minorHAnsi"/>
                <w:color w:val="000000" w:themeColor="text1"/>
                <w:sz w:val="13"/>
                <w:szCs w:val="16"/>
                <w:lang w:val="en-US"/>
              </w:rPr>
              <w:t>NA</w:t>
            </w:r>
          </w:p>
          <w:p w14:paraId="35B57A23" w14:textId="03F985D5" w:rsidR="00CC0D30" w:rsidRPr="00C471B8" w:rsidRDefault="00CC0D30" w:rsidP="00D2572F">
            <w:pPr>
              <w:rPr>
                <w:rFonts w:cstheme="minorHAnsi"/>
                <w:color w:val="000000" w:themeColor="text1"/>
                <w:sz w:val="13"/>
                <w:szCs w:val="16"/>
                <w:lang w:val="en-US"/>
              </w:rPr>
            </w:pPr>
          </w:p>
        </w:tc>
        <w:tc>
          <w:tcPr>
            <w:tcW w:w="2584" w:type="dxa"/>
            <w:vAlign w:val="center"/>
          </w:tcPr>
          <w:p w14:paraId="0E1B63F7" w14:textId="7A208C57" w:rsidR="00CC0D30" w:rsidRPr="00C471B8" w:rsidRDefault="00CC0D30" w:rsidP="00D2572F">
            <w:pPr>
              <w:widowControl w:val="0"/>
              <w:autoSpaceDE w:val="0"/>
              <w:autoSpaceDN w:val="0"/>
              <w:adjustRightInd w:val="0"/>
              <w:rPr>
                <w:rFonts w:cstheme="minorHAnsi"/>
                <w:sz w:val="13"/>
                <w:szCs w:val="15"/>
                <w:lang w:val="en-US"/>
              </w:rPr>
            </w:pPr>
            <w:r w:rsidRPr="0042464D">
              <w:rPr>
                <w:rFonts w:cstheme="minorHAnsi"/>
                <w:sz w:val="13"/>
                <w:szCs w:val="15"/>
                <w:lang w:val="en-US"/>
              </w:rPr>
              <w:t>PANSS, CGI-S</w:t>
            </w:r>
            <w:r>
              <w:rPr>
                <w:rFonts w:cstheme="minorHAnsi"/>
                <w:sz w:val="13"/>
                <w:szCs w:val="15"/>
                <w:lang w:val="en-US"/>
              </w:rPr>
              <w:t xml:space="preserve">, SAS, AIMS, BARS </w:t>
            </w:r>
            <w:r w:rsidRPr="0042464D">
              <w:rPr>
                <w:rFonts w:cstheme="minorHAnsi"/>
                <w:sz w:val="13"/>
                <w:szCs w:val="15"/>
                <w:lang w:val="en-US"/>
              </w:rPr>
              <w:t xml:space="preserve">remained </w:t>
            </w:r>
            <w:r>
              <w:rPr>
                <w:rFonts w:cstheme="minorHAnsi"/>
                <w:sz w:val="13"/>
                <w:szCs w:val="15"/>
                <w:lang w:val="en-US"/>
              </w:rPr>
              <w:t xml:space="preserve">stable, </w:t>
            </w:r>
            <w:r w:rsidRPr="004323FF">
              <w:rPr>
                <w:rFonts w:cstheme="minorHAnsi"/>
                <w:color w:val="000000" w:themeColor="text1"/>
                <w:sz w:val="13"/>
                <w:szCs w:val="16"/>
                <w:lang w:val="en-US"/>
              </w:rPr>
              <w:t xml:space="preserve"> deltoid </w:t>
            </w:r>
            <w:r>
              <w:rPr>
                <w:rFonts w:cstheme="minorHAnsi"/>
                <w:color w:val="000000" w:themeColor="text1"/>
                <w:sz w:val="13"/>
                <w:szCs w:val="16"/>
                <w:lang w:val="en-US"/>
              </w:rPr>
              <w:t xml:space="preserve">vs. </w:t>
            </w:r>
            <w:r w:rsidRPr="004323FF">
              <w:rPr>
                <w:rFonts w:cstheme="minorHAnsi"/>
                <w:color w:val="000000" w:themeColor="text1"/>
                <w:sz w:val="13"/>
                <w:szCs w:val="16"/>
                <w:lang w:val="en-US"/>
              </w:rPr>
              <w:t>gluteal</w:t>
            </w:r>
          </w:p>
        </w:tc>
      </w:tr>
      <w:tr w:rsidR="00CC0D30" w:rsidRPr="007241FA" w14:paraId="0D421BDF" w14:textId="77777777" w:rsidTr="00CC0D30">
        <w:trPr>
          <w:trHeight w:val="99"/>
        </w:trPr>
        <w:tc>
          <w:tcPr>
            <w:tcW w:w="1358" w:type="dxa"/>
            <w:vAlign w:val="center"/>
          </w:tcPr>
          <w:p w14:paraId="1417A811" w14:textId="5C0104E9" w:rsidR="00CC0D30" w:rsidRPr="0083648B" w:rsidRDefault="00CC0D30" w:rsidP="00D2572F">
            <w:pPr>
              <w:rPr>
                <w:rFonts w:cstheme="minorHAnsi"/>
                <w:b/>
                <w:bCs/>
                <w:color w:val="000000"/>
                <w:sz w:val="13"/>
                <w:szCs w:val="15"/>
                <w:lang w:val="en-US"/>
              </w:rPr>
            </w:pPr>
            <w:r w:rsidRPr="0083648B">
              <w:rPr>
                <w:rFonts w:cstheme="minorHAnsi"/>
                <w:b/>
                <w:bCs/>
                <w:color w:val="000000"/>
                <w:sz w:val="13"/>
                <w:szCs w:val="15"/>
                <w:lang w:val="en-US"/>
              </w:rPr>
              <w:t>Mauri et al., 2020</w:t>
            </w:r>
          </w:p>
        </w:tc>
        <w:tc>
          <w:tcPr>
            <w:tcW w:w="671" w:type="dxa"/>
            <w:vAlign w:val="center"/>
          </w:tcPr>
          <w:p w14:paraId="6A975716" w14:textId="2E26552F" w:rsidR="00CC0D30" w:rsidRPr="00930E81" w:rsidRDefault="00CC0D30" w:rsidP="00D2572F">
            <w:pPr>
              <w:rPr>
                <w:rFonts w:cstheme="minorHAnsi"/>
                <w:sz w:val="13"/>
                <w:szCs w:val="15"/>
                <w:lang w:val="en-US"/>
              </w:rPr>
            </w:pPr>
            <w:r w:rsidRPr="00930E81">
              <w:rPr>
                <w:rFonts w:cstheme="minorHAnsi"/>
                <w:sz w:val="13"/>
                <w:szCs w:val="15"/>
                <w:lang w:val="en-US"/>
              </w:rPr>
              <w:t>Italy</w:t>
            </w:r>
          </w:p>
        </w:tc>
        <w:tc>
          <w:tcPr>
            <w:tcW w:w="1789" w:type="dxa"/>
            <w:vAlign w:val="center"/>
          </w:tcPr>
          <w:p w14:paraId="4AF4C8B3" w14:textId="040B16EF" w:rsidR="00CC0D30" w:rsidRPr="00930E81" w:rsidRDefault="00CC0D30" w:rsidP="00D2572F">
            <w:pPr>
              <w:rPr>
                <w:rFonts w:cstheme="minorHAnsi"/>
                <w:sz w:val="13"/>
                <w:szCs w:val="15"/>
                <w:lang w:val="en-US"/>
              </w:rPr>
            </w:pPr>
            <w:r w:rsidRPr="00930E81">
              <w:rPr>
                <w:rFonts w:cstheme="minorHAnsi"/>
                <w:sz w:val="13"/>
                <w:szCs w:val="15"/>
                <w:lang w:val="en-US"/>
              </w:rPr>
              <w:t xml:space="preserve">Prospective </w:t>
            </w:r>
            <w:r>
              <w:rPr>
                <w:rFonts w:cstheme="minorHAnsi"/>
                <w:sz w:val="13"/>
                <w:szCs w:val="15"/>
                <w:lang w:val="en-US"/>
              </w:rPr>
              <w:t xml:space="preserve">observational </w:t>
            </w:r>
            <w:r w:rsidRPr="00930E81">
              <w:rPr>
                <w:rFonts w:cstheme="minorHAnsi"/>
                <w:sz w:val="13"/>
                <w:szCs w:val="15"/>
                <w:lang w:val="en-US"/>
              </w:rPr>
              <w:t>CS</w:t>
            </w:r>
            <w:r>
              <w:rPr>
                <w:rFonts w:cstheme="minorHAnsi"/>
                <w:sz w:val="13"/>
                <w:szCs w:val="15"/>
                <w:lang w:val="en-US"/>
              </w:rPr>
              <w:t xml:space="preserve"> over 12 months in BD patients</w:t>
            </w:r>
          </w:p>
        </w:tc>
        <w:tc>
          <w:tcPr>
            <w:tcW w:w="2615" w:type="dxa"/>
            <w:vAlign w:val="center"/>
          </w:tcPr>
          <w:p w14:paraId="2BC44F79" w14:textId="03EB9C2E" w:rsidR="00CC0D30" w:rsidRPr="0042464D" w:rsidRDefault="00CC0D30" w:rsidP="00D2572F">
            <w:pPr>
              <w:rPr>
                <w:rFonts w:cstheme="minorHAnsi"/>
                <w:color w:val="000000" w:themeColor="text1"/>
                <w:sz w:val="13"/>
                <w:szCs w:val="16"/>
                <w:lang w:val="en-US"/>
              </w:rPr>
            </w:pPr>
            <w:r>
              <w:rPr>
                <w:rFonts w:cstheme="minorHAnsi"/>
                <w:sz w:val="13"/>
                <w:szCs w:val="15"/>
                <w:lang w:val="en-US"/>
              </w:rPr>
              <w:t xml:space="preserve">N= 56, 20% Males, </w:t>
            </w:r>
            <w:r w:rsidRPr="00D94550">
              <w:rPr>
                <w:rFonts w:cstheme="minorHAnsi"/>
                <w:sz w:val="13"/>
                <w:szCs w:val="15"/>
                <w:lang w:val="en-US"/>
              </w:rPr>
              <w:t>mean</w:t>
            </w:r>
            <w:r>
              <w:rPr>
                <w:rFonts w:cstheme="minorHAnsi"/>
                <w:sz w:val="13"/>
                <w:szCs w:val="15"/>
                <w:lang w:val="en-US"/>
              </w:rPr>
              <w:t xml:space="preserve"> </w:t>
            </w:r>
            <w:r w:rsidRPr="00D94550">
              <w:rPr>
                <w:rFonts w:cstheme="minorHAnsi"/>
                <w:sz w:val="13"/>
                <w:szCs w:val="15"/>
                <w:lang w:val="en-US"/>
              </w:rPr>
              <w:t>age 41.9</w:t>
            </w:r>
            <w:r>
              <w:rPr>
                <w:rFonts w:cstheme="minorHAnsi"/>
                <w:sz w:val="13"/>
                <w:szCs w:val="15"/>
                <w:lang w:val="en-US"/>
              </w:rPr>
              <w:t xml:space="preserve">, </w:t>
            </w:r>
            <w:r w:rsidRPr="009718CC">
              <w:rPr>
                <w:rFonts w:cstheme="minorHAnsi"/>
                <w:b/>
                <w:sz w:val="13"/>
                <w:szCs w:val="15"/>
                <w:lang w:val="en-US"/>
              </w:rPr>
              <w:t>BD</w:t>
            </w:r>
            <w:r w:rsidRPr="00D94550">
              <w:rPr>
                <w:rFonts w:cstheme="minorHAnsi"/>
                <w:sz w:val="13"/>
                <w:szCs w:val="15"/>
                <w:lang w:val="en-US"/>
              </w:rPr>
              <w:t xml:space="preserve"> with</w:t>
            </w:r>
            <w:r>
              <w:rPr>
                <w:rFonts w:cstheme="minorHAnsi"/>
                <w:sz w:val="13"/>
                <w:szCs w:val="15"/>
                <w:lang w:val="en-US"/>
              </w:rPr>
              <w:t xml:space="preserve"> </w:t>
            </w:r>
            <w:r w:rsidRPr="00D94550">
              <w:rPr>
                <w:rFonts w:cstheme="minorHAnsi"/>
                <w:sz w:val="13"/>
                <w:szCs w:val="15"/>
                <w:lang w:val="en-US"/>
              </w:rPr>
              <w:t>manic predominance</w:t>
            </w:r>
          </w:p>
        </w:tc>
        <w:tc>
          <w:tcPr>
            <w:tcW w:w="2154" w:type="dxa"/>
            <w:vAlign w:val="center"/>
          </w:tcPr>
          <w:p w14:paraId="06648643" w14:textId="718F88E0" w:rsidR="00CC0D30" w:rsidRDefault="00CC0D30" w:rsidP="00D2572F">
            <w:pPr>
              <w:rPr>
                <w:rFonts w:cstheme="minorHAnsi"/>
                <w:color w:val="000000" w:themeColor="text1"/>
                <w:sz w:val="13"/>
                <w:szCs w:val="16"/>
                <w:lang w:val="en-US"/>
              </w:rPr>
            </w:pPr>
            <w:r w:rsidRPr="00D94550">
              <w:rPr>
                <w:rFonts w:cstheme="minorHAnsi"/>
                <w:color w:val="000000" w:themeColor="text1"/>
                <w:sz w:val="13"/>
                <w:szCs w:val="16"/>
                <w:lang w:val="en-US"/>
              </w:rPr>
              <w:t>300 or 400 (q4wk)</w:t>
            </w:r>
            <w:r>
              <w:rPr>
                <w:rFonts w:cstheme="minorHAnsi"/>
                <w:color w:val="000000" w:themeColor="text1"/>
                <w:sz w:val="13"/>
                <w:szCs w:val="16"/>
                <w:lang w:val="en-US"/>
              </w:rPr>
              <w:t xml:space="preserve"> mean</w:t>
            </w:r>
            <w:r w:rsidRPr="00D94550">
              <w:rPr>
                <w:rFonts w:cstheme="minorHAnsi"/>
                <w:color w:val="000000" w:themeColor="text1"/>
                <w:sz w:val="13"/>
                <w:szCs w:val="16"/>
                <w:lang w:val="en-US"/>
              </w:rPr>
              <w:t xml:space="preserve"> </w:t>
            </w:r>
            <w:r w:rsidRPr="00AE4A2B">
              <w:rPr>
                <w:rFonts w:cstheme="minorHAnsi"/>
                <w:color w:val="000000" w:themeColor="text1"/>
                <w:sz w:val="13"/>
                <w:szCs w:val="16"/>
                <w:lang w:val="en-US"/>
              </w:rPr>
              <w:t>358 mg ± 88</w:t>
            </w:r>
            <w:r>
              <w:rPr>
                <w:rFonts w:cstheme="minorHAnsi"/>
                <w:color w:val="000000" w:themeColor="text1"/>
                <w:sz w:val="13"/>
                <w:szCs w:val="16"/>
                <w:lang w:val="en-US"/>
              </w:rPr>
              <w:t xml:space="preserve"> </w:t>
            </w:r>
            <w:r w:rsidRPr="00D2572F">
              <w:rPr>
                <w:rFonts w:cstheme="minorHAnsi"/>
                <w:b/>
                <w:color w:val="000000" w:themeColor="text1"/>
                <w:sz w:val="13"/>
                <w:szCs w:val="16"/>
                <w:lang w:val="en-US"/>
              </w:rPr>
              <w:t>AM</w:t>
            </w:r>
          </w:p>
          <w:p w14:paraId="2529A3A2" w14:textId="7E19BCF4" w:rsidR="00CC0D30" w:rsidRPr="0042464D" w:rsidRDefault="00CC0D30" w:rsidP="00D2572F">
            <w:pPr>
              <w:rPr>
                <w:rFonts w:cstheme="minorHAnsi"/>
                <w:color w:val="000000" w:themeColor="text1"/>
                <w:sz w:val="13"/>
                <w:szCs w:val="16"/>
                <w:lang w:val="en-US"/>
              </w:rPr>
            </w:pPr>
            <w:r>
              <w:rPr>
                <w:rFonts w:cstheme="minorHAnsi"/>
                <w:color w:val="000000" w:themeColor="text1"/>
                <w:sz w:val="13"/>
                <w:szCs w:val="16"/>
                <w:lang w:val="en-US"/>
              </w:rPr>
              <w:t>Multiple injections,</w:t>
            </w:r>
            <w:r w:rsidRPr="004323FF">
              <w:rPr>
                <w:lang w:val="en-US"/>
              </w:rPr>
              <w:t xml:space="preserve"> </w:t>
            </w:r>
            <w:r w:rsidRPr="004323FF">
              <w:rPr>
                <w:rFonts w:cstheme="minorHAnsi"/>
                <w:color w:val="000000" w:themeColor="text1"/>
                <w:sz w:val="13"/>
                <w:szCs w:val="16"/>
                <w:lang w:val="en-US"/>
              </w:rPr>
              <w:t>deltoid or gluteal</w:t>
            </w:r>
            <w:r>
              <w:rPr>
                <w:rFonts w:cstheme="minorHAnsi"/>
                <w:color w:val="000000" w:themeColor="text1"/>
                <w:sz w:val="13"/>
                <w:szCs w:val="16"/>
                <w:lang w:val="en-US"/>
              </w:rPr>
              <w:t xml:space="preserve"> according to patients preference</w:t>
            </w:r>
          </w:p>
        </w:tc>
        <w:tc>
          <w:tcPr>
            <w:tcW w:w="922" w:type="dxa"/>
            <w:vAlign w:val="center"/>
          </w:tcPr>
          <w:p w14:paraId="49774D0D" w14:textId="07EAC784" w:rsidR="00CC0D30" w:rsidRDefault="00CC0D30" w:rsidP="00D2572F">
            <w:pPr>
              <w:rPr>
                <w:rFonts w:cstheme="minorHAnsi"/>
                <w:color w:val="000000" w:themeColor="text1"/>
                <w:sz w:val="13"/>
                <w:szCs w:val="16"/>
                <w:lang w:val="en-US"/>
              </w:rPr>
            </w:pPr>
            <w:r w:rsidRPr="00860E48">
              <w:rPr>
                <w:rFonts w:cstheme="minorHAnsi"/>
                <w:color w:val="000000" w:themeColor="text1"/>
                <w:sz w:val="13"/>
                <w:szCs w:val="16"/>
                <w:lang w:val="en-US"/>
              </w:rPr>
              <w:t>No AP</w:t>
            </w:r>
          </w:p>
        </w:tc>
        <w:tc>
          <w:tcPr>
            <w:tcW w:w="1846" w:type="dxa"/>
            <w:vAlign w:val="center"/>
          </w:tcPr>
          <w:p w14:paraId="00D3C557" w14:textId="278D564E" w:rsidR="00CC0D30" w:rsidRDefault="00CC0D30" w:rsidP="00D2572F">
            <w:pPr>
              <w:rPr>
                <w:rFonts w:cstheme="minorHAnsi"/>
                <w:color w:val="000000" w:themeColor="text1"/>
                <w:sz w:val="13"/>
                <w:szCs w:val="16"/>
                <w:lang w:val="en-US"/>
              </w:rPr>
            </w:pPr>
            <w:r>
              <w:rPr>
                <w:rFonts w:cstheme="minorHAnsi"/>
                <w:color w:val="000000" w:themeColor="text1"/>
                <w:sz w:val="13"/>
                <w:szCs w:val="16"/>
                <w:lang w:val="en-US"/>
              </w:rPr>
              <w:t>C</w:t>
            </w:r>
            <w:r w:rsidRPr="00B4683B">
              <w:rPr>
                <w:rFonts w:cstheme="minorHAnsi"/>
                <w:color w:val="000000" w:themeColor="text1"/>
                <w:sz w:val="13"/>
                <w:szCs w:val="16"/>
                <w:vertAlign w:val="subscript"/>
                <w:lang w:val="en-US"/>
              </w:rPr>
              <w:t>min</w:t>
            </w:r>
            <w:r>
              <w:rPr>
                <w:rFonts w:cstheme="minorHAnsi"/>
                <w:color w:val="000000" w:themeColor="text1"/>
                <w:sz w:val="13"/>
                <w:szCs w:val="16"/>
                <w:lang w:val="en-US"/>
              </w:rPr>
              <w:t xml:space="preserve"> range </w:t>
            </w:r>
            <w:r w:rsidRPr="00D94550">
              <w:rPr>
                <w:rFonts w:cstheme="minorHAnsi"/>
                <w:color w:val="000000" w:themeColor="text1"/>
                <w:sz w:val="13"/>
                <w:szCs w:val="16"/>
                <w:lang w:val="en-US"/>
              </w:rPr>
              <w:t xml:space="preserve">113 </w:t>
            </w:r>
            <w:r>
              <w:rPr>
                <w:rFonts w:cstheme="minorHAnsi"/>
                <w:color w:val="000000" w:themeColor="text1"/>
                <w:sz w:val="13"/>
                <w:szCs w:val="16"/>
                <w:lang w:val="en-US"/>
              </w:rPr>
              <w:t>-132</w:t>
            </w:r>
          </w:p>
        </w:tc>
        <w:tc>
          <w:tcPr>
            <w:tcW w:w="1076" w:type="dxa"/>
            <w:vAlign w:val="center"/>
          </w:tcPr>
          <w:p w14:paraId="5746575F" w14:textId="4DD4B6FA" w:rsidR="00CC0D30" w:rsidRPr="0042464D" w:rsidRDefault="00CC0D30" w:rsidP="00D2572F">
            <w:pPr>
              <w:rPr>
                <w:rFonts w:cstheme="minorHAnsi"/>
                <w:color w:val="000000" w:themeColor="text1"/>
                <w:sz w:val="13"/>
                <w:szCs w:val="16"/>
                <w:lang w:val="en-US"/>
              </w:rPr>
            </w:pPr>
            <w:r w:rsidRPr="0042464D">
              <w:rPr>
                <w:rFonts w:cstheme="minorHAnsi"/>
                <w:color w:val="000000" w:themeColor="text1"/>
                <w:sz w:val="13"/>
                <w:szCs w:val="16"/>
                <w:lang w:val="en-US"/>
              </w:rPr>
              <w:t>NA</w:t>
            </w:r>
          </w:p>
        </w:tc>
        <w:tc>
          <w:tcPr>
            <w:tcW w:w="2584" w:type="dxa"/>
            <w:vAlign w:val="center"/>
          </w:tcPr>
          <w:p w14:paraId="4092BD44" w14:textId="7DBBECCC" w:rsidR="00CC0D30" w:rsidRPr="0042464D" w:rsidRDefault="00CC0D30" w:rsidP="00D2572F">
            <w:pPr>
              <w:widowControl w:val="0"/>
              <w:autoSpaceDE w:val="0"/>
              <w:autoSpaceDN w:val="0"/>
              <w:adjustRightInd w:val="0"/>
              <w:rPr>
                <w:rFonts w:cstheme="minorHAnsi"/>
                <w:sz w:val="13"/>
                <w:szCs w:val="15"/>
                <w:lang w:val="en-US"/>
              </w:rPr>
            </w:pPr>
            <w:r w:rsidRPr="00D94550">
              <w:rPr>
                <w:rFonts w:cstheme="minorHAnsi"/>
                <w:sz w:val="13"/>
                <w:szCs w:val="15"/>
                <w:lang w:val="en-US"/>
              </w:rPr>
              <w:t>BP</w:t>
            </w:r>
            <w:r>
              <w:rPr>
                <w:rFonts w:cstheme="minorHAnsi"/>
                <w:sz w:val="13"/>
                <w:szCs w:val="15"/>
                <w:lang w:val="en-US"/>
              </w:rPr>
              <w:t>RS, HAMD, PANSS, and MRS showed</w:t>
            </w:r>
            <w:r w:rsidRPr="00D94550">
              <w:rPr>
                <w:rFonts w:cstheme="minorHAnsi"/>
                <w:sz w:val="13"/>
                <w:szCs w:val="15"/>
                <w:lang w:val="en-US"/>
              </w:rPr>
              <w:t xml:space="preserve"> initial reduction. </w:t>
            </w:r>
            <w:r>
              <w:rPr>
                <w:rFonts w:cstheme="minorHAnsi"/>
                <w:sz w:val="13"/>
                <w:szCs w:val="15"/>
                <w:lang w:val="en-US"/>
              </w:rPr>
              <w:t xml:space="preserve">Relation </w:t>
            </w:r>
            <w:r w:rsidRPr="00D94550">
              <w:rPr>
                <w:rFonts w:cstheme="minorHAnsi"/>
                <w:sz w:val="13"/>
                <w:szCs w:val="15"/>
                <w:lang w:val="en-US"/>
              </w:rPr>
              <w:t xml:space="preserve">between intraindividual variation of </w:t>
            </w:r>
            <w:r>
              <w:rPr>
                <w:rFonts w:cstheme="minorHAnsi"/>
                <w:sz w:val="13"/>
                <w:szCs w:val="15"/>
                <w:lang w:val="en-US"/>
              </w:rPr>
              <w:t>ARI B</w:t>
            </w:r>
            <w:r w:rsidRPr="00D94550">
              <w:rPr>
                <w:rFonts w:cstheme="minorHAnsi"/>
                <w:sz w:val="13"/>
                <w:szCs w:val="15"/>
                <w:lang w:val="en-US"/>
              </w:rPr>
              <w:t xml:space="preserve">Ls and </w:t>
            </w:r>
            <w:r>
              <w:rPr>
                <w:rFonts w:cstheme="minorHAnsi"/>
                <w:sz w:val="13"/>
                <w:szCs w:val="15"/>
                <w:lang w:val="en-US"/>
              </w:rPr>
              <w:t>variation of BPRS. L</w:t>
            </w:r>
            <w:r w:rsidRPr="004B2415">
              <w:rPr>
                <w:rFonts w:cstheme="minorHAnsi"/>
                <w:sz w:val="13"/>
                <w:szCs w:val="15"/>
                <w:lang w:val="en-US"/>
              </w:rPr>
              <w:t>imit of &lt;150 ng/</w:t>
            </w:r>
            <w:r>
              <w:rPr>
                <w:rFonts w:cstheme="minorHAnsi"/>
                <w:sz w:val="13"/>
                <w:szCs w:val="15"/>
                <w:lang w:val="en-US"/>
              </w:rPr>
              <w:t>ml</w:t>
            </w:r>
            <w:r w:rsidRPr="004B2415">
              <w:rPr>
                <w:rFonts w:cstheme="minorHAnsi"/>
                <w:sz w:val="13"/>
                <w:szCs w:val="15"/>
                <w:lang w:val="en-US"/>
              </w:rPr>
              <w:t xml:space="preserve"> suggested for LAI in </w:t>
            </w:r>
            <w:r>
              <w:rPr>
                <w:rFonts w:cstheme="minorHAnsi"/>
                <w:sz w:val="13"/>
                <w:szCs w:val="15"/>
                <w:lang w:val="en-US"/>
              </w:rPr>
              <w:t>BP</w:t>
            </w:r>
            <w:r w:rsidRPr="004B2415">
              <w:rPr>
                <w:rFonts w:cstheme="minorHAnsi"/>
                <w:sz w:val="13"/>
                <w:szCs w:val="15"/>
                <w:lang w:val="en-US"/>
              </w:rPr>
              <w:t xml:space="preserve"> for depressive symptoms and positive symptoms</w:t>
            </w:r>
            <w:r>
              <w:rPr>
                <w:rFonts w:cstheme="minorHAnsi"/>
                <w:sz w:val="13"/>
                <w:szCs w:val="15"/>
                <w:lang w:val="en-US"/>
              </w:rPr>
              <w:t>.</w:t>
            </w:r>
          </w:p>
        </w:tc>
      </w:tr>
      <w:tr w:rsidR="00CC0D30" w:rsidRPr="007241FA" w14:paraId="0527FFB3" w14:textId="77777777" w:rsidTr="00CC0D30">
        <w:trPr>
          <w:trHeight w:val="99"/>
        </w:trPr>
        <w:tc>
          <w:tcPr>
            <w:tcW w:w="1358" w:type="dxa"/>
            <w:vAlign w:val="center"/>
          </w:tcPr>
          <w:p w14:paraId="32DAA798" w14:textId="7946592C" w:rsidR="00CC0D30" w:rsidRPr="0083648B" w:rsidRDefault="00CC0D30" w:rsidP="00D2572F">
            <w:pPr>
              <w:rPr>
                <w:rFonts w:cstheme="minorHAnsi"/>
                <w:b/>
                <w:bCs/>
                <w:color w:val="000000"/>
                <w:sz w:val="13"/>
                <w:szCs w:val="15"/>
                <w:lang w:val="en-US"/>
              </w:rPr>
            </w:pPr>
            <w:proofErr w:type="spellStart"/>
            <w:r w:rsidRPr="0083648B">
              <w:rPr>
                <w:rFonts w:cstheme="minorHAnsi"/>
                <w:b/>
                <w:bCs/>
                <w:color w:val="000000"/>
                <w:sz w:val="13"/>
                <w:szCs w:val="15"/>
                <w:lang w:val="en-US"/>
              </w:rPr>
              <w:t>Raoufinia</w:t>
            </w:r>
            <w:proofErr w:type="spellEnd"/>
            <w:r w:rsidRPr="0083648B">
              <w:rPr>
                <w:rFonts w:cstheme="minorHAnsi"/>
                <w:b/>
                <w:bCs/>
                <w:color w:val="000000"/>
                <w:sz w:val="13"/>
                <w:szCs w:val="15"/>
                <w:lang w:val="en-US"/>
              </w:rPr>
              <w:t xml:space="preserve"> et al., 2017 – study 1</w:t>
            </w:r>
          </w:p>
        </w:tc>
        <w:tc>
          <w:tcPr>
            <w:tcW w:w="671" w:type="dxa"/>
            <w:vAlign w:val="center"/>
          </w:tcPr>
          <w:p w14:paraId="095C3F79" w14:textId="1AD7E7DF" w:rsidR="00CC0D30" w:rsidRPr="00930E81" w:rsidRDefault="00CC0D30" w:rsidP="00D2572F">
            <w:pPr>
              <w:rPr>
                <w:rFonts w:cstheme="minorHAnsi"/>
                <w:sz w:val="13"/>
                <w:szCs w:val="15"/>
                <w:lang w:val="en-US"/>
              </w:rPr>
            </w:pPr>
            <w:r w:rsidRPr="00930E81">
              <w:rPr>
                <w:rFonts w:cstheme="minorHAnsi"/>
                <w:sz w:val="13"/>
                <w:szCs w:val="15"/>
                <w:lang w:val="en-US"/>
              </w:rPr>
              <w:t>USA</w:t>
            </w:r>
          </w:p>
        </w:tc>
        <w:tc>
          <w:tcPr>
            <w:tcW w:w="1789" w:type="dxa"/>
            <w:vAlign w:val="center"/>
          </w:tcPr>
          <w:p w14:paraId="32FBC2D9" w14:textId="67E7054A" w:rsidR="00CC0D30" w:rsidRPr="00930E81" w:rsidRDefault="00CC0D30" w:rsidP="00D2572F">
            <w:pPr>
              <w:rPr>
                <w:rFonts w:cstheme="minorHAnsi"/>
                <w:sz w:val="13"/>
                <w:szCs w:val="15"/>
                <w:lang w:val="en-US"/>
              </w:rPr>
            </w:pPr>
            <w:r w:rsidRPr="00930E81">
              <w:rPr>
                <w:rFonts w:cstheme="minorHAnsi"/>
                <w:sz w:val="13"/>
                <w:szCs w:val="15"/>
                <w:lang w:val="en-US"/>
              </w:rPr>
              <w:t>RCT</w:t>
            </w:r>
            <w:r>
              <w:rPr>
                <w:rFonts w:cstheme="minorHAnsi"/>
                <w:sz w:val="13"/>
                <w:szCs w:val="15"/>
                <w:lang w:val="en-US"/>
              </w:rPr>
              <w:t xml:space="preserve">, </w:t>
            </w:r>
            <w:r w:rsidRPr="004B2415">
              <w:rPr>
                <w:rFonts w:cstheme="minorHAnsi"/>
                <w:sz w:val="13"/>
                <w:szCs w:val="15"/>
                <w:lang w:val="en-US"/>
              </w:rPr>
              <w:t xml:space="preserve"> primary endpoint PK</w:t>
            </w:r>
          </w:p>
        </w:tc>
        <w:tc>
          <w:tcPr>
            <w:tcW w:w="2615" w:type="dxa"/>
            <w:vAlign w:val="center"/>
          </w:tcPr>
          <w:p w14:paraId="7F6EDA04" w14:textId="24C2D954" w:rsidR="00CC0D30" w:rsidRDefault="00CC0D30" w:rsidP="00D2572F">
            <w:pPr>
              <w:rPr>
                <w:rFonts w:cstheme="minorHAnsi"/>
                <w:sz w:val="13"/>
                <w:szCs w:val="15"/>
                <w:lang w:val="en-US"/>
              </w:rPr>
            </w:pPr>
            <w:r>
              <w:rPr>
                <w:rFonts w:cstheme="minorHAnsi"/>
                <w:sz w:val="13"/>
                <w:szCs w:val="15"/>
                <w:lang w:val="en-US"/>
              </w:rPr>
              <w:t>N=</w:t>
            </w:r>
            <w:r w:rsidRPr="00930E81">
              <w:rPr>
                <w:rFonts w:cstheme="minorHAnsi"/>
                <w:sz w:val="13"/>
                <w:szCs w:val="15"/>
                <w:lang w:val="en-US"/>
              </w:rPr>
              <w:t>33</w:t>
            </w:r>
            <w:r>
              <w:rPr>
                <w:rFonts w:cstheme="minorHAnsi"/>
                <w:sz w:val="13"/>
                <w:szCs w:val="15"/>
                <w:lang w:val="en-US"/>
              </w:rPr>
              <w:t xml:space="preserve">, SCZ, mean age </w:t>
            </w:r>
            <w:r w:rsidRPr="00643D04">
              <w:rPr>
                <w:rFonts w:cstheme="minorHAnsi"/>
                <w:sz w:val="13"/>
                <w:szCs w:val="15"/>
                <w:lang w:val="en-US"/>
              </w:rPr>
              <w:t>44.5</w:t>
            </w:r>
          </w:p>
        </w:tc>
        <w:tc>
          <w:tcPr>
            <w:tcW w:w="2154" w:type="dxa"/>
            <w:vAlign w:val="center"/>
          </w:tcPr>
          <w:p w14:paraId="62181F24" w14:textId="77777777" w:rsidR="00CC0D30" w:rsidRDefault="00CC0D30" w:rsidP="00D2572F">
            <w:pPr>
              <w:rPr>
                <w:rFonts w:cstheme="minorHAnsi"/>
                <w:color w:val="000000" w:themeColor="text1"/>
                <w:sz w:val="13"/>
                <w:szCs w:val="16"/>
                <w:lang w:val="en-US"/>
              </w:rPr>
            </w:pPr>
            <w:r w:rsidRPr="00643D04">
              <w:rPr>
                <w:rFonts w:cstheme="minorHAnsi"/>
                <w:color w:val="000000" w:themeColor="text1"/>
                <w:sz w:val="13"/>
                <w:szCs w:val="16"/>
                <w:lang w:val="en-US"/>
              </w:rPr>
              <w:t>400</w:t>
            </w:r>
            <w:r>
              <w:rPr>
                <w:rFonts w:cstheme="minorHAnsi"/>
                <w:color w:val="000000" w:themeColor="text1"/>
                <w:sz w:val="13"/>
                <w:szCs w:val="16"/>
                <w:lang w:val="en-US"/>
              </w:rPr>
              <w:t xml:space="preserve"> </w:t>
            </w:r>
            <w:r w:rsidRPr="009718CC">
              <w:rPr>
                <w:rFonts w:cstheme="minorHAnsi"/>
                <w:b/>
                <w:color w:val="000000" w:themeColor="text1"/>
                <w:sz w:val="13"/>
                <w:szCs w:val="16"/>
                <w:lang w:val="en-US"/>
              </w:rPr>
              <w:t>AM</w:t>
            </w:r>
          </w:p>
          <w:p w14:paraId="5AAECDD4" w14:textId="32DABD25" w:rsidR="00CC0D30" w:rsidRPr="00D94550" w:rsidRDefault="00CC0D30" w:rsidP="00D2572F">
            <w:pPr>
              <w:rPr>
                <w:rFonts w:cstheme="minorHAnsi"/>
                <w:color w:val="000000" w:themeColor="text1"/>
                <w:sz w:val="13"/>
                <w:szCs w:val="16"/>
                <w:lang w:val="en-US"/>
              </w:rPr>
            </w:pPr>
            <w:r>
              <w:rPr>
                <w:rFonts w:cstheme="minorHAnsi"/>
                <w:color w:val="000000" w:themeColor="text1"/>
                <w:sz w:val="13"/>
                <w:szCs w:val="16"/>
                <w:lang w:val="en-US"/>
              </w:rPr>
              <w:t xml:space="preserve">Single injection, </w:t>
            </w:r>
            <w:r w:rsidRPr="004323FF">
              <w:rPr>
                <w:rFonts w:cstheme="minorHAnsi"/>
                <w:color w:val="000000" w:themeColor="text1"/>
                <w:sz w:val="13"/>
                <w:szCs w:val="16"/>
                <w:lang w:val="en-US"/>
              </w:rPr>
              <w:t>deltoid and gluteal</w:t>
            </w:r>
          </w:p>
        </w:tc>
        <w:tc>
          <w:tcPr>
            <w:tcW w:w="922" w:type="dxa"/>
            <w:vAlign w:val="center"/>
          </w:tcPr>
          <w:p w14:paraId="7F1B19F3" w14:textId="1BB53C16" w:rsidR="00CC0D30" w:rsidRPr="00860E48" w:rsidRDefault="00CC0D30" w:rsidP="00D2572F">
            <w:pPr>
              <w:rPr>
                <w:rFonts w:cstheme="minorHAnsi"/>
                <w:color w:val="000000" w:themeColor="text1"/>
                <w:sz w:val="13"/>
                <w:szCs w:val="16"/>
                <w:lang w:val="en-US"/>
              </w:rPr>
            </w:pPr>
            <w:r w:rsidRPr="00860E48">
              <w:rPr>
                <w:rFonts w:cstheme="minorHAnsi"/>
                <w:color w:val="000000" w:themeColor="text1"/>
                <w:sz w:val="13"/>
                <w:szCs w:val="16"/>
                <w:lang w:val="en-US"/>
              </w:rPr>
              <w:t>stabilized on oral AP</w:t>
            </w:r>
          </w:p>
        </w:tc>
        <w:tc>
          <w:tcPr>
            <w:tcW w:w="1846" w:type="dxa"/>
            <w:vAlign w:val="center"/>
          </w:tcPr>
          <w:p w14:paraId="4DBF7A9C" w14:textId="12CEE6F8" w:rsidR="00CC0D30" w:rsidRDefault="00CC0D30" w:rsidP="00D2572F">
            <w:pPr>
              <w:rPr>
                <w:rFonts w:cstheme="minorHAnsi"/>
                <w:color w:val="000000" w:themeColor="text1"/>
                <w:sz w:val="13"/>
                <w:szCs w:val="16"/>
                <w:lang w:val="en-US"/>
              </w:rPr>
            </w:pPr>
            <w:r>
              <w:rPr>
                <w:rFonts w:cstheme="minorHAnsi"/>
                <w:color w:val="000000" w:themeColor="text1"/>
                <w:sz w:val="13"/>
                <w:szCs w:val="16"/>
                <w:lang w:val="en-US"/>
              </w:rPr>
              <w:t>C</w:t>
            </w:r>
            <w:r w:rsidRPr="00B4683B">
              <w:rPr>
                <w:rFonts w:cstheme="minorHAnsi"/>
                <w:color w:val="000000" w:themeColor="text1"/>
                <w:sz w:val="13"/>
                <w:szCs w:val="16"/>
                <w:vertAlign w:val="subscript"/>
                <w:lang w:val="en-US"/>
              </w:rPr>
              <w:t>28</w:t>
            </w:r>
            <w:r>
              <w:rPr>
                <w:rFonts w:cstheme="minorHAnsi"/>
                <w:color w:val="000000" w:themeColor="text1"/>
                <w:sz w:val="13"/>
                <w:szCs w:val="16"/>
                <w:lang w:val="en-US"/>
              </w:rPr>
              <w:t xml:space="preserve"> 94.4</w:t>
            </w:r>
          </w:p>
        </w:tc>
        <w:tc>
          <w:tcPr>
            <w:tcW w:w="1076" w:type="dxa"/>
            <w:vAlign w:val="center"/>
          </w:tcPr>
          <w:p w14:paraId="45CF8BE9" w14:textId="7860CB5B" w:rsidR="00CC0D30" w:rsidRPr="0042464D" w:rsidRDefault="00CC0D30" w:rsidP="00D2572F">
            <w:pPr>
              <w:rPr>
                <w:rFonts w:cstheme="minorHAnsi"/>
                <w:color w:val="000000" w:themeColor="text1"/>
                <w:sz w:val="13"/>
                <w:szCs w:val="16"/>
                <w:lang w:val="en-US"/>
              </w:rPr>
            </w:pPr>
            <w:r>
              <w:rPr>
                <w:rFonts w:cstheme="minorHAnsi"/>
                <w:color w:val="000000" w:themeColor="text1"/>
                <w:sz w:val="13"/>
                <w:szCs w:val="16"/>
                <w:lang w:val="en-US"/>
              </w:rPr>
              <w:t>C</w:t>
            </w:r>
            <w:r w:rsidRPr="00B4683B">
              <w:rPr>
                <w:rFonts w:cstheme="minorHAnsi"/>
                <w:color w:val="000000" w:themeColor="text1"/>
                <w:sz w:val="13"/>
                <w:szCs w:val="16"/>
                <w:vertAlign w:val="subscript"/>
                <w:lang w:val="en-US"/>
              </w:rPr>
              <w:t>28</w:t>
            </w:r>
            <w:r>
              <w:rPr>
                <w:rFonts w:cstheme="minorHAnsi"/>
                <w:color w:val="000000" w:themeColor="text1"/>
                <w:sz w:val="13"/>
                <w:szCs w:val="16"/>
                <w:lang w:val="en-US"/>
              </w:rPr>
              <w:t xml:space="preserve"> 21.</w:t>
            </w:r>
            <w:r w:rsidRPr="0042464D">
              <w:rPr>
                <w:rFonts w:cstheme="minorHAnsi"/>
                <w:color w:val="000000" w:themeColor="text1"/>
                <w:sz w:val="13"/>
                <w:szCs w:val="16"/>
                <w:lang w:val="en-US"/>
              </w:rPr>
              <w:t>4 n=33*</w:t>
            </w:r>
          </w:p>
        </w:tc>
        <w:tc>
          <w:tcPr>
            <w:tcW w:w="2584" w:type="dxa"/>
            <w:vAlign w:val="center"/>
          </w:tcPr>
          <w:p w14:paraId="4637504C" w14:textId="03E3B3F8" w:rsidR="00CC0D30" w:rsidRPr="00D94550" w:rsidRDefault="00CC0D30" w:rsidP="00D2572F">
            <w:pPr>
              <w:widowControl w:val="0"/>
              <w:autoSpaceDE w:val="0"/>
              <w:autoSpaceDN w:val="0"/>
              <w:adjustRightInd w:val="0"/>
              <w:rPr>
                <w:rFonts w:cstheme="minorHAnsi"/>
                <w:sz w:val="13"/>
                <w:szCs w:val="15"/>
                <w:lang w:val="en-US"/>
              </w:rPr>
            </w:pPr>
            <w:r>
              <w:rPr>
                <w:rFonts w:cstheme="minorHAnsi"/>
                <w:sz w:val="13"/>
                <w:szCs w:val="15"/>
                <w:lang w:val="en-US"/>
              </w:rPr>
              <w:t xml:space="preserve">SAS, AIMS, BARS, CSSRS </w:t>
            </w:r>
            <w:r w:rsidRPr="00643D04">
              <w:rPr>
                <w:rFonts w:cstheme="minorHAnsi"/>
                <w:sz w:val="13"/>
                <w:szCs w:val="15"/>
                <w:lang w:val="en-US"/>
              </w:rPr>
              <w:t>remained stable</w:t>
            </w:r>
          </w:p>
        </w:tc>
      </w:tr>
      <w:tr w:rsidR="00CC0D30" w:rsidRPr="007241FA" w14:paraId="112BEB81" w14:textId="77777777" w:rsidTr="00CC0D30">
        <w:trPr>
          <w:trHeight w:val="114"/>
        </w:trPr>
        <w:tc>
          <w:tcPr>
            <w:tcW w:w="1358" w:type="dxa"/>
            <w:vAlign w:val="center"/>
          </w:tcPr>
          <w:p w14:paraId="265AE2B3" w14:textId="1D11AA12" w:rsidR="00CC0D30" w:rsidRPr="0083648B" w:rsidRDefault="00CC0D30" w:rsidP="00D2572F">
            <w:pPr>
              <w:rPr>
                <w:rFonts w:cstheme="minorHAnsi"/>
                <w:b/>
                <w:bCs/>
                <w:color w:val="000000"/>
                <w:sz w:val="13"/>
                <w:szCs w:val="15"/>
                <w:lang w:val="en-US"/>
              </w:rPr>
            </w:pPr>
            <w:proofErr w:type="spellStart"/>
            <w:r w:rsidRPr="0083648B">
              <w:rPr>
                <w:rFonts w:cstheme="minorHAnsi"/>
                <w:b/>
                <w:bCs/>
                <w:color w:val="000000"/>
                <w:sz w:val="13"/>
                <w:szCs w:val="15"/>
                <w:lang w:val="en-US"/>
              </w:rPr>
              <w:t>Potkin</w:t>
            </w:r>
            <w:proofErr w:type="spellEnd"/>
            <w:r w:rsidRPr="0083648B">
              <w:rPr>
                <w:rFonts w:cstheme="minorHAnsi"/>
                <w:b/>
                <w:bCs/>
                <w:color w:val="000000"/>
                <w:sz w:val="13"/>
                <w:szCs w:val="15"/>
                <w:lang w:val="en-US"/>
              </w:rPr>
              <w:t xml:space="preserve"> et al., 2013</w:t>
            </w:r>
          </w:p>
        </w:tc>
        <w:tc>
          <w:tcPr>
            <w:tcW w:w="671" w:type="dxa"/>
            <w:vAlign w:val="center"/>
          </w:tcPr>
          <w:p w14:paraId="07B7C286" w14:textId="49B64756" w:rsidR="00CC0D30" w:rsidRPr="00C471B8" w:rsidRDefault="00CC0D30" w:rsidP="00D2572F">
            <w:pPr>
              <w:rPr>
                <w:rFonts w:cstheme="minorHAnsi"/>
                <w:sz w:val="13"/>
                <w:szCs w:val="15"/>
                <w:lang w:val="en-US"/>
              </w:rPr>
            </w:pPr>
            <w:r w:rsidRPr="00930E81">
              <w:rPr>
                <w:rFonts w:cstheme="minorHAnsi"/>
                <w:sz w:val="13"/>
                <w:szCs w:val="15"/>
                <w:lang w:val="en-US"/>
              </w:rPr>
              <w:t>USA</w:t>
            </w:r>
          </w:p>
        </w:tc>
        <w:tc>
          <w:tcPr>
            <w:tcW w:w="1789" w:type="dxa"/>
            <w:vAlign w:val="center"/>
          </w:tcPr>
          <w:p w14:paraId="2FAE4BD3" w14:textId="70DB7D10" w:rsidR="00CC0D30" w:rsidRPr="00C471B8" w:rsidRDefault="00CC0D30" w:rsidP="00D2572F">
            <w:pPr>
              <w:rPr>
                <w:rFonts w:cstheme="minorHAnsi"/>
                <w:sz w:val="13"/>
                <w:szCs w:val="15"/>
                <w:lang w:val="en-US"/>
              </w:rPr>
            </w:pPr>
            <w:r w:rsidRPr="00930E81">
              <w:rPr>
                <w:rFonts w:cstheme="minorHAnsi"/>
                <w:sz w:val="13"/>
                <w:szCs w:val="15"/>
                <w:lang w:val="en-US"/>
              </w:rPr>
              <w:t>Prospective CS</w:t>
            </w:r>
          </w:p>
        </w:tc>
        <w:tc>
          <w:tcPr>
            <w:tcW w:w="2615" w:type="dxa"/>
            <w:vAlign w:val="center"/>
          </w:tcPr>
          <w:p w14:paraId="4C9F9985" w14:textId="2F59D250" w:rsidR="00CC0D30" w:rsidRPr="0042464D" w:rsidRDefault="00CC0D30" w:rsidP="00D2572F">
            <w:pPr>
              <w:rPr>
                <w:rFonts w:cstheme="minorHAnsi"/>
                <w:color w:val="000000" w:themeColor="text1"/>
                <w:sz w:val="13"/>
                <w:szCs w:val="16"/>
                <w:lang w:val="en-US"/>
              </w:rPr>
            </w:pPr>
            <w:r w:rsidRPr="0042464D">
              <w:rPr>
                <w:rFonts w:cstheme="minorHAnsi"/>
                <w:color w:val="000000" w:themeColor="text1"/>
                <w:sz w:val="13"/>
                <w:szCs w:val="16"/>
                <w:lang w:val="en-US"/>
              </w:rPr>
              <w:t xml:space="preserve">N </w:t>
            </w:r>
            <w:r>
              <w:rPr>
                <w:rFonts w:cstheme="minorHAnsi"/>
                <w:color w:val="000000" w:themeColor="text1"/>
                <w:sz w:val="13"/>
                <w:szCs w:val="16"/>
                <w:lang w:val="en-US"/>
              </w:rPr>
              <w:t xml:space="preserve">= 60, </w:t>
            </w:r>
            <w:r w:rsidRPr="0042464D">
              <w:rPr>
                <w:rFonts w:cstheme="minorHAnsi"/>
                <w:color w:val="000000" w:themeColor="text1"/>
                <w:sz w:val="13"/>
                <w:szCs w:val="16"/>
                <w:lang w:val="en-US"/>
              </w:rPr>
              <w:t>83</w:t>
            </w:r>
            <w:r>
              <w:rPr>
                <w:rFonts w:cstheme="minorHAnsi"/>
                <w:color w:val="000000" w:themeColor="text1"/>
                <w:sz w:val="13"/>
                <w:szCs w:val="16"/>
                <w:lang w:val="en-US"/>
              </w:rPr>
              <w:t xml:space="preserve">% Males, SCZ, mean age </w:t>
            </w:r>
            <w:r w:rsidRPr="00D94550">
              <w:rPr>
                <w:rFonts w:cstheme="minorHAnsi"/>
                <w:color w:val="000000" w:themeColor="text1"/>
                <w:sz w:val="13"/>
                <w:szCs w:val="16"/>
                <w:lang w:val="en-US"/>
              </w:rPr>
              <w:t>43.2</w:t>
            </w:r>
          </w:p>
        </w:tc>
        <w:tc>
          <w:tcPr>
            <w:tcW w:w="2154" w:type="dxa"/>
            <w:vAlign w:val="center"/>
          </w:tcPr>
          <w:p w14:paraId="23E61883" w14:textId="593526BB" w:rsidR="00CC0D30" w:rsidRDefault="00CC0D30" w:rsidP="00D2572F">
            <w:pPr>
              <w:rPr>
                <w:rFonts w:cstheme="minorHAnsi"/>
                <w:color w:val="000000" w:themeColor="text1"/>
                <w:sz w:val="13"/>
                <w:szCs w:val="16"/>
                <w:lang w:val="en-US"/>
              </w:rPr>
            </w:pPr>
            <w:r w:rsidRPr="00D94550">
              <w:rPr>
                <w:rFonts w:cstheme="minorHAnsi"/>
                <w:color w:val="000000" w:themeColor="text1"/>
                <w:sz w:val="13"/>
                <w:szCs w:val="16"/>
                <w:lang w:val="en-US"/>
              </w:rPr>
              <w:t xml:space="preserve">400, </w:t>
            </w:r>
            <w:r w:rsidRPr="009718CC">
              <w:rPr>
                <w:rFonts w:cstheme="minorHAnsi"/>
                <w:b/>
                <w:color w:val="000000" w:themeColor="text1"/>
                <w:sz w:val="13"/>
                <w:szCs w:val="16"/>
                <w:lang w:val="en-US"/>
              </w:rPr>
              <w:t>AM</w:t>
            </w:r>
          </w:p>
          <w:p w14:paraId="21D1622E" w14:textId="4D471E13" w:rsidR="00CC0D30" w:rsidRPr="00C471B8" w:rsidRDefault="00CC0D30" w:rsidP="00D2572F">
            <w:pPr>
              <w:rPr>
                <w:rFonts w:cstheme="minorHAnsi"/>
                <w:color w:val="000000" w:themeColor="text1"/>
                <w:sz w:val="13"/>
                <w:szCs w:val="16"/>
                <w:lang w:val="en-US"/>
              </w:rPr>
            </w:pPr>
            <w:r>
              <w:rPr>
                <w:rFonts w:cstheme="minorHAnsi"/>
                <w:color w:val="000000" w:themeColor="text1"/>
                <w:sz w:val="13"/>
                <w:szCs w:val="16"/>
                <w:lang w:val="en-US"/>
              </w:rPr>
              <w:t>Single injection</w:t>
            </w:r>
          </w:p>
        </w:tc>
        <w:tc>
          <w:tcPr>
            <w:tcW w:w="922" w:type="dxa"/>
            <w:vAlign w:val="center"/>
          </w:tcPr>
          <w:p w14:paraId="1BB8FF36" w14:textId="3C59997E" w:rsidR="00CC0D30" w:rsidRDefault="00CC0D30" w:rsidP="00D2572F">
            <w:pPr>
              <w:rPr>
                <w:rFonts w:cstheme="minorHAnsi"/>
                <w:color w:val="000000" w:themeColor="text1"/>
                <w:sz w:val="13"/>
                <w:szCs w:val="16"/>
                <w:lang w:val="en-US"/>
              </w:rPr>
            </w:pPr>
            <w:r w:rsidRPr="00860E48">
              <w:rPr>
                <w:rFonts w:cstheme="minorHAnsi"/>
                <w:color w:val="000000" w:themeColor="text1"/>
                <w:sz w:val="13"/>
                <w:szCs w:val="16"/>
                <w:lang w:val="en-US"/>
              </w:rPr>
              <w:t>stabilized on oral AP</w:t>
            </w:r>
          </w:p>
        </w:tc>
        <w:tc>
          <w:tcPr>
            <w:tcW w:w="1846" w:type="dxa"/>
            <w:vAlign w:val="center"/>
          </w:tcPr>
          <w:p w14:paraId="78B03089" w14:textId="54624167" w:rsidR="00CC0D30" w:rsidRPr="00C471B8" w:rsidRDefault="00CC0D30" w:rsidP="00D2572F">
            <w:pPr>
              <w:rPr>
                <w:rFonts w:cstheme="minorHAnsi"/>
                <w:color w:val="000000" w:themeColor="text1"/>
                <w:sz w:val="13"/>
                <w:szCs w:val="16"/>
                <w:lang w:val="en-US"/>
              </w:rPr>
            </w:pPr>
            <w:r>
              <w:rPr>
                <w:rFonts w:cstheme="minorHAnsi"/>
                <w:color w:val="000000" w:themeColor="text1"/>
                <w:sz w:val="13"/>
                <w:szCs w:val="16"/>
                <w:lang w:val="en-US"/>
              </w:rPr>
              <w:t>C</w:t>
            </w:r>
            <w:r w:rsidRPr="00B4683B">
              <w:rPr>
                <w:rFonts w:cstheme="minorHAnsi"/>
                <w:color w:val="000000" w:themeColor="text1"/>
                <w:sz w:val="13"/>
                <w:szCs w:val="16"/>
                <w:vertAlign w:val="subscript"/>
                <w:lang w:val="en-US"/>
              </w:rPr>
              <w:t>28</w:t>
            </w:r>
            <w:r>
              <w:rPr>
                <w:rFonts w:cstheme="minorHAnsi"/>
                <w:color w:val="000000" w:themeColor="text1"/>
                <w:sz w:val="13"/>
                <w:szCs w:val="16"/>
                <w:lang w:val="en-US"/>
              </w:rPr>
              <w:t xml:space="preserve">: </w:t>
            </w:r>
            <w:r w:rsidRPr="00D94550">
              <w:rPr>
                <w:rFonts w:cstheme="minorHAnsi"/>
                <w:color w:val="000000" w:themeColor="text1"/>
                <w:sz w:val="13"/>
                <w:szCs w:val="16"/>
                <w:lang w:val="en-US"/>
              </w:rPr>
              <w:t>93</w:t>
            </w:r>
            <w:r w:rsidRPr="00C2781B">
              <w:rPr>
                <w:rFonts w:cstheme="minorHAnsi"/>
                <w:color w:val="000000" w:themeColor="text1"/>
                <w:sz w:val="13"/>
                <w:szCs w:val="16"/>
                <w:lang w:val="en-US"/>
              </w:rPr>
              <w:t>±</w:t>
            </w:r>
            <w:r>
              <w:rPr>
                <w:rFonts w:cstheme="minorHAnsi"/>
                <w:color w:val="000000" w:themeColor="text1"/>
                <w:sz w:val="13"/>
                <w:szCs w:val="16"/>
                <w:lang w:val="en-US"/>
              </w:rPr>
              <w:t>42</w:t>
            </w:r>
          </w:p>
        </w:tc>
        <w:tc>
          <w:tcPr>
            <w:tcW w:w="1076" w:type="dxa"/>
            <w:vAlign w:val="center"/>
          </w:tcPr>
          <w:p w14:paraId="1A42EFF5" w14:textId="5873E2F5" w:rsidR="00CC0D30" w:rsidRPr="00C471B8" w:rsidRDefault="00CC0D30" w:rsidP="00D2572F">
            <w:pPr>
              <w:rPr>
                <w:rFonts w:cstheme="minorHAnsi"/>
                <w:color w:val="000000" w:themeColor="text1"/>
                <w:sz w:val="13"/>
                <w:szCs w:val="16"/>
                <w:lang w:val="en-US"/>
              </w:rPr>
            </w:pPr>
            <w:r w:rsidRPr="0042464D">
              <w:rPr>
                <w:rFonts w:cstheme="minorHAnsi"/>
                <w:color w:val="000000" w:themeColor="text1"/>
                <w:sz w:val="13"/>
                <w:szCs w:val="16"/>
                <w:lang w:val="en-US"/>
              </w:rPr>
              <w:t>NA</w:t>
            </w:r>
          </w:p>
        </w:tc>
        <w:tc>
          <w:tcPr>
            <w:tcW w:w="2584" w:type="dxa"/>
            <w:vAlign w:val="center"/>
          </w:tcPr>
          <w:p w14:paraId="14FC4AF8" w14:textId="6136E956" w:rsidR="00CC0D30" w:rsidRPr="00C471B8" w:rsidRDefault="00CC0D30" w:rsidP="00D2572F">
            <w:pPr>
              <w:widowControl w:val="0"/>
              <w:autoSpaceDE w:val="0"/>
              <w:autoSpaceDN w:val="0"/>
              <w:adjustRightInd w:val="0"/>
              <w:rPr>
                <w:rFonts w:cstheme="minorHAnsi"/>
                <w:sz w:val="13"/>
                <w:szCs w:val="15"/>
                <w:lang w:val="en-US"/>
              </w:rPr>
            </w:pPr>
            <w:r w:rsidRPr="00D94550">
              <w:rPr>
                <w:rFonts w:cstheme="minorHAnsi"/>
                <w:sz w:val="13"/>
                <w:szCs w:val="15"/>
                <w:lang w:val="en-US"/>
              </w:rPr>
              <w:t>PANSS, CGI-S</w:t>
            </w:r>
            <w:r>
              <w:rPr>
                <w:rFonts w:cstheme="minorHAnsi"/>
                <w:sz w:val="13"/>
                <w:szCs w:val="15"/>
                <w:lang w:val="en-US"/>
              </w:rPr>
              <w:t xml:space="preserve">, </w:t>
            </w:r>
            <w:r w:rsidRPr="00D94550">
              <w:rPr>
                <w:rFonts w:cstheme="minorHAnsi"/>
                <w:sz w:val="13"/>
                <w:szCs w:val="15"/>
                <w:lang w:val="en-US"/>
              </w:rPr>
              <w:t>SAS, AIM</w:t>
            </w:r>
            <w:r>
              <w:rPr>
                <w:rFonts w:cstheme="minorHAnsi"/>
                <w:sz w:val="13"/>
                <w:szCs w:val="15"/>
                <w:lang w:val="en-US"/>
              </w:rPr>
              <w:t>S, BARS, CSSRS remained stable</w:t>
            </w:r>
          </w:p>
        </w:tc>
      </w:tr>
      <w:tr w:rsidR="00CC0D30" w:rsidRPr="007241FA" w14:paraId="3FE70BAD" w14:textId="77777777" w:rsidTr="00CC0D30">
        <w:trPr>
          <w:trHeight w:val="92"/>
        </w:trPr>
        <w:tc>
          <w:tcPr>
            <w:tcW w:w="1358" w:type="dxa"/>
            <w:vAlign w:val="center"/>
          </w:tcPr>
          <w:p w14:paraId="0507F6E4" w14:textId="51CE4B26" w:rsidR="00CC0D30" w:rsidRPr="000C13E9" w:rsidRDefault="00CC0D30" w:rsidP="00D2572F">
            <w:pPr>
              <w:rPr>
                <w:rFonts w:cstheme="minorHAnsi"/>
                <w:b/>
                <w:bCs/>
                <w:color w:val="000000"/>
                <w:sz w:val="13"/>
                <w:szCs w:val="15"/>
                <w:lang w:val="en-US"/>
              </w:rPr>
            </w:pPr>
            <w:r w:rsidRPr="000C13E9">
              <w:rPr>
                <w:rFonts w:cstheme="minorHAnsi"/>
                <w:b/>
                <w:bCs/>
                <w:color w:val="000000"/>
                <w:sz w:val="13"/>
                <w:szCs w:val="15"/>
                <w:lang w:val="en-US"/>
              </w:rPr>
              <w:t xml:space="preserve">De </w:t>
            </w:r>
            <w:proofErr w:type="spellStart"/>
            <w:r w:rsidRPr="000C13E9">
              <w:rPr>
                <w:rFonts w:cstheme="minorHAnsi"/>
                <w:b/>
                <w:bCs/>
                <w:color w:val="000000"/>
                <w:sz w:val="13"/>
                <w:szCs w:val="15"/>
                <w:lang w:val="en-US"/>
              </w:rPr>
              <w:t>Filippis</w:t>
            </w:r>
            <w:proofErr w:type="spellEnd"/>
            <w:r w:rsidRPr="000C13E9">
              <w:rPr>
                <w:rFonts w:cstheme="minorHAnsi"/>
                <w:b/>
                <w:bCs/>
                <w:color w:val="000000"/>
                <w:sz w:val="13"/>
                <w:szCs w:val="15"/>
                <w:lang w:val="en-US"/>
              </w:rPr>
              <w:t xml:space="preserve"> et al., 2013</w:t>
            </w:r>
          </w:p>
        </w:tc>
        <w:tc>
          <w:tcPr>
            <w:tcW w:w="671" w:type="dxa"/>
            <w:vAlign w:val="center"/>
          </w:tcPr>
          <w:p w14:paraId="1D9746A5" w14:textId="1A805FD8" w:rsidR="00CC0D30" w:rsidRPr="00930E81" w:rsidRDefault="00CC0D30" w:rsidP="00D2572F">
            <w:pPr>
              <w:rPr>
                <w:rFonts w:cstheme="minorHAnsi"/>
                <w:sz w:val="13"/>
                <w:szCs w:val="15"/>
                <w:lang w:val="en-US"/>
              </w:rPr>
            </w:pPr>
            <w:r w:rsidRPr="00930E81">
              <w:rPr>
                <w:rFonts w:cstheme="minorHAnsi"/>
                <w:sz w:val="13"/>
                <w:szCs w:val="15"/>
                <w:lang w:val="en-US"/>
              </w:rPr>
              <w:t>Italy</w:t>
            </w:r>
          </w:p>
        </w:tc>
        <w:tc>
          <w:tcPr>
            <w:tcW w:w="1789" w:type="dxa"/>
            <w:vAlign w:val="center"/>
          </w:tcPr>
          <w:p w14:paraId="4F7DFC29" w14:textId="49E9AAD3" w:rsidR="00CC0D30" w:rsidRPr="00930E81" w:rsidRDefault="00CC0D30" w:rsidP="00D2572F">
            <w:pPr>
              <w:rPr>
                <w:rFonts w:cstheme="minorHAnsi"/>
                <w:sz w:val="13"/>
                <w:szCs w:val="15"/>
                <w:lang w:val="en-US"/>
              </w:rPr>
            </w:pPr>
            <w:r w:rsidRPr="00930E81">
              <w:rPr>
                <w:rFonts w:cstheme="minorHAnsi"/>
                <w:sz w:val="13"/>
                <w:szCs w:val="15"/>
                <w:lang w:val="en-US"/>
              </w:rPr>
              <w:t>Prospective CS</w:t>
            </w:r>
            <w:r>
              <w:rPr>
                <w:rFonts w:cstheme="minorHAnsi"/>
                <w:sz w:val="13"/>
                <w:szCs w:val="15"/>
                <w:lang w:val="en-US"/>
              </w:rPr>
              <w:t>,</w:t>
            </w:r>
            <w:r w:rsidRPr="00D94550">
              <w:rPr>
                <w:lang w:val="en-US"/>
              </w:rPr>
              <w:t xml:space="preserve"> </w:t>
            </w:r>
            <w:proofErr w:type="spellStart"/>
            <w:r w:rsidRPr="00D94550">
              <w:rPr>
                <w:rFonts w:cstheme="minorHAnsi"/>
                <w:sz w:val="13"/>
                <w:szCs w:val="15"/>
                <w:lang w:val="en-US"/>
              </w:rPr>
              <w:t>i.m</w:t>
            </w:r>
            <w:proofErr w:type="spellEnd"/>
            <w:r w:rsidRPr="00D94550">
              <w:rPr>
                <w:rFonts w:cstheme="minorHAnsi"/>
                <w:sz w:val="13"/>
                <w:szCs w:val="15"/>
                <w:lang w:val="en-US"/>
              </w:rPr>
              <w:t xml:space="preserve">. in </w:t>
            </w:r>
            <w:r>
              <w:rPr>
                <w:rFonts w:cstheme="minorHAnsi"/>
                <w:sz w:val="13"/>
                <w:szCs w:val="15"/>
                <w:lang w:val="en-US"/>
              </w:rPr>
              <w:t>a</w:t>
            </w:r>
            <w:r w:rsidRPr="00D94550">
              <w:rPr>
                <w:rFonts w:cstheme="minorHAnsi"/>
                <w:sz w:val="13"/>
                <w:szCs w:val="15"/>
                <w:lang w:val="en-US"/>
              </w:rPr>
              <w:t>cute phase of agitation</w:t>
            </w:r>
          </w:p>
        </w:tc>
        <w:tc>
          <w:tcPr>
            <w:tcW w:w="2615" w:type="dxa"/>
            <w:vAlign w:val="center"/>
          </w:tcPr>
          <w:p w14:paraId="2F3F9107" w14:textId="244B33D3" w:rsidR="00CC0D30" w:rsidRDefault="00CC0D30" w:rsidP="00D2572F">
            <w:pPr>
              <w:rPr>
                <w:rFonts w:cstheme="minorHAnsi"/>
                <w:sz w:val="13"/>
                <w:szCs w:val="15"/>
                <w:lang w:val="en-US"/>
              </w:rPr>
            </w:pPr>
            <w:r>
              <w:rPr>
                <w:rFonts w:cstheme="minorHAnsi"/>
                <w:sz w:val="13"/>
                <w:szCs w:val="15"/>
                <w:lang w:val="en-US"/>
              </w:rPr>
              <w:t xml:space="preserve">N </w:t>
            </w:r>
            <w:r w:rsidRPr="00930E81">
              <w:rPr>
                <w:rFonts w:cstheme="minorHAnsi"/>
                <w:sz w:val="13"/>
                <w:szCs w:val="15"/>
                <w:lang w:val="en-US"/>
              </w:rPr>
              <w:t>= 7</w:t>
            </w:r>
            <w:r>
              <w:rPr>
                <w:rFonts w:cstheme="minorHAnsi"/>
                <w:sz w:val="13"/>
                <w:szCs w:val="15"/>
                <w:lang w:val="en-US"/>
              </w:rPr>
              <w:t xml:space="preserve">, </w:t>
            </w:r>
            <w:r w:rsidRPr="0024498D">
              <w:rPr>
                <w:rFonts w:cstheme="minorHAnsi"/>
                <w:sz w:val="13"/>
                <w:szCs w:val="15"/>
                <w:lang w:val="en-US"/>
              </w:rPr>
              <w:t>BD and SCZ</w:t>
            </w:r>
            <w:r>
              <w:rPr>
                <w:rFonts w:cstheme="minorHAnsi"/>
                <w:sz w:val="13"/>
                <w:szCs w:val="15"/>
                <w:lang w:val="en-US"/>
              </w:rPr>
              <w:t xml:space="preserve"> with </w:t>
            </w:r>
            <w:r w:rsidRPr="009718CC">
              <w:rPr>
                <w:rFonts w:cstheme="minorHAnsi"/>
                <w:b/>
                <w:sz w:val="13"/>
                <w:szCs w:val="15"/>
                <w:lang w:val="en-US"/>
              </w:rPr>
              <w:t>acute</w:t>
            </w:r>
            <w:r>
              <w:rPr>
                <w:rFonts w:cstheme="minorHAnsi"/>
                <w:sz w:val="13"/>
                <w:szCs w:val="15"/>
                <w:lang w:val="en-US"/>
              </w:rPr>
              <w:t xml:space="preserve"> phase of agitation</w:t>
            </w:r>
          </w:p>
        </w:tc>
        <w:tc>
          <w:tcPr>
            <w:tcW w:w="2154" w:type="dxa"/>
            <w:vAlign w:val="center"/>
          </w:tcPr>
          <w:p w14:paraId="740FF0F4" w14:textId="71A1551D" w:rsidR="00CC0D30" w:rsidRDefault="00CC0D30" w:rsidP="00D2572F">
            <w:pPr>
              <w:rPr>
                <w:rFonts w:cstheme="minorHAnsi"/>
                <w:color w:val="000000" w:themeColor="text1"/>
                <w:sz w:val="13"/>
                <w:szCs w:val="16"/>
                <w:lang w:val="en-US"/>
              </w:rPr>
            </w:pPr>
            <w:r>
              <w:rPr>
                <w:rFonts w:cstheme="minorHAnsi"/>
                <w:color w:val="000000" w:themeColor="text1"/>
                <w:sz w:val="13"/>
                <w:szCs w:val="16"/>
                <w:lang w:val="en-US"/>
              </w:rPr>
              <w:t>9.75</w:t>
            </w:r>
          </w:p>
          <w:p w14:paraId="34AB951B" w14:textId="229BAF89" w:rsidR="00CC0D30" w:rsidRPr="00D94550" w:rsidRDefault="00CC0D30" w:rsidP="00D2572F">
            <w:pPr>
              <w:rPr>
                <w:rFonts w:cstheme="minorHAnsi"/>
                <w:color w:val="000000" w:themeColor="text1"/>
                <w:sz w:val="13"/>
                <w:szCs w:val="16"/>
                <w:lang w:val="en-US"/>
              </w:rPr>
            </w:pPr>
            <w:r>
              <w:rPr>
                <w:rFonts w:cstheme="minorHAnsi"/>
                <w:color w:val="000000" w:themeColor="text1"/>
                <w:sz w:val="13"/>
                <w:szCs w:val="16"/>
                <w:lang w:val="en-US"/>
              </w:rPr>
              <w:t>Single injection</w:t>
            </w:r>
          </w:p>
        </w:tc>
        <w:tc>
          <w:tcPr>
            <w:tcW w:w="922" w:type="dxa"/>
            <w:vAlign w:val="center"/>
          </w:tcPr>
          <w:p w14:paraId="3584054D" w14:textId="49A9EE04" w:rsidR="00CC0D30" w:rsidRPr="00860E48" w:rsidRDefault="00CC0D30" w:rsidP="00D2572F">
            <w:pPr>
              <w:rPr>
                <w:rFonts w:cstheme="minorHAnsi"/>
                <w:color w:val="000000" w:themeColor="text1"/>
                <w:sz w:val="13"/>
                <w:szCs w:val="16"/>
                <w:lang w:val="en-US"/>
              </w:rPr>
            </w:pPr>
            <w:r w:rsidRPr="00860E48">
              <w:rPr>
                <w:rFonts w:cstheme="minorHAnsi"/>
                <w:color w:val="000000" w:themeColor="text1"/>
                <w:sz w:val="13"/>
                <w:szCs w:val="16"/>
                <w:lang w:val="en-US"/>
              </w:rPr>
              <w:t>No AP</w:t>
            </w:r>
            <w:r>
              <w:rPr>
                <w:rFonts w:cstheme="minorHAnsi"/>
                <w:color w:val="000000" w:themeColor="text1"/>
                <w:sz w:val="13"/>
                <w:szCs w:val="16"/>
                <w:lang w:val="en-US"/>
              </w:rPr>
              <w:t>, except benzos</w:t>
            </w:r>
          </w:p>
        </w:tc>
        <w:tc>
          <w:tcPr>
            <w:tcW w:w="1846" w:type="dxa"/>
            <w:vAlign w:val="center"/>
          </w:tcPr>
          <w:p w14:paraId="24CC224E" w14:textId="171CE1BA" w:rsidR="00CC0D30" w:rsidRDefault="00CC0D30" w:rsidP="00D2572F">
            <w:pPr>
              <w:rPr>
                <w:rFonts w:cstheme="minorHAnsi"/>
                <w:color w:val="000000" w:themeColor="text1"/>
                <w:sz w:val="13"/>
                <w:szCs w:val="16"/>
                <w:lang w:val="en-US"/>
              </w:rPr>
            </w:pPr>
            <w:r w:rsidRPr="00D94550">
              <w:rPr>
                <w:rFonts w:cstheme="minorHAnsi"/>
                <w:color w:val="000000" w:themeColor="text1"/>
                <w:sz w:val="13"/>
                <w:szCs w:val="16"/>
                <w:lang w:val="en-US"/>
              </w:rPr>
              <w:t>87.2</w:t>
            </w:r>
          </w:p>
        </w:tc>
        <w:tc>
          <w:tcPr>
            <w:tcW w:w="1076" w:type="dxa"/>
            <w:vAlign w:val="center"/>
          </w:tcPr>
          <w:p w14:paraId="464CE12E" w14:textId="4A0C60FB" w:rsidR="00CC0D30" w:rsidRPr="0042464D" w:rsidRDefault="00CC0D30" w:rsidP="00D2572F">
            <w:pPr>
              <w:rPr>
                <w:rFonts w:cstheme="minorHAnsi"/>
                <w:color w:val="000000" w:themeColor="text1"/>
                <w:sz w:val="13"/>
                <w:szCs w:val="16"/>
                <w:lang w:val="en-US"/>
              </w:rPr>
            </w:pPr>
            <w:r w:rsidRPr="0042464D">
              <w:rPr>
                <w:rFonts w:cstheme="minorHAnsi"/>
                <w:color w:val="000000" w:themeColor="text1"/>
                <w:sz w:val="13"/>
                <w:szCs w:val="16"/>
                <w:lang w:val="en-US"/>
              </w:rPr>
              <w:t>NA</w:t>
            </w:r>
          </w:p>
        </w:tc>
        <w:tc>
          <w:tcPr>
            <w:tcW w:w="2584" w:type="dxa"/>
            <w:vAlign w:val="center"/>
          </w:tcPr>
          <w:p w14:paraId="0E676932" w14:textId="57F150CD" w:rsidR="00CC0D30" w:rsidRPr="00D94550" w:rsidRDefault="00CC0D30" w:rsidP="00D2572F">
            <w:pPr>
              <w:rPr>
                <w:rFonts w:cstheme="minorHAnsi"/>
                <w:sz w:val="13"/>
                <w:szCs w:val="18"/>
                <w:lang w:val="en-US"/>
              </w:rPr>
            </w:pPr>
            <w:r w:rsidRPr="00D94550">
              <w:rPr>
                <w:rFonts w:cstheme="minorHAnsi"/>
                <w:sz w:val="13"/>
                <w:szCs w:val="15"/>
                <w:lang w:val="en-US"/>
              </w:rPr>
              <w:t xml:space="preserve">clinical response poorly correlated with </w:t>
            </w:r>
            <w:r>
              <w:rPr>
                <w:rFonts w:cstheme="minorHAnsi"/>
                <w:sz w:val="13"/>
                <w:szCs w:val="15"/>
                <w:lang w:val="en-US"/>
              </w:rPr>
              <w:t>BL</w:t>
            </w:r>
          </w:p>
        </w:tc>
      </w:tr>
      <w:tr w:rsidR="00CC0D30" w:rsidRPr="00C471B8" w14:paraId="66C581B6" w14:textId="77777777" w:rsidTr="00CC0D30">
        <w:trPr>
          <w:trHeight w:val="92"/>
        </w:trPr>
        <w:tc>
          <w:tcPr>
            <w:tcW w:w="1358" w:type="dxa"/>
            <w:vAlign w:val="center"/>
          </w:tcPr>
          <w:p w14:paraId="5C7C25EB" w14:textId="7BA3464E" w:rsidR="00CC0D30" w:rsidRDefault="00CC0D30" w:rsidP="00D2572F">
            <w:pPr>
              <w:rPr>
                <w:rFonts w:cstheme="minorHAnsi"/>
                <w:b/>
                <w:bCs/>
                <w:color w:val="000000"/>
                <w:sz w:val="13"/>
                <w:szCs w:val="15"/>
              </w:rPr>
            </w:pPr>
            <w:proofErr w:type="spellStart"/>
            <w:r w:rsidRPr="000C13E9">
              <w:rPr>
                <w:rFonts w:cstheme="minorHAnsi"/>
                <w:b/>
                <w:bCs/>
                <w:color w:val="000000"/>
                <w:sz w:val="13"/>
                <w:szCs w:val="15"/>
                <w:lang w:val="en-US"/>
              </w:rPr>
              <w:t>Boulton</w:t>
            </w:r>
            <w:proofErr w:type="spellEnd"/>
            <w:r w:rsidRPr="000C13E9">
              <w:rPr>
                <w:rFonts w:cstheme="minorHAnsi"/>
                <w:b/>
                <w:bCs/>
                <w:color w:val="000000"/>
                <w:sz w:val="13"/>
                <w:szCs w:val="15"/>
                <w:lang w:val="en-US"/>
              </w:rPr>
              <w:t xml:space="preserve"> et al.,  2008 Study 2</w:t>
            </w:r>
          </w:p>
        </w:tc>
        <w:tc>
          <w:tcPr>
            <w:tcW w:w="671" w:type="dxa"/>
            <w:vAlign w:val="center"/>
          </w:tcPr>
          <w:p w14:paraId="21C77FD1" w14:textId="0B41279B" w:rsidR="00CC0D30" w:rsidRPr="00930E81" w:rsidRDefault="00CC0D30" w:rsidP="00D2572F">
            <w:pPr>
              <w:rPr>
                <w:rFonts w:cstheme="minorHAnsi"/>
                <w:sz w:val="13"/>
                <w:szCs w:val="15"/>
                <w:lang w:val="en-US"/>
              </w:rPr>
            </w:pPr>
            <w:r w:rsidRPr="00930E81">
              <w:rPr>
                <w:rFonts w:cstheme="minorHAnsi"/>
                <w:sz w:val="13"/>
                <w:szCs w:val="15"/>
                <w:lang w:val="en-US"/>
              </w:rPr>
              <w:t>USA</w:t>
            </w:r>
          </w:p>
        </w:tc>
        <w:tc>
          <w:tcPr>
            <w:tcW w:w="1789" w:type="dxa"/>
            <w:vAlign w:val="center"/>
          </w:tcPr>
          <w:p w14:paraId="7D7F276D" w14:textId="5D991D6E" w:rsidR="00CC0D30" w:rsidRPr="00930E81" w:rsidRDefault="00CC0D30" w:rsidP="00D2572F">
            <w:pPr>
              <w:rPr>
                <w:rFonts w:cstheme="minorHAnsi"/>
                <w:sz w:val="13"/>
                <w:szCs w:val="15"/>
                <w:lang w:val="en-US"/>
              </w:rPr>
            </w:pPr>
            <w:r w:rsidRPr="00930E81">
              <w:rPr>
                <w:rFonts w:cstheme="minorHAnsi"/>
                <w:sz w:val="13"/>
                <w:szCs w:val="15"/>
                <w:lang w:val="en-US"/>
              </w:rPr>
              <w:t xml:space="preserve">Prospective </w:t>
            </w:r>
            <w:r>
              <w:rPr>
                <w:rFonts w:cstheme="minorHAnsi"/>
                <w:sz w:val="13"/>
                <w:szCs w:val="15"/>
                <w:lang w:val="en-US"/>
              </w:rPr>
              <w:t xml:space="preserve">PK study for </w:t>
            </w:r>
            <w:r w:rsidRPr="009718CC">
              <w:rPr>
                <w:rFonts w:cstheme="minorHAnsi"/>
                <w:b/>
                <w:sz w:val="13"/>
                <w:szCs w:val="15"/>
                <w:lang w:val="en-US"/>
              </w:rPr>
              <w:t>acute</w:t>
            </w:r>
            <w:r>
              <w:rPr>
                <w:rFonts w:cstheme="minorHAnsi"/>
                <w:sz w:val="13"/>
                <w:szCs w:val="15"/>
                <w:lang w:val="en-US"/>
              </w:rPr>
              <w:t xml:space="preserve"> effects after </w:t>
            </w:r>
            <w:proofErr w:type="spellStart"/>
            <w:r>
              <w:rPr>
                <w:rFonts w:cstheme="minorHAnsi"/>
                <w:sz w:val="13"/>
                <w:szCs w:val="15"/>
                <w:lang w:val="en-US"/>
              </w:rPr>
              <w:t>i.m</w:t>
            </w:r>
            <w:proofErr w:type="spellEnd"/>
            <w:r>
              <w:rPr>
                <w:rFonts w:cstheme="minorHAnsi"/>
                <w:sz w:val="13"/>
                <w:szCs w:val="15"/>
                <w:lang w:val="en-US"/>
              </w:rPr>
              <w:t>. for 4 days</w:t>
            </w:r>
          </w:p>
        </w:tc>
        <w:tc>
          <w:tcPr>
            <w:tcW w:w="2615" w:type="dxa"/>
            <w:vAlign w:val="center"/>
          </w:tcPr>
          <w:p w14:paraId="12186AC6" w14:textId="560AE0AC" w:rsidR="00CC0D30" w:rsidRDefault="00CC0D30" w:rsidP="00D2572F">
            <w:pPr>
              <w:rPr>
                <w:rFonts w:cstheme="minorHAnsi"/>
                <w:sz w:val="13"/>
                <w:szCs w:val="15"/>
                <w:lang w:val="en-US"/>
              </w:rPr>
            </w:pPr>
            <w:r>
              <w:rPr>
                <w:rFonts w:cstheme="minorHAnsi"/>
                <w:sz w:val="13"/>
                <w:szCs w:val="15"/>
                <w:lang w:val="en-US"/>
              </w:rPr>
              <w:t xml:space="preserve">N= 31, 81% Males, </w:t>
            </w:r>
            <w:r w:rsidRPr="00D94550">
              <w:rPr>
                <w:rFonts w:cstheme="minorHAnsi"/>
                <w:sz w:val="13"/>
                <w:szCs w:val="15"/>
                <w:lang w:val="en-US"/>
              </w:rPr>
              <w:t>SCZ</w:t>
            </w:r>
            <w:r>
              <w:rPr>
                <w:rFonts w:cstheme="minorHAnsi"/>
                <w:sz w:val="13"/>
                <w:szCs w:val="15"/>
                <w:lang w:val="en-US"/>
              </w:rPr>
              <w:t xml:space="preserve">, mean age </w:t>
            </w:r>
            <w:r w:rsidRPr="00D94550">
              <w:rPr>
                <w:rFonts w:cstheme="minorHAnsi"/>
                <w:sz w:val="13"/>
                <w:szCs w:val="15"/>
                <w:lang w:val="en-US"/>
              </w:rPr>
              <w:t>39</w:t>
            </w:r>
          </w:p>
        </w:tc>
        <w:tc>
          <w:tcPr>
            <w:tcW w:w="2154" w:type="dxa"/>
            <w:vAlign w:val="center"/>
          </w:tcPr>
          <w:p w14:paraId="2378314C" w14:textId="77777777" w:rsidR="00CC0D30" w:rsidRDefault="00CC0D30" w:rsidP="00D2572F">
            <w:pPr>
              <w:rPr>
                <w:rFonts w:cstheme="minorHAnsi"/>
                <w:color w:val="000000" w:themeColor="text1"/>
                <w:sz w:val="13"/>
                <w:szCs w:val="16"/>
                <w:lang w:val="en-US"/>
              </w:rPr>
            </w:pPr>
            <w:r>
              <w:rPr>
                <w:rFonts w:cstheme="minorHAnsi"/>
                <w:color w:val="000000" w:themeColor="text1"/>
                <w:sz w:val="13"/>
                <w:szCs w:val="16"/>
                <w:lang w:val="en-US"/>
              </w:rPr>
              <w:t>1-30</w:t>
            </w:r>
          </w:p>
          <w:p w14:paraId="4DC4F03E" w14:textId="657E8947" w:rsidR="00CC0D30" w:rsidRPr="00D94550" w:rsidRDefault="00CC0D30" w:rsidP="00D2572F">
            <w:pPr>
              <w:rPr>
                <w:rFonts w:cstheme="minorHAnsi"/>
                <w:color w:val="000000" w:themeColor="text1"/>
                <w:sz w:val="13"/>
                <w:szCs w:val="16"/>
                <w:lang w:val="en-US"/>
              </w:rPr>
            </w:pPr>
            <w:r>
              <w:rPr>
                <w:rFonts w:cstheme="minorHAnsi"/>
                <w:color w:val="000000" w:themeColor="text1"/>
                <w:sz w:val="13"/>
                <w:szCs w:val="16"/>
                <w:lang w:val="en-US"/>
              </w:rPr>
              <w:t>Four injections</w:t>
            </w:r>
          </w:p>
        </w:tc>
        <w:tc>
          <w:tcPr>
            <w:tcW w:w="922" w:type="dxa"/>
            <w:vAlign w:val="center"/>
          </w:tcPr>
          <w:p w14:paraId="17414AD9" w14:textId="6BAE2C18" w:rsidR="00CC0D30" w:rsidRPr="00860E48" w:rsidRDefault="00CC0D30" w:rsidP="00D2572F">
            <w:pPr>
              <w:rPr>
                <w:rFonts w:cstheme="minorHAnsi"/>
                <w:color w:val="000000" w:themeColor="text1"/>
                <w:sz w:val="13"/>
                <w:szCs w:val="16"/>
                <w:lang w:val="en-US"/>
              </w:rPr>
            </w:pPr>
            <w:r w:rsidRPr="00860E48">
              <w:rPr>
                <w:rFonts w:cstheme="minorHAnsi"/>
                <w:color w:val="000000" w:themeColor="text1"/>
                <w:sz w:val="13"/>
                <w:szCs w:val="16"/>
                <w:lang w:val="en-US"/>
              </w:rPr>
              <w:t>No oral AP or ARI</w:t>
            </w:r>
          </w:p>
        </w:tc>
        <w:tc>
          <w:tcPr>
            <w:tcW w:w="1846" w:type="dxa"/>
            <w:vAlign w:val="center"/>
          </w:tcPr>
          <w:p w14:paraId="3EE135E2" w14:textId="13DE92D3" w:rsidR="00CC0D30" w:rsidRDefault="00CC0D30" w:rsidP="00D2572F">
            <w:pPr>
              <w:rPr>
                <w:rFonts w:cstheme="minorHAnsi"/>
                <w:color w:val="000000" w:themeColor="text1"/>
                <w:sz w:val="13"/>
                <w:szCs w:val="16"/>
                <w:lang w:val="en-US"/>
              </w:rPr>
            </w:pPr>
            <w:r w:rsidRPr="00881BFD">
              <w:rPr>
                <w:rFonts w:cstheme="minorHAnsi"/>
                <w:color w:val="000000" w:themeColor="text1"/>
                <w:sz w:val="13"/>
                <w:szCs w:val="16"/>
                <w:lang w:val="en-US"/>
              </w:rPr>
              <w:t>NA</w:t>
            </w:r>
          </w:p>
        </w:tc>
        <w:tc>
          <w:tcPr>
            <w:tcW w:w="1076" w:type="dxa"/>
            <w:vAlign w:val="center"/>
          </w:tcPr>
          <w:p w14:paraId="60DCEAC7" w14:textId="5CB3771A" w:rsidR="00CC0D30" w:rsidRPr="0042464D" w:rsidRDefault="00CC0D30" w:rsidP="00D2572F">
            <w:pPr>
              <w:rPr>
                <w:rFonts w:cstheme="minorHAnsi"/>
                <w:color w:val="000000" w:themeColor="text1"/>
                <w:sz w:val="13"/>
                <w:szCs w:val="16"/>
                <w:lang w:val="en-US"/>
              </w:rPr>
            </w:pPr>
            <w:r w:rsidRPr="00881BFD">
              <w:rPr>
                <w:rFonts w:cstheme="minorHAnsi"/>
                <w:color w:val="000000" w:themeColor="text1"/>
                <w:sz w:val="13"/>
                <w:szCs w:val="16"/>
                <w:lang w:val="en-US"/>
              </w:rPr>
              <w:t>NA</w:t>
            </w:r>
          </w:p>
        </w:tc>
        <w:tc>
          <w:tcPr>
            <w:tcW w:w="2584" w:type="dxa"/>
            <w:vAlign w:val="center"/>
          </w:tcPr>
          <w:p w14:paraId="1627BFAB" w14:textId="6BED011A" w:rsidR="00CC0D30" w:rsidRPr="00D94550" w:rsidRDefault="00CC0D30" w:rsidP="00D2572F">
            <w:pPr>
              <w:rPr>
                <w:rFonts w:cstheme="minorHAnsi"/>
                <w:sz w:val="13"/>
                <w:szCs w:val="18"/>
                <w:lang w:val="en-US"/>
              </w:rPr>
            </w:pPr>
            <w:r>
              <w:rPr>
                <w:rFonts w:cstheme="minorHAnsi"/>
                <w:sz w:val="13"/>
                <w:szCs w:val="15"/>
                <w:lang w:val="en-US"/>
              </w:rPr>
              <w:t>linear PK profile</w:t>
            </w:r>
          </w:p>
        </w:tc>
      </w:tr>
    </w:tbl>
    <w:p w14:paraId="796F678C" w14:textId="25C2830F" w:rsidR="009D250F" w:rsidRPr="003D63BC" w:rsidRDefault="0042464D" w:rsidP="003D63BC">
      <w:pPr>
        <w:spacing w:after="160" w:line="259" w:lineRule="auto"/>
        <w:rPr>
          <w:rFonts w:eastAsiaTheme="majorEastAsia" w:cstheme="majorBidi"/>
          <w:b/>
          <w:i/>
          <w:szCs w:val="32"/>
          <w:lang w:val="en-US"/>
        </w:rPr>
      </w:pPr>
      <w:r w:rsidRPr="0042464D">
        <w:rPr>
          <w:rFonts w:cstheme="minorHAnsi"/>
          <w:color w:val="000000" w:themeColor="text1"/>
          <w:sz w:val="13"/>
          <w:szCs w:val="16"/>
          <w:lang w:val="en-US"/>
        </w:rPr>
        <w:t>*from diagram using webplotdigitizer</w:t>
      </w:r>
    </w:p>
    <w:p w14:paraId="7E0A69A3" w14:textId="74E9D1C6" w:rsidR="0082331A" w:rsidRPr="00212866" w:rsidRDefault="0082331A" w:rsidP="009D250F">
      <w:pPr>
        <w:pStyle w:val="berschrift1"/>
        <w:spacing w:before="0"/>
        <w:rPr>
          <w:b/>
          <w:i/>
          <w:sz w:val="20"/>
          <w:lang w:val="en-US"/>
        </w:rPr>
      </w:pPr>
      <w:r w:rsidRPr="00212866">
        <w:rPr>
          <w:b/>
          <w:i/>
          <w:sz w:val="20"/>
          <w:lang w:val="en-US"/>
        </w:rPr>
        <w:t xml:space="preserve">Table </w:t>
      </w:r>
      <w:r w:rsidR="002C1560">
        <w:rPr>
          <w:b/>
          <w:i/>
          <w:sz w:val="20"/>
          <w:lang w:val="en-US"/>
        </w:rPr>
        <w:t>S</w:t>
      </w:r>
      <w:r w:rsidR="00C37711">
        <w:rPr>
          <w:b/>
          <w:i/>
          <w:sz w:val="20"/>
          <w:lang w:val="en-US"/>
        </w:rPr>
        <w:t>5</w:t>
      </w:r>
      <w:r w:rsidRPr="00212866">
        <w:rPr>
          <w:b/>
          <w:i/>
          <w:sz w:val="20"/>
          <w:lang w:val="en-US"/>
        </w:rPr>
        <w:t>. PET studies reporting D</w:t>
      </w:r>
      <w:r w:rsidRPr="009D250F">
        <w:rPr>
          <w:b/>
          <w:i/>
          <w:sz w:val="20"/>
          <w:lang w:val="en-US"/>
        </w:rPr>
        <w:t>2</w:t>
      </w:r>
      <w:r w:rsidRPr="00212866">
        <w:rPr>
          <w:b/>
          <w:i/>
          <w:sz w:val="20"/>
          <w:lang w:val="en-US"/>
        </w:rPr>
        <w:t xml:space="preserve"> receptor occupancy and aripiprazole (ARI) blood concentrations</w:t>
      </w:r>
      <w:bookmarkEnd w:id="6"/>
    </w:p>
    <w:tbl>
      <w:tblPr>
        <w:tblpPr w:leftFromText="141" w:rightFromText="141" w:vertAnchor="text" w:horzAnchor="page" w:tblpX="730" w:tblpY="293"/>
        <w:tblW w:w="14744" w:type="dxa"/>
        <w:tblBorders>
          <w:insideH w:val="single" w:sz="4" w:space="0" w:color="000000" w:themeColor="text1"/>
        </w:tblBorders>
        <w:tblLayout w:type="fixed"/>
        <w:tblLook w:val="04A0" w:firstRow="1" w:lastRow="0" w:firstColumn="1" w:lastColumn="0" w:noHBand="0" w:noVBand="1"/>
      </w:tblPr>
      <w:tblGrid>
        <w:gridCol w:w="920"/>
        <w:gridCol w:w="920"/>
        <w:gridCol w:w="2538"/>
        <w:gridCol w:w="1583"/>
        <w:gridCol w:w="1442"/>
        <w:gridCol w:w="885"/>
        <w:gridCol w:w="910"/>
        <w:gridCol w:w="1983"/>
        <w:gridCol w:w="790"/>
        <w:gridCol w:w="766"/>
        <w:gridCol w:w="2007"/>
      </w:tblGrid>
      <w:tr w:rsidR="00CC0D30" w:rsidRPr="00B4683B" w14:paraId="779F76BC" w14:textId="049D0513" w:rsidTr="00CC0D30">
        <w:trPr>
          <w:trHeight w:val="419"/>
        </w:trPr>
        <w:tc>
          <w:tcPr>
            <w:tcW w:w="920" w:type="dxa"/>
          </w:tcPr>
          <w:p w14:paraId="039798FC" w14:textId="77777777" w:rsidR="00CC0D30" w:rsidRPr="00B4683B" w:rsidRDefault="00CC0D30" w:rsidP="003D63BC">
            <w:pPr>
              <w:rPr>
                <w:rFonts w:cstheme="minorHAnsi"/>
                <w:b/>
                <w:sz w:val="13"/>
                <w:szCs w:val="22"/>
                <w:lang w:val="en-US"/>
              </w:rPr>
            </w:pPr>
            <w:r w:rsidRPr="00B4683B">
              <w:rPr>
                <w:rFonts w:cstheme="minorHAnsi"/>
                <w:b/>
                <w:sz w:val="13"/>
                <w:szCs w:val="22"/>
                <w:lang w:val="en-US"/>
              </w:rPr>
              <w:t>Author, year</w:t>
            </w:r>
          </w:p>
        </w:tc>
        <w:tc>
          <w:tcPr>
            <w:tcW w:w="920" w:type="dxa"/>
          </w:tcPr>
          <w:p w14:paraId="69D49BFD" w14:textId="77777777" w:rsidR="00CC0D30" w:rsidRPr="00B4683B" w:rsidRDefault="00CC0D30" w:rsidP="003D63BC">
            <w:pPr>
              <w:rPr>
                <w:rFonts w:cstheme="minorHAnsi"/>
                <w:b/>
                <w:sz w:val="13"/>
                <w:szCs w:val="22"/>
                <w:lang w:val="en-US"/>
              </w:rPr>
            </w:pPr>
            <w:r w:rsidRPr="00B4683B">
              <w:rPr>
                <w:rFonts w:cstheme="minorHAnsi"/>
                <w:b/>
                <w:sz w:val="13"/>
                <w:szCs w:val="22"/>
                <w:lang w:val="en-US"/>
              </w:rPr>
              <w:t>PET tracer</w:t>
            </w:r>
          </w:p>
        </w:tc>
        <w:tc>
          <w:tcPr>
            <w:tcW w:w="2538" w:type="dxa"/>
          </w:tcPr>
          <w:p w14:paraId="1C712BB4" w14:textId="77777777" w:rsidR="00CC0D30" w:rsidRPr="00B4683B" w:rsidRDefault="00CC0D30" w:rsidP="003D63BC">
            <w:pPr>
              <w:rPr>
                <w:rFonts w:cstheme="minorHAnsi"/>
                <w:b/>
                <w:sz w:val="13"/>
                <w:szCs w:val="22"/>
                <w:lang w:val="en-US"/>
              </w:rPr>
            </w:pPr>
            <w:r w:rsidRPr="00B4683B">
              <w:rPr>
                <w:rFonts w:cstheme="minorHAnsi"/>
                <w:b/>
                <w:sz w:val="13"/>
                <w:szCs w:val="22"/>
                <w:lang w:val="en-US"/>
              </w:rPr>
              <w:t>Design</w:t>
            </w:r>
          </w:p>
        </w:tc>
        <w:tc>
          <w:tcPr>
            <w:tcW w:w="1583" w:type="dxa"/>
          </w:tcPr>
          <w:p w14:paraId="3CA6565B" w14:textId="77777777" w:rsidR="00CC0D30" w:rsidRPr="00B4683B" w:rsidRDefault="00CC0D30" w:rsidP="003D63BC">
            <w:pPr>
              <w:rPr>
                <w:rFonts w:cstheme="minorHAnsi"/>
                <w:b/>
                <w:sz w:val="13"/>
                <w:szCs w:val="22"/>
                <w:lang w:val="en-US"/>
              </w:rPr>
            </w:pPr>
            <w:r w:rsidRPr="00B4683B">
              <w:rPr>
                <w:rFonts w:cstheme="minorHAnsi"/>
                <w:b/>
                <w:sz w:val="13"/>
                <w:szCs w:val="22"/>
                <w:lang w:val="en-US"/>
              </w:rPr>
              <w:t>Subjects</w:t>
            </w:r>
          </w:p>
        </w:tc>
        <w:tc>
          <w:tcPr>
            <w:tcW w:w="1442" w:type="dxa"/>
          </w:tcPr>
          <w:p w14:paraId="544BC337" w14:textId="77777777" w:rsidR="00CC0D30" w:rsidRPr="00B4683B" w:rsidRDefault="00CC0D30" w:rsidP="003D63BC">
            <w:pPr>
              <w:rPr>
                <w:rFonts w:cstheme="minorHAnsi"/>
                <w:b/>
                <w:sz w:val="13"/>
                <w:szCs w:val="22"/>
                <w:lang w:val="en-US"/>
              </w:rPr>
            </w:pPr>
            <w:r w:rsidRPr="00B4683B">
              <w:rPr>
                <w:rFonts w:cstheme="minorHAnsi"/>
                <w:b/>
                <w:sz w:val="13"/>
                <w:szCs w:val="22"/>
                <w:lang w:val="en-US"/>
              </w:rPr>
              <w:t>Exclusion criteria</w:t>
            </w:r>
          </w:p>
        </w:tc>
        <w:tc>
          <w:tcPr>
            <w:tcW w:w="885" w:type="dxa"/>
          </w:tcPr>
          <w:p w14:paraId="798CECDE" w14:textId="77777777" w:rsidR="00CC0D30" w:rsidRPr="00B4683B" w:rsidRDefault="00CC0D30" w:rsidP="003D63BC">
            <w:pPr>
              <w:rPr>
                <w:rFonts w:cstheme="minorHAnsi"/>
                <w:b/>
                <w:sz w:val="13"/>
                <w:szCs w:val="22"/>
                <w:lang w:val="en-US"/>
              </w:rPr>
            </w:pPr>
            <w:r w:rsidRPr="00B4683B">
              <w:rPr>
                <w:rFonts w:cstheme="minorHAnsi"/>
                <w:b/>
                <w:sz w:val="13"/>
                <w:szCs w:val="22"/>
                <w:lang w:val="en-US"/>
              </w:rPr>
              <w:t>Mean Dose (range) [mg/day]</w:t>
            </w:r>
          </w:p>
        </w:tc>
        <w:tc>
          <w:tcPr>
            <w:tcW w:w="910" w:type="dxa"/>
          </w:tcPr>
          <w:p w14:paraId="2E680353" w14:textId="77932C69" w:rsidR="00CC0D30" w:rsidRPr="00B4683B" w:rsidRDefault="00CC0D30" w:rsidP="007241FA">
            <w:pPr>
              <w:rPr>
                <w:rFonts w:cstheme="minorHAnsi"/>
                <w:b/>
                <w:sz w:val="13"/>
                <w:szCs w:val="22"/>
                <w:lang w:val="en-US"/>
              </w:rPr>
              <w:pPrChange w:id="176" w:author="Hart, Xenia" w:date="2022-09-19T12:59:00Z">
                <w:pPr>
                  <w:framePr w:hSpace="141" w:wrap="around" w:vAnchor="text" w:hAnchor="page" w:x="730" w:y="293"/>
                </w:pPr>
              </w:pPrChange>
            </w:pPr>
            <w:r w:rsidRPr="00B4683B">
              <w:rPr>
                <w:rFonts w:cstheme="minorHAnsi"/>
                <w:b/>
                <w:sz w:val="13"/>
                <w:szCs w:val="22"/>
                <w:lang w:val="en-US"/>
              </w:rPr>
              <w:t xml:space="preserve">Mean ARI </w:t>
            </w:r>
            <w:del w:id="177" w:author="Hart, Xenia" w:date="2022-09-19T12:59:00Z">
              <w:r w:rsidRPr="00B4683B" w:rsidDel="007241FA">
                <w:rPr>
                  <w:rFonts w:cstheme="minorHAnsi"/>
                  <w:b/>
                  <w:sz w:val="13"/>
                  <w:szCs w:val="22"/>
                  <w:lang w:val="en-US"/>
                </w:rPr>
                <w:delText>Conc</w:delText>
              </w:r>
            </w:del>
            <w:ins w:id="178" w:author="Hart, Xenia" w:date="2022-09-19T12:59:00Z">
              <w:r w:rsidR="007241FA">
                <w:rPr>
                  <w:rFonts w:cstheme="minorHAnsi"/>
                  <w:b/>
                  <w:sz w:val="13"/>
                  <w:szCs w:val="22"/>
                  <w:lang w:val="en-US"/>
                </w:rPr>
                <w:t>BL</w:t>
              </w:r>
            </w:ins>
            <w:del w:id="179" w:author="Hart, Xenia" w:date="2022-09-19T12:59:00Z">
              <w:r w:rsidRPr="00B4683B" w:rsidDel="007241FA">
                <w:rPr>
                  <w:rFonts w:cstheme="minorHAnsi"/>
                  <w:b/>
                  <w:sz w:val="13"/>
                  <w:szCs w:val="22"/>
                  <w:lang w:val="en-US"/>
                </w:rPr>
                <w:delText>.</w:delText>
              </w:r>
            </w:del>
            <w:r w:rsidRPr="00B4683B">
              <w:rPr>
                <w:rFonts w:cstheme="minorHAnsi"/>
                <w:b/>
                <w:sz w:val="13"/>
                <w:szCs w:val="22"/>
                <w:lang w:val="en-US"/>
              </w:rPr>
              <w:t xml:space="preserve"> (range) [ng/ml]</w:t>
            </w:r>
          </w:p>
        </w:tc>
        <w:tc>
          <w:tcPr>
            <w:tcW w:w="1983" w:type="dxa"/>
          </w:tcPr>
          <w:p w14:paraId="67545899" w14:textId="77777777" w:rsidR="00CC0D30" w:rsidRPr="00B4683B" w:rsidRDefault="00CC0D30" w:rsidP="003D63BC">
            <w:pPr>
              <w:rPr>
                <w:rFonts w:cstheme="minorHAnsi"/>
                <w:b/>
                <w:sz w:val="13"/>
                <w:szCs w:val="22"/>
                <w:lang w:val="en-US"/>
              </w:rPr>
            </w:pPr>
            <w:r w:rsidRPr="00B4683B">
              <w:rPr>
                <w:rFonts w:cstheme="minorHAnsi"/>
                <w:b/>
                <w:sz w:val="13"/>
                <w:szCs w:val="22"/>
                <w:lang w:val="en-US"/>
              </w:rPr>
              <w:t>Mean receptor occupancy (%)</w:t>
            </w:r>
          </w:p>
        </w:tc>
        <w:tc>
          <w:tcPr>
            <w:tcW w:w="790" w:type="dxa"/>
          </w:tcPr>
          <w:p w14:paraId="29D7D06E" w14:textId="3D0DDC3C" w:rsidR="00CC0D30" w:rsidRPr="00B4683B" w:rsidRDefault="00CC0D30" w:rsidP="003D63BC">
            <w:pPr>
              <w:rPr>
                <w:rFonts w:cstheme="minorHAnsi"/>
                <w:b/>
                <w:sz w:val="13"/>
                <w:szCs w:val="22"/>
                <w:lang w:val="en-US"/>
              </w:rPr>
            </w:pPr>
            <w:r w:rsidRPr="00B4683B">
              <w:rPr>
                <w:rFonts w:cstheme="minorHAnsi"/>
                <w:b/>
                <w:sz w:val="13"/>
                <w:szCs w:val="22"/>
                <w:lang w:val="en-US"/>
              </w:rPr>
              <w:t>EC</w:t>
            </w:r>
            <w:r w:rsidRPr="00B4683B">
              <w:rPr>
                <w:rFonts w:cstheme="minorHAnsi"/>
                <w:b/>
                <w:sz w:val="13"/>
                <w:szCs w:val="22"/>
                <w:vertAlign w:val="subscript"/>
                <w:lang w:val="en-US"/>
              </w:rPr>
              <w:t>50</w:t>
            </w:r>
            <w:r w:rsidRPr="00B4683B">
              <w:rPr>
                <w:rFonts w:cstheme="minorHAnsi"/>
                <w:b/>
                <w:sz w:val="13"/>
                <w:szCs w:val="22"/>
                <w:lang w:val="en-US"/>
              </w:rPr>
              <w:t xml:space="preserve"> [ng/ml]</w:t>
            </w:r>
          </w:p>
        </w:tc>
        <w:tc>
          <w:tcPr>
            <w:tcW w:w="766" w:type="dxa"/>
          </w:tcPr>
          <w:p w14:paraId="5763E68C" w14:textId="4E46DAF8" w:rsidR="00CC0D30" w:rsidRPr="00B4683B" w:rsidRDefault="00CC0D30" w:rsidP="003D63BC">
            <w:pPr>
              <w:rPr>
                <w:rFonts w:cstheme="minorHAnsi"/>
                <w:b/>
                <w:sz w:val="13"/>
                <w:szCs w:val="22"/>
                <w:lang w:val="en-US"/>
              </w:rPr>
            </w:pPr>
            <w:r w:rsidRPr="00B4683B">
              <w:rPr>
                <w:rFonts w:cstheme="minorHAnsi"/>
                <w:b/>
                <w:sz w:val="13"/>
                <w:szCs w:val="22"/>
                <w:lang w:val="en-US"/>
              </w:rPr>
              <w:t>EC</w:t>
            </w:r>
            <w:r w:rsidRPr="00B4683B">
              <w:rPr>
                <w:rFonts w:cstheme="minorHAnsi"/>
                <w:b/>
                <w:sz w:val="13"/>
                <w:szCs w:val="22"/>
                <w:vertAlign w:val="subscript"/>
                <w:lang w:val="en-US"/>
              </w:rPr>
              <w:t>90</w:t>
            </w:r>
            <w:r w:rsidRPr="00B4683B">
              <w:rPr>
                <w:rFonts w:cstheme="minorHAnsi"/>
                <w:b/>
                <w:sz w:val="13"/>
                <w:szCs w:val="22"/>
                <w:lang w:val="en-US"/>
              </w:rPr>
              <w:t xml:space="preserve"> (estimated from EC</w:t>
            </w:r>
            <w:r w:rsidRPr="00B4683B">
              <w:rPr>
                <w:rFonts w:cstheme="minorHAnsi"/>
                <w:b/>
                <w:sz w:val="13"/>
                <w:szCs w:val="22"/>
                <w:vertAlign w:val="subscript"/>
                <w:lang w:val="en-US"/>
              </w:rPr>
              <w:t>50</w:t>
            </w:r>
            <w:r w:rsidRPr="00B4683B">
              <w:rPr>
                <w:rFonts w:cstheme="minorHAnsi"/>
                <w:b/>
                <w:sz w:val="13"/>
                <w:szCs w:val="22"/>
                <w:lang w:val="en-US"/>
              </w:rPr>
              <w:t>) [ng/ml]</w:t>
            </w:r>
          </w:p>
        </w:tc>
        <w:tc>
          <w:tcPr>
            <w:tcW w:w="2007" w:type="dxa"/>
          </w:tcPr>
          <w:p w14:paraId="2E9079DA" w14:textId="77777777" w:rsidR="00CC0D30" w:rsidRPr="00B4683B" w:rsidRDefault="00CC0D30" w:rsidP="003D63BC">
            <w:pPr>
              <w:rPr>
                <w:rFonts w:cstheme="minorHAnsi"/>
                <w:b/>
                <w:sz w:val="13"/>
                <w:szCs w:val="22"/>
                <w:lang w:val="en-US"/>
              </w:rPr>
            </w:pPr>
            <w:r w:rsidRPr="00B4683B">
              <w:rPr>
                <w:rFonts w:cstheme="minorHAnsi"/>
                <w:b/>
                <w:sz w:val="13"/>
                <w:szCs w:val="22"/>
                <w:lang w:val="en-US"/>
              </w:rPr>
              <w:t>Comment</w:t>
            </w:r>
          </w:p>
        </w:tc>
      </w:tr>
      <w:tr w:rsidR="00CC0D30" w:rsidRPr="00B4683B" w14:paraId="27EED0CB" w14:textId="0407B4FC" w:rsidTr="00CC0D30">
        <w:trPr>
          <w:trHeight w:val="434"/>
        </w:trPr>
        <w:tc>
          <w:tcPr>
            <w:tcW w:w="920" w:type="dxa"/>
          </w:tcPr>
          <w:p w14:paraId="44C0CFE7" w14:textId="77777777" w:rsidR="00CC0D30" w:rsidRPr="00B4683B" w:rsidRDefault="00CC0D30" w:rsidP="003D63BC">
            <w:pPr>
              <w:rPr>
                <w:rFonts w:cstheme="minorHAnsi"/>
                <w:sz w:val="13"/>
                <w:szCs w:val="22"/>
                <w:lang w:val="en-US"/>
              </w:rPr>
            </w:pPr>
            <w:r w:rsidRPr="00B4683B">
              <w:rPr>
                <w:rFonts w:cstheme="minorHAnsi"/>
                <w:sz w:val="13"/>
                <w:szCs w:val="22"/>
                <w:lang w:val="en-US"/>
              </w:rPr>
              <w:t>Yokoi et al., 2002</w:t>
            </w:r>
          </w:p>
        </w:tc>
        <w:tc>
          <w:tcPr>
            <w:tcW w:w="920" w:type="dxa"/>
          </w:tcPr>
          <w:p w14:paraId="33F49C99" w14:textId="77777777" w:rsidR="00CC0D30" w:rsidRPr="00B4683B" w:rsidRDefault="00CC0D30" w:rsidP="003D63BC">
            <w:pPr>
              <w:widowControl w:val="0"/>
              <w:autoSpaceDE w:val="0"/>
              <w:autoSpaceDN w:val="0"/>
              <w:adjustRightInd w:val="0"/>
              <w:spacing w:after="240"/>
              <w:rPr>
                <w:rFonts w:cstheme="minorHAnsi"/>
                <w:color w:val="000000"/>
                <w:sz w:val="13"/>
                <w:szCs w:val="22"/>
                <w:lang w:val="en-US" w:eastAsia="en-US"/>
              </w:rPr>
            </w:pPr>
            <w:r w:rsidRPr="00B4683B">
              <w:rPr>
                <w:rFonts w:cstheme="minorHAnsi"/>
                <w:color w:val="000000"/>
                <w:sz w:val="13"/>
                <w:szCs w:val="22"/>
                <w:lang w:val="en-US" w:eastAsia="en-US"/>
              </w:rPr>
              <w:t>[</w:t>
            </w:r>
            <w:r w:rsidRPr="00B4683B">
              <w:rPr>
                <w:rFonts w:cstheme="minorHAnsi"/>
                <w:color w:val="000000"/>
                <w:sz w:val="13"/>
                <w:szCs w:val="22"/>
                <w:vertAlign w:val="superscript"/>
                <w:lang w:val="en-US" w:eastAsia="en-US"/>
              </w:rPr>
              <w:t>11</w:t>
            </w:r>
            <w:r w:rsidRPr="00B4683B">
              <w:rPr>
                <w:rFonts w:cstheme="minorHAnsi"/>
                <w:color w:val="000000"/>
                <w:sz w:val="13"/>
                <w:szCs w:val="22"/>
                <w:lang w:val="en-US" w:eastAsia="en-US"/>
              </w:rPr>
              <w:t>C]</w:t>
            </w:r>
            <w:proofErr w:type="spellStart"/>
            <w:r w:rsidRPr="00B4683B">
              <w:rPr>
                <w:rFonts w:cstheme="minorHAnsi"/>
                <w:color w:val="000000"/>
                <w:sz w:val="13"/>
                <w:szCs w:val="22"/>
                <w:lang w:val="en-US" w:eastAsia="en-US"/>
              </w:rPr>
              <w:t>raclopride</w:t>
            </w:r>
            <w:proofErr w:type="spellEnd"/>
          </w:p>
        </w:tc>
        <w:tc>
          <w:tcPr>
            <w:tcW w:w="2538" w:type="dxa"/>
          </w:tcPr>
          <w:p w14:paraId="4A285E97" w14:textId="10AC3885" w:rsidR="00CC0D30" w:rsidRPr="00B4683B" w:rsidRDefault="00CC0D30" w:rsidP="00777265">
            <w:pPr>
              <w:widowControl w:val="0"/>
              <w:autoSpaceDE w:val="0"/>
              <w:autoSpaceDN w:val="0"/>
              <w:adjustRightInd w:val="0"/>
              <w:rPr>
                <w:rFonts w:cstheme="minorHAnsi"/>
                <w:color w:val="000000"/>
                <w:sz w:val="13"/>
                <w:szCs w:val="22"/>
                <w:lang w:val="en-US" w:eastAsia="en-US"/>
              </w:rPr>
            </w:pPr>
            <w:r w:rsidRPr="00B4683B">
              <w:rPr>
                <w:rFonts w:cstheme="minorHAnsi"/>
                <w:color w:val="000000"/>
                <w:sz w:val="13"/>
                <w:szCs w:val="22"/>
                <w:lang w:val="en-US" w:eastAsia="en-US"/>
              </w:rPr>
              <w:t>Cohort study, dose response PET scans of fixed doses of ARI taken for 14 days, trough samples analyzed by HPLC/ UV</w:t>
            </w:r>
          </w:p>
        </w:tc>
        <w:tc>
          <w:tcPr>
            <w:tcW w:w="1583" w:type="dxa"/>
          </w:tcPr>
          <w:p w14:paraId="09C1ABDD" w14:textId="77777777" w:rsidR="00CC0D30" w:rsidRPr="00B4683B" w:rsidRDefault="00CC0D30" w:rsidP="003D63BC">
            <w:pPr>
              <w:widowControl w:val="0"/>
              <w:autoSpaceDE w:val="0"/>
              <w:autoSpaceDN w:val="0"/>
              <w:adjustRightInd w:val="0"/>
              <w:spacing w:after="240"/>
              <w:rPr>
                <w:rFonts w:cstheme="minorHAnsi"/>
                <w:sz w:val="13"/>
                <w:szCs w:val="22"/>
                <w:lang w:val="en-US"/>
              </w:rPr>
            </w:pPr>
            <w:r w:rsidRPr="00B4683B">
              <w:rPr>
                <w:rFonts w:cstheme="minorHAnsi"/>
                <w:color w:val="000000"/>
                <w:sz w:val="13"/>
                <w:szCs w:val="22"/>
                <w:lang w:val="en-US" w:eastAsia="en-US"/>
              </w:rPr>
              <w:t>N=15; healthy volunteers; age 32±9; 100% males</w:t>
            </w:r>
          </w:p>
        </w:tc>
        <w:tc>
          <w:tcPr>
            <w:tcW w:w="1442" w:type="dxa"/>
          </w:tcPr>
          <w:p w14:paraId="65EAEB10" w14:textId="77777777" w:rsidR="00CC0D30" w:rsidRPr="00B4683B" w:rsidRDefault="00CC0D30" w:rsidP="003D63BC">
            <w:pPr>
              <w:widowControl w:val="0"/>
              <w:autoSpaceDE w:val="0"/>
              <w:autoSpaceDN w:val="0"/>
              <w:adjustRightInd w:val="0"/>
              <w:spacing w:after="240"/>
              <w:rPr>
                <w:rFonts w:cstheme="minorHAnsi"/>
                <w:color w:val="000000"/>
                <w:sz w:val="13"/>
                <w:szCs w:val="22"/>
                <w:lang w:val="en-US" w:eastAsia="en-US"/>
              </w:rPr>
            </w:pPr>
            <w:r w:rsidRPr="00B4683B">
              <w:rPr>
                <w:rFonts w:cstheme="minorHAnsi"/>
                <w:color w:val="000000"/>
                <w:sz w:val="13"/>
                <w:szCs w:val="22"/>
                <w:lang w:val="en-US" w:eastAsia="en-US"/>
              </w:rPr>
              <w:t>NA</w:t>
            </w:r>
          </w:p>
        </w:tc>
        <w:tc>
          <w:tcPr>
            <w:tcW w:w="885" w:type="dxa"/>
          </w:tcPr>
          <w:p w14:paraId="0048C458" w14:textId="77777777" w:rsidR="00CC0D30" w:rsidRPr="00B4683B" w:rsidRDefault="00CC0D30" w:rsidP="003D63BC">
            <w:pPr>
              <w:rPr>
                <w:rFonts w:cstheme="minorHAnsi"/>
                <w:sz w:val="13"/>
                <w:szCs w:val="22"/>
                <w:lang w:val="en-US"/>
              </w:rPr>
            </w:pPr>
            <w:r w:rsidRPr="00B4683B">
              <w:rPr>
                <w:rFonts w:cstheme="minorHAnsi"/>
                <w:sz w:val="13"/>
                <w:szCs w:val="22"/>
                <w:lang w:val="en-US"/>
              </w:rPr>
              <w:t>10±12.8 (0.5-30)</w:t>
            </w:r>
          </w:p>
        </w:tc>
        <w:tc>
          <w:tcPr>
            <w:tcW w:w="910" w:type="dxa"/>
          </w:tcPr>
          <w:p w14:paraId="02A11D4B" w14:textId="77777777" w:rsidR="00CC0D30" w:rsidRPr="00B4683B" w:rsidRDefault="00CC0D30" w:rsidP="003D63BC">
            <w:pPr>
              <w:rPr>
                <w:rFonts w:cstheme="minorHAnsi"/>
                <w:sz w:val="13"/>
                <w:szCs w:val="22"/>
                <w:lang w:val="en-US"/>
              </w:rPr>
            </w:pPr>
            <w:r w:rsidRPr="00B4683B">
              <w:rPr>
                <w:rFonts w:cstheme="minorHAnsi"/>
                <w:sz w:val="13"/>
                <w:szCs w:val="22"/>
                <w:lang w:val="en-US"/>
              </w:rPr>
              <w:t>NA (only in diagram)</w:t>
            </w:r>
          </w:p>
        </w:tc>
        <w:tc>
          <w:tcPr>
            <w:tcW w:w="1983" w:type="dxa"/>
          </w:tcPr>
          <w:p w14:paraId="79ED77FF" w14:textId="77777777" w:rsidR="00CC0D30" w:rsidRPr="00B4683B" w:rsidRDefault="00CC0D30" w:rsidP="003D63BC">
            <w:pPr>
              <w:widowControl w:val="0"/>
              <w:autoSpaceDE w:val="0"/>
              <w:autoSpaceDN w:val="0"/>
              <w:adjustRightInd w:val="0"/>
              <w:spacing w:after="240"/>
              <w:rPr>
                <w:rFonts w:cstheme="minorHAnsi"/>
                <w:color w:val="000000"/>
                <w:sz w:val="13"/>
                <w:szCs w:val="22"/>
                <w:lang w:val="en-US" w:eastAsia="en-US"/>
              </w:rPr>
            </w:pPr>
            <w:r w:rsidRPr="00B4683B">
              <w:rPr>
                <w:rFonts w:cstheme="minorHAnsi"/>
                <w:sz w:val="13"/>
                <w:szCs w:val="22"/>
                <w:u w:val="single"/>
                <w:lang w:val="en-US"/>
              </w:rPr>
              <w:t>D</w:t>
            </w:r>
            <w:r w:rsidRPr="00B4683B">
              <w:rPr>
                <w:rFonts w:cstheme="minorHAnsi"/>
                <w:sz w:val="13"/>
                <w:szCs w:val="22"/>
                <w:u w:val="single"/>
                <w:vertAlign w:val="subscript"/>
                <w:lang w:val="en-US"/>
              </w:rPr>
              <w:t>2/3</w:t>
            </w:r>
            <w:r w:rsidRPr="00B4683B">
              <w:rPr>
                <w:rFonts w:cstheme="minorHAnsi"/>
                <w:color w:val="000000"/>
                <w:sz w:val="13"/>
                <w:szCs w:val="22"/>
                <w:lang w:val="en-US" w:eastAsia="en-US"/>
              </w:rPr>
              <w:t>: 66.8</w:t>
            </w:r>
            <w:r w:rsidRPr="00B4683B">
              <w:rPr>
                <w:rFonts w:cstheme="minorHAnsi"/>
                <w:sz w:val="13"/>
                <w:szCs w:val="22"/>
                <w:lang w:val="en-US"/>
              </w:rPr>
              <w:t>±25.0 (c); 66.9</w:t>
            </w:r>
            <w:r w:rsidRPr="00B4683B">
              <w:rPr>
                <w:rFonts w:cstheme="minorHAnsi"/>
                <w:color w:val="000000"/>
                <w:sz w:val="13"/>
                <w:szCs w:val="22"/>
                <w:lang w:val="en-US" w:eastAsia="en-US"/>
              </w:rPr>
              <w:t>±21.59</w:t>
            </w:r>
            <w:r w:rsidRPr="00B4683B">
              <w:rPr>
                <w:rFonts w:cstheme="minorHAnsi"/>
                <w:sz w:val="13"/>
                <w:szCs w:val="22"/>
                <w:lang w:val="en-US"/>
              </w:rPr>
              <w:t xml:space="preserve"> (p)</w:t>
            </w:r>
          </w:p>
        </w:tc>
        <w:tc>
          <w:tcPr>
            <w:tcW w:w="790" w:type="dxa"/>
          </w:tcPr>
          <w:p w14:paraId="2621713B" w14:textId="77777777" w:rsidR="00CC0D30" w:rsidRPr="00B4683B" w:rsidRDefault="00CC0D30" w:rsidP="003D63BC">
            <w:pPr>
              <w:rPr>
                <w:rFonts w:cstheme="minorHAnsi"/>
                <w:sz w:val="13"/>
                <w:szCs w:val="22"/>
                <w:lang w:val="en-US"/>
              </w:rPr>
            </w:pPr>
            <w:r w:rsidRPr="00B4683B">
              <w:rPr>
                <w:rFonts w:cstheme="minorHAnsi"/>
                <w:sz w:val="13"/>
                <w:szCs w:val="22"/>
                <w:lang w:val="en-US"/>
              </w:rPr>
              <w:t>NA</w:t>
            </w:r>
          </w:p>
        </w:tc>
        <w:tc>
          <w:tcPr>
            <w:tcW w:w="766" w:type="dxa"/>
          </w:tcPr>
          <w:p w14:paraId="6C01A4F2" w14:textId="77777777" w:rsidR="00CC0D30" w:rsidRPr="00B4683B" w:rsidRDefault="00CC0D30" w:rsidP="003D63BC">
            <w:pPr>
              <w:rPr>
                <w:rFonts w:cstheme="minorHAnsi"/>
                <w:sz w:val="13"/>
                <w:szCs w:val="22"/>
                <w:lang w:val="en-US"/>
              </w:rPr>
            </w:pPr>
            <w:r w:rsidRPr="00B4683B">
              <w:rPr>
                <w:rFonts w:cstheme="minorHAnsi"/>
                <w:sz w:val="13"/>
                <w:szCs w:val="22"/>
                <w:lang w:val="en-US"/>
              </w:rPr>
              <w:t>NA</w:t>
            </w:r>
          </w:p>
        </w:tc>
        <w:tc>
          <w:tcPr>
            <w:tcW w:w="2007" w:type="dxa"/>
          </w:tcPr>
          <w:p w14:paraId="1621C0D1" w14:textId="77777777" w:rsidR="00CC0D30" w:rsidRPr="00B4683B" w:rsidRDefault="00CC0D30" w:rsidP="003D63BC">
            <w:pPr>
              <w:rPr>
                <w:rFonts w:cstheme="minorHAnsi"/>
                <w:sz w:val="13"/>
                <w:szCs w:val="22"/>
                <w:lang w:val="en-US"/>
              </w:rPr>
            </w:pPr>
            <w:proofErr w:type="spellStart"/>
            <w:r w:rsidRPr="00B4683B">
              <w:rPr>
                <w:rFonts w:cstheme="minorHAnsi"/>
                <w:sz w:val="13"/>
                <w:szCs w:val="22"/>
                <w:lang w:val="en-US"/>
              </w:rPr>
              <w:t>Hyberbolic</w:t>
            </w:r>
            <w:proofErr w:type="spellEnd"/>
            <w:r w:rsidRPr="00B4683B">
              <w:rPr>
                <w:rFonts w:cstheme="minorHAnsi"/>
                <w:sz w:val="13"/>
                <w:szCs w:val="22"/>
                <w:lang w:val="en-US"/>
              </w:rPr>
              <w:t xml:space="preserve"> relation between peak ARI conc. and D</w:t>
            </w:r>
            <w:r w:rsidRPr="00B4683B">
              <w:rPr>
                <w:rFonts w:cstheme="minorHAnsi"/>
                <w:sz w:val="13"/>
                <w:szCs w:val="22"/>
                <w:vertAlign w:val="subscript"/>
                <w:lang w:val="en-US"/>
              </w:rPr>
              <w:t>2</w:t>
            </w:r>
            <w:r w:rsidRPr="00B4683B">
              <w:rPr>
                <w:rFonts w:cstheme="minorHAnsi"/>
                <w:sz w:val="13"/>
                <w:szCs w:val="22"/>
                <w:lang w:val="en-US"/>
              </w:rPr>
              <w:t xml:space="preserve"> </w:t>
            </w:r>
            <w:proofErr w:type="spellStart"/>
            <w:r w:rsidRPr="00B4683B">
              <w:rPr>
                <w:rFonts w:cstheme="minorHAnsi"/>
                <w:sz w:val="13"/>
                <w:szCs w:val="22"/>
                <w:lang w:val="en-US"/>
              </w:rPr>
              <w:t>occup</w:t>
            </w:r>
            <w:proofErr w:type="spellEnd"/>
            <w:r w:rsidRPr="00B4683B">
              <w:rPr>
                <w:rFonts w:cstheme="minorHAnsi"/>
                <w:sz w:val="13"/>
                <w:szCs w:val="22"/>
                <w:lang w:val="en-US"/>
              </w:rPr>
              <w:t>. (p)</w:t>
            </w:r>
          </w:p>
        </w:tc>
      </w:tr>
      <w:tr w:rsidR="00CC0D30" w:rsidRPr="007241FA" w14:paraId="767E335D" w14:textId="20F47BBB" w:rsidTr="00CC0D30">
        <w:trPr>
          <w:trHeight w:val="858"/>
        </w:trPr>
        <w:tc>
          <w:tcPr>
            <w:tcW w:w="920" w:type="dxa"/>
          </w:tcPr>
          <w:p w14:paraId="3CB27520" w14:textId="77777777" w:rsidR="00CC0D30" w:rsidRPr="00B4683B" w:rsidRDefault="00CC0D30" w:rsidP="003D63BC">
            <w:pPr>
              <w:rPr>
                <w:rFonts w:cstheme="minorHAnsi"/>
                <w:sz w:val="13"/>
                <w:szCs w:val="22"/>
                <w:lang w:val="en-US"/>
              </w:rPr>
            </w:pPr>
            <w:r w:rsidRPr="00B4683B">
              <w:rPr>
                <w:rFonts w:cstheme="minorHAnsi"/>
                <w:sz w:val="13"/>
                <w:szCs w:val="22"/>
                <w:lang w:val="en-US"/>
              </w:rPr>
              <w:t>Mamo et al., 2007; Mizrahi et al., 2009 (same cohort)</w:t>
            </w:r>
          </w:p>
        </w:tc>
        <w:tc>
          <w:tcPr>
            <w:tcW w:w="920" w:type="dxa"/>
          </w:tcPr>
          <w:p w14:paraId="25442D6F" w14:textId="77777777" w:rsidR="00CC0D30" w:rsidRPr="00B4683B" w:rsidRDefault="00CC0D30" w:rsidP="003D63BC">
            <w:pPr>
              <w:rPr>
                <w:rFonts w:cstheme="minorHAnsi"/>
                <w:sz w:val="13"/>
                <w:szCs w:val="22"/>
                <w:lang w:val="en-US"/>
              </w:rPr>
            </w:pPr>
            <w:r w:rsidRPr="00B4683B">
              <w:rPr>
                <w:rFonts w:cstheme="minorHAnsi"/>
                <w:sz w:val="13"/>
                <w:szCs w:val="22"/>
                <w:lang w:val="en-US"/>
              </w:rPr>
              <w:t>[</w:t>
            </w:r>
            <w:r w:rsidRPr="00B4683B">
              <w:rPr>
                <w:rFonts w:cstheme="minorHAnsi"/>
                <w:sz w:val="13"/>
                <w:szCs w:val="22"/>
                <w:vertAlign w:val="superscript"/>
                <w:lang w:val="en-US"/>
              </w:rPr>
              <w:t>11</w:t>
            </w:r>
            <w:r w:rsidRPr="00B4683B">
              <w:rPr>
                <w:rFonts w:cstheme="minorHAnsi"/>
                <w:sz w:val="13"/>
                <w:szCs w:val="22"/>
                <w:lang w:val="en-US"/>
              </w:rPr>
              <w:t>C]</w:t>
            </w:r>
            <w:proofErr w:type="spellStart"/>
            <w:r w:rsidRPr="00B4683B">
              <w:rPr>
                <w:rFonts w:cstheme="minorHAnsi"/>
                <w:sz w:val="13"/>
                <w:szCs w:val="22"/>
                <w:lang w:val="en-US"/>
              </w:rPr>
              <w:t>raclopride</w:t>
            </w:r>
            <w:proofErr w:type="spellEnd"/>
            <w:r w:rsidRPr="00B4683B">
              <w:rPr>
                <w:rFonts w:cstheme="minorHAnsi"/>
                <w:sz w:val="13"/>
                <w:szCs w:val="22"/>
                <w:lang w:val="en-US"/>
              </w:rPr>
              <w:t>, [18F]</w:t>
            </w:r>
            <w:proofErr w:type="spellStart"/>
            <w:r w:rsidRPr="00B4683B">
              <w:rPr>
                <w:rFonts w:cstheme="minorHAnsi"/>
                <w:sz w:val="13"/>
                <w:szCs w:val="22"/>
                <w:lang w:val="en-US"/>
              </w:rPr>
              <w:t>setoperone</w:t>
            </w:r>
            <w:proofErr w:type="spellEnd"/>
            <w:r w:rsidRPr="00B4683B">
              <w:rPr>
                <w:rFonts w:cstheme="minorHAnsi"/>
                <w:sz w:val="13"/>
                <w:szCs w:val="22"/>
                <w:lang w:val="en-US"/>
              </w:rPr>
              <w:t>, [</w:t>
            </w:r>
            <w:r w:rsidRPr="00B4683B">
              <w:rPr>
                <w:rFonts w:cstheme="minorHAnsi"/>
                <w:sz w:val="13"/>
                <w:szCs w:val="22"/>
                <w:vertAlign w:val="superscript"/>
                <w:lang w:val="en-US"/>
              </w:rPr>
              <w:t>11</w:t>
            </w:r>
            <w:r w:rsidRPr="00B4683B">
              <w:rPr>
                <w:rFonts w:cstheme="minorHAnsi"/>
                <w:sz w:val="13"/>
                <w:szCs w:val="22"/>
                <w:lang w:val="en-US"/>
              </w:rPr>
              <w:t>C]WAY100635</w:t>
            </w:r>
          </w:p>
        </w:tc>
        <w:tc>
          <w:tcPr>
            <w:tcW w:w="2538" w:type="dxa"/>
          </w:tcPr>
          <w:p w14:paraId="438FC8E0" w14:textId="77777777" w:rsidR="00CC0D30" w:rsidRPr="00B4683B" w:rsidRDefault="00CC0D30" w:rsidP="003D63BC">
            <w:pPr>
              <w:rPr>
                <w:rFonts w:cstheme="minorHAnsi"/>
                <w:sz w:val="13"/>
                <w:szCs w:val="22"/>
                <w:lang w:val="en-US"/>
              </w:rPr>
            </w:pPr>
            <w:r w:rsidRPr="00B4683B">
              <w:rPr>
                <w:rFonts w:cstheme="minorHAnsi"/>
                <w:sz w:val="13"/>
                <w:szCs w:val="22"/>
                <w:lang w:val="en-US"/>
              </w:rPr>
              <w:t>RCT,</w:t>
            </w:r>
            <w:r w:rsidRPr="00B4683B">
              <w:rPr>
                <w:rFonts w:cstheme="minorHAnsi"/>
                <w:color w:val="000000"/>
                <w:sz w:val="13"/>
                <w:szCs w:val="22"/>
                <w:lang w:val="en-US" w:eastAsia="en-US"/>
              </w:rPr>
              <w:t xml:space="preserve"> 3 PET scans after ARI taken for 14 days</w:t>
            </w:r>
            <w:r w:rsidRPr="00B4683B">
              <w:rPr>
                <w:rFonts w:cstheme="minorHAnsi"/>
                <w:sz w:val="13"/>
                <w:szCs w:val="22"/>
                <w:lang w:val="en-US"/>
              </w:rPr>
              <w:t>; diagnosis acc. to DSM-4. Peak levels measured with LC/MS, clinical efficacy assessments</w:t>
            </w:r>
          </w:p>
        </w:tc>
        <w:tc>
          <w:tcPr>
            <w:tcW w:w="1583" w:type="dxa"/>
          </w:tcPr>
          <w:p w14:paraId="7E1A1323" w14:textId="77777777" w:rsidR="00CC0D30" w:rsidRPr="00B4683B" w:rsidRDefault="00CC0D30" w:rsidP="003D63BC">
            <w:pPr>
              <w:rPr>
                <w:rFonts w:cstheme="minorHAnsi"/>
                <w:sz w:val="13"/>
                <w:szCs w:val="22"/>
                <w:lang w:val="en-US"/>
              </w:rPr>
            </w:pPr>
            <w:r w:rsidRPr="00B4683B">
              <w:rPr>
                <w:rFonts w:cstheme="minorHAnsi"/>
                <w:sz w:val="13"/>
                <w:szCs w:val="22"/>
                <w:lang w:val="en-US"/>
              </w:rPr>
              <w:t>N=12; SCZ or SD; age 31±7; 75% males</w:t>
            </w:r>
          </w:p>
        </w:tc>
        <w:tc>
          <w:tcPr>
            <w:tcW w:w="1442" w:type="dxa"/>
          </w:tcPr>
          <w:p w14:paraId="495D16C8" w14:textId="77777777" w:rsidR="00CC0D30" w:rsidRPr="00B4683B" w:rsidRDefault="00CC0D30" w:rsidP="003D63BC">
            <w:pPr>
              <w:rPr>
                <w:rFonts w:cstheme="minorHAnsi"/>
                <w:sz w:val="13"/>
                <w:szCs w:val="22"/>
                <w:lang w:val="en-US"/>
              </w:rPr>
            </w:pPr>
            <w:r w:rsidRPr="00B4683B">
              <w:rPr>
                <w:rFonts w:cstheme="minorHAnsi"/>
                <w:sz w:val="13"/>
                <w:szCs w:val="22"/>
                <w:lang w:val="en-US"/>
              </w:rPr>
              <w:t>Substance abuse, depot APs in last 6 months; change in or other psychotropic medications</w:t>
            </w:r>
          </w:p>
        </w:tc>
        <w:tc>
          <w:tcPr>
            <w:tcW w:w="885" w:type="dxa"/>
          </w:tcPr>
          <w:p w14:paraId="133FD43F" w14:textId="77777777" w:rsidR="00CC0D30" w:rsidRPr="00B4683B" w:rsidRDefault="00CC0D30" w:rsidP="003D63BC">
            <w:pPr>
              <w:rPr>
                <w:rFonts w:cstheme="minorHAnsi"/>
                <w:sz w:val="13"/>
                <w:szCs w:val="22"/>
                <w:lang w:val="en-US"/>
              </w:rPr>
            </w:pPr>
            <w:r w:rsidRPr="00B4683B">
              <w:rPr>
                <w:rFonts w:cstheme="minorHAnsi"/>
                <w:sz w:val="13"/>
                <w:szCs w:val="22"/>
                <w:lang w:val="en-US"/>
              </w:rPr>
              <w:t>18.8±7.7 (10-30)</w:t>
            </w:r>
          </w:p>
        </w:tc>
        <w:tc>
          <w:tcPr>
            <w:tcW w:w="910" w:type="dxa"/>
          </w:tcPr>
          <w:p w14:paraId="12BE2358" w14:textId="6E90694A" w:rsidR="00CC0D30" w:rsidRPr="00B4683B" w:rsidRDefault="00CC0D30" w:rsidP="007241FA">
            <w:pPr>
              <w:rPr>
                <w:rFonts w:cstheme="minorHAnsi"/>
                <w:sz w:val="13"/>
                <w:szCs w:val="22"/>
                <w:lang w:val="en-US"/>
              </w:rPr>
              <w:pPrChange w:id="180" w:author="Hart, Xenia" w:date="2022-09-19T12:59:00Z">
                <w:pPr>
                  <w:framePr w:hSpace="141" w:wrap="around" w:vAnchor="text" w:hAnchor="page" w:x="730" w:y="293"/>
                </w:pPr>
              </w:pPrChange>
            </w:pPr>
            <w:r w:rsidRPr="00B4683B">
              <w:rPr>
                <w:rFonts w:cstheme="minorHAnsi"/>
                <w:sz w:val="13"/>
                <w:szCs w:val="22"/>
                <w:lang w:val="en-US"/>
              </w:rPr>
              <w:t>22</w:t>
            </w:r>
            <w:ins w:id="181" w:author="Hart, Xenia" w:date="2022-09-19T12:59:00Z">
              <w:r w:rsidR="007241FA">
                <w:rPr>
                  <w:rFonts w:cstheme="minorHAnsi"/>
                  <w:sz w:val="13"/>
                  <w:szCs w:val="22"/>
                  <w:lang w:val="en-US"/>
                </w:rPr>
                <w:t>1</w:t>
              </w:r>
            </w:ins>
            <w:del w:id="182" w:author="Hart, Xenia" w:date="2022-09-19T12:59:00Z">
              <w:r w:rsidRPr="00B4683B" w:rsidDel="007241FA">
                <w:rPr>
                  <w:rFonts w:cstheme="minorHAnsi"/>
                  <w:sz w:val="13"/>
                  <w:szCs w:val="22"/>
                  <w:lang w:val="en-US"/>
                </w:rPr>
                <w:delText>0.8</w:delText>
              </w:r>
            </w:del>
            <w:r w:rsidRPr="00B4683B">
              <w:rPr>
                <w:rFonts w:cstheme="minorHAnsi"/>
                <w:sz w:val="13"/>
                <w:szCs w:val="22"/>
                <w:lang w:val="en-US"/>
              </w:rPr>
              <w:t>±179</w:t>
            </w:r>
            <w:del w:id="183" w:author="Hart, Xenia" w:date="2022-09-19T12:59:00Z">
              <w:r w:rsidRPr="00B4683B" w:rsidDel="007241FA">
                <w:rPr>
                  <w:rFonts w:cstheme="minorHAnsi"/>
                  <w:sz w:val="13"/>
                  <w:szCs w:val="22"/>
                  <w:lang w:val="en-US"/>
                </w:rPr>
                <w:delText>.0</w:delText>
              </w:r>
            </w:del>
          </w:p>
        </w:tc>
        <w:tc>
          <w:tcPr>
            <w:tcW w:w="1983" w:type="dxa"/>
          </w:tcPr>
          <w:p w14:paraId="235EB220" w14:textId="77777777" w:rsidR="00CC0D30" w:rsidRPr="00B4683B" w:rsidRDefault="00CC0D30" w:rsidP="003D63BC">
            <w:pPr>
              <w:rPr>
                <w:rFonts w:cstheme="minorHAnsi"/>
                <w:sz w:val="13"/>
                <w:szCs w:val="22"/>
                <w:lang w:val="en-US"/>
              </w:rPr>
            </w:pPr>
            <w:r w:rsidRPr="00B4683B">
              <w:rPr>
                <w:rFonts w:cstheme="minorHAnsi"/>
                <w:sz w:val="13"/>
                <w:szCs w:val="22"/>
                <w:u w:val="single"/>
                <w:lang w:val="en-US"/>
              </w:rPr>
              <w:t>D</w:t>
            </w:r>
            <w:r w:rsidRPr="00B4683B">
              <w:rPr>
                <w:rFonts w:cstheme="minorHAnsi"/>
                <w:sz w:val="13"/>
                <w:szCs w:val="22"/>
                <w:u w:val="single"/>
                <w:vertAlign w:val="subscript"/>
                <w:lang w:val="en-US"/>
              </w:rPr>
              <w:t>2/3</w:t>
            </w:r>
            <w:r w:rsidRPr="00B4683B">
              <w:rPr>
                <w:rFonts w:cstheme="minorHAnsi"/>
                <w:sz w:val="13"/>
                <w:szCs w:val="22"/>
                <w:u w:val="single"/>
                <w:lang w:val="en-US"/>
              </w:rPr>
              <w:t>:</w:t>
            </w:r>
            <w:r w:rsidRPr="00B4683B">
              <w:rPr>
                <w:rFonts w:cstheme="minorHAnsi"/>
                <w:sz w:val="13"/>
                <w:szCs w:val="22"/>
                <w:lang w:val="en-US"/>
              </w:rPr>
              <w:t xml:space="preserve"> 86.6±3.7 (p), 92.9±5.7 (c), 91.0±4.0 (</w:t>
            </w:r>
            <w:proofErr w:type="spellStart"/>
            <w:r w:rsidRPr="00B4683B">
              <w:rPr>
                <w:rFonts w:cstheme="minorHAnsi"/>
                <w:sz w:val="13"/>
                <w:szCs w:val="22"/>
                <w:lang w:val="en-US"/>
              </w:rPr>
              <w:t>cs</w:t>
            </w:r>
            <w:proofErr w:type="spellEnd"/>
            <w:r w:rsidRPr="00B4683B">
              <w:rPr>
                <w:rFonts w:cstheme="minorHAnsi"/>
                <w:sz w:val="13"/>
                <w:szCs w:val="22"/>
                <w:lang w:val="en-US"/>
              </w:rPr>
              <w:t xml:space="preserve">); </w:t>
            </w:r>
            <w:r w:rsidRPr="00B4683B">
              <w:rPr>
                <w:rFonts w:cstheme="minorHAnsi"/>
                <w:sz w:val="13"/>
                <w:szCs w:val="22"/>
                <w:u w:val="single"/>
                <w:lang w:val="en-US"/>
              </w:rPr>
              <w:t>5-HT</w:t>
            </w:r>
            <w:r w:rsidRPr="00B4683B">
              <w:rPr>
                <w:rFonts w:cstheme="minorHAnsi"/>
                <w:sz w:val="13"/>
                <w:szCs w:val="22"/>
                <w:u w:val="single"/>
                <w:vertAlign w:val="subscript"/>
                <w:lang w:val="en-US"/>
              </w:rPr>
              <w:t>2</w:t>
            </w:r>
            <w:r w:rsidRPr="00B4683B">
              <w:rPr>
                <w:rFonts w:cstheme="minorHAnsi"/>
                <w:sz w:val="13"/>
                <w:szCs w:val="22"/>
                <w:u w:val="single"/>
                <w:lang w:val="en-US"/>
              </w:rPr>
              <w:t>:</w:t>
            </w:r>
            <w:r w:rsidRPr="00B4683B">
              <w:rPr>
                <w:rFonts w:cstheme="minorHAnsi"/>
                <w:sz w:val="13"/>
                <w:szCs w:val="22"/>
                <w:lang w:val="en-US"/>
              </w:rPr>
              <w:t xml:space="preserve"> 54.0±15.3 (</w:t>
            </w:r>
            <w:proofErr w:type="spellStart"/>
            <w:r w:rsidRPr="00B4683B">
              <w:rPr>
                <w:rFonts w:cstheme="minorHAnsi"/>
                <w:sz w:val="13"/>
                <w:szCs w:val="22"/>
                <w:lang w:val="en-US"/>
              </w:rPr>
              <w:t>tc</w:t>
            </w:r>
            <w:proofErr w:type="spellEnd"/>
            <w:r w:rsidRPr="00B4683B">
              <w:rPr>
                <w:rFonts w:cstheme="minorHAnsi"/>
                <w:sz w:val="13"/>
                <w:szCs w:val="22"/>
                <w:lang w:val="en-US"/>
              </w:rPr>
              <w:t xml:space="preserve">), 59.4±12.9 (fc); </w:t>
            </w:r>
            <w:r w:rsidRPr="00B4683B">
              <w:rPr>
                <w:rFonts w:cstheme="minorHAnsi"/>
                <w:sz w:val="13"/>
                <w:szCs w:val="22"/>
                <w:u w:val="single"/>
                <w:lang w:val="en-US"/>
              </w:rPr>
              <w:t>5-HT</w:t>
            </w:r>
            <w:r w:rsidRPr="00B4683B">
              <w:rPr>
                <w:rFonts w:cstheme="minorHAnsi"/>
                <w:sz w:val="13"/>
                <w:szCs w:val="22"/>
                <w:u w:val="single"/>
                <w:vertAlign w:val="subscript"/>
                <w:lang w:val="en-US"/>
              </w:rPr>
              <w:t>1A</w:t>
            </w:r>
            <w:r w:rsidRPr="00B4683B">
              <w:rPr>
                <w:rFonts w:cstheme="minorHAnsi"/>
                <w:sz w:val="13"/>
                <w:szCs w:val="22"/>
                <w:u w:val="single"/>
                <w:lang w:val="en-US"/>
              </w:rPr>
              <w:t>:</w:t>
            </w:r>
            <w:r w:rsidRPr="00B4683B">
              <w:rPr>
                <w:rFonts w:cstheme="minorHAnsi"/>
                <w:sz w:val="13"/>
                <w:szCs w:val="22"/>
                <w:lang w:val="en-US"/>
              </w:rPr>
              <w:t xml:space="preserve"> 16.2±14.3 (</w:t>
            </w:r>
            <w:proofErr w:type="spellStart"/>
            <w:r w:rsidRPr="00B4683B">
              <w:rPr>
                <w:rFonts w:cstheme="minorHAnsi"/>
                <w:sz w:val="13"/>
                <w:szCs w:val="22"/>
                <w:lang w:val="en-US"/>
              </w:rPr>
              <w:t>tc</w:t>
            </w:r>
            <w:proofErr w:type="spellEnd"/>
            <w:r w:rsidRPr="00B4683B">
              <w:rPr>
                <w:rFonts w:cstheme="minorHAnsi"/>
                <w:sz w:val="13"/>
                <w:szCs w:val="22"/>
                <w:lang w:val="en-US"/>
              </w:rPr>
              <w:t>), 16.5±13.8 (fc)</w:t>
            </w:r>
          </w:p>
        </w:tc>
        <w:tc>
          <w:tcPr>
            <w:tcW w:w="790" w:type="dxa"/>
          </w:tcPr>
          <w:p w14:paraId="02E43039" w14:textId="77777777" w:rsidR="00CC0D30" w:rsidRPr="00B4683B" w:rsidRDefault="00CC0D30" w:rsidP="003D63BC">
            <w:pPr>
              <w:rPr>
                <w:rFonts w:cstheme="minorHAnsi"/>
                <w:sz w:val="13"/>
                <w:szCs w:val="22"/>
                <w:lang w:val="en-US"/>
              </w:rPr>
            </w:pPr>
            <w:r w:rsidRPr="00B4683B">
              <w:rPr>
                <w:rFonts w:cstheme="minorHAnsi"/>
                <w:sz w:val="13"/>
                <w:szCs w:val="22"/>
                <w:lang w:val="en-US"/>
              </w:rPr>
              <w:t>NA</w:t>
            </w:r>
          </w:p>
        </w:tc>
        <w:tc>
          <w:tcPr>
            <w:tcW w:w="766" w:type="dxa"/>
          </w:tcPr>
          <w:p w14:paraId="071AAFD6" w14:textId="77777777" w:rsidR="00CC0D30" w:rsidRPr="00B4683B" w:rsidRDefault="00CC0D30" w:rsidP="003D63BC">
            <w:pPr>
              <w:rPr>
                <w:rFonts w:cstheme="minorHAnsi"/>
                <w:sz w:val="13"/>
                <w:szCs w:val="22"/>
                <w:lang w:val="en-US"/>
              </w:rPr>
            </w:pPr>
            <w:r w:rsidRPr="00B4683B">
              <w:rPr>
                <w:rFonts w:cstheme="minorHAnsi"/>
                <w:sz w:val="13"/>
                <w:szCs w:val="22"/>
                <w:lang w:val="en-US"/>
              </w:rPr>
              <w:t>NA</w:t>
            </w:r>
          </w:p>
        </w:tc>
        <w:tc>
          <w:tcPr>
            <w:tcW w:w="2007" w:type="dxa"/>
          </w:tcPr>
          <w:p w14:paraId="25D84FE8" w14:textId="6CCCD429" w:rsidR="00CC0D30" w:rsidRPr="00B4683B" w:rsidRDefault="00CC0D30" w:rsidP="003D63BC">
            <w:pPr>
              <w:widowControl w:val="0"/>
              <w:autoSpaceDE w:val="0"/>
              <w:autoSpaceDN w:val="0"/>
              <w:adjustRightInd w:val="0"/>
              <w:rPr>
                <w:rFonts w:cstheme="minorHAnsi"/>
                <w:sz w:val="13"/>
                <w:szCs w:val="22"/>
                <w:lang w:val="en-US"/>
              </w:rPr>
            </w:pPr>
            <w:r w:rsidRPr="00B4683B">
              <w:rPr>
                <w:rFonts w:cstheme="minorHAnsi"/>
                <w:sz w:val="13"/>
                <w:szCs w:val="22"/>
                <w:lang w:val="en-US"/>
              </w:rPr>
              <w:t>ARI and DARI conc. correlated with D</w:t>
            </w:r>
            <w:r w:rsidRPr="00B4683B">
              <w:rPr>
                <w:rFonts w:cstheme="minorHAnsi"/>
                <w:sz w:val="13"/>
                <w:szCs w:val="22"/>
                <w:vertAlign w:val="subscript"/>
                <w:lang w:val="en-US"/>
              </w:rPr>
              <w:t>2</w:t>
            </w:r>
            <w:r w:rsidRPr="00B4683B">
              <w:rPr>
                <w:rFonts w:cstheme="minorHAnsi"/>
                <w:sz w:val="13"/>
                <w:szCs w:val="22"/>
                <w:lang w:val="en-US"/>
              </w:rPr>
              <w:t xml:space="preserve"> </w:t>
            </w:r>
            <w:proofErr w:type="spellStart"/>
            <w:r w:rsidRPr="00B4683B">
              <w:rPr>
                <w:rFonts w:cstheme="minorHAnsi"/>
                <w:sz w:val="13"/>
                <w:szCs w:val="22"/>
                <w:lang w:val="en-US"/>
              </w:rPr>
              <w:t>occup</w:t>
            </w:r>
            <w:proofErr w:type="spellEnd"/>
            <w:r w:rsidRPr="00B4683B">
              <w:rPr>
                <w:rFonts w:cstheme="minorHAnsi"/>
                <w:sz w:val="13"/>
                <w:szCs w:val="22"/>
                <w:lang w:val="en-US"/>
              </w:rPr>
              <w:t>. (</w:t>
            </w:r>
            <w:proofErr w:type="gramStart"/>
            <w:r w:rsidRPr="00B4683B">
              <w:rPr>
                <w:rFonts w:cstheme="minorHAnsi"/>
                <w:sz w:val="13"/>
                <w:szCs w:val="22"/>
                <w:lang w:val="en-US"/>
              </w:rPr>
              <w:t>p</w:t>
            </w:r>
            <w:proofErr w:type="gramEnd"/>
            <w:r w:rsidRPr="00B4683B">
              <w:rPr>
                <w:rFonts w:cstheme="minorHAnsi"/>
                <w:sz w:val="13"/>
                <w:szCs w:val="22"/>
                <w:lang w:val="en-US"/>
              </w:rPr>
              <w:t xml:space="preserve"> and s). No corr. between </w:t>
            </w:r>
            <w:proofErr w:type="spellStart"/>
            <w:r w:rsidRPr="00B4683B">
              <w:rPr>
                <w:rFonts w:cstheme="minorHAnsi"/>
                <w:sz w:val="13"/>
                <w:szCs w:val="22"/>
                <w:lang w:val="en-US"/>
              </w:rPr>
              <w:t>occup</w:t>
            </w:r>
            <w:proofErr w:type="spellEnd"/>
            <w:r w:rsidRPr="00B4683B">
              <w:rPr>
                <w:rFonts w:cstheme="minorHAnsi"/>
                <w:sz w:val="13"/>
                <w:szCs w:val="22"/>
                <w:lang w:val="en-US"/>
              </w:rPr>
              <w:t xml:space="preserve">. </w:t>
            </w:r>
            <w:proofErr w:type="gramStart"/>
            <w:r w:rsidRPr="00B4683B">
              <w:rPr>
                <w:rFonts w:cstheme="minorHAnsi"/>
                <w:sz w:val="13"/>
                <w:szCs w:val="22"/>
                <w:lang w:val="en-US"/>
              </w:rPr>
              <w:t>and</w:t>
            </w:r>
            <w:proofErr w:type="gramEnd"/>
            <w:r w:rsidRPr="00B4683B">
              <w:rPr>
                <w:rFonts w:cstheme="minorHAnsi"/>
                <w:sz w:val="13"/>
                <w:szCs w:val="22"/>
                <w:lang w:val="en-US"/>
              </w:rPr>
              <w:t xml:space="preserve"> clinical or well-being scores.</w:t>
            </w:r>
          </w:p>
        </w:tc>
      </w:tr>
      <w:tr w:rsidR="00CC0D30" w:rsidRPr="007241FA" w14:paraId="6243D136" w14:textId="2C712428" w:rsidTr="00CC0D30">
        <w:trPr>
          <w:trHeight w:val="525"/>
        </w:trPr>
        <w:tc>
          <w:tcPr>
            <w:tcW w:w="920" w:type="dxa"/>
          </w:tcPr>
          <w:p w14:paraId="310C7968" w14:textId="77777777" w:rsidR="00CC0D30" w:rsidRPr="00B4683B" w:rsidRDefault="00CC0D30" w:rsidP="003D63BC">
            <w:pPr>
              <w:rPr>
                <w:rFonts w:cstheme="minorHAnsi"/>
                <w:sz w:val="13"/>
                <w:szCs w:val="22"/>
                <w:lang w:val="en-US"/>
              </w:rPr>
            </w:pPr>
            <w:r w:rsidRPr="00B4683B">
              <w:rPr>
                <w:rFonts w:cstheme="minorHAnsi"/>
                <w:sz w:val="13"/>
                <w:szCs w:val="22"/>
                <w:lang w:val="en-US"/>
              </w:rPr>
              <w:t>Gründer et al., 2008</w:t>
            </w:r>
          </w:p>
        </w:tc>
        <w:tc>
          <w:tcPr>
            <w:tcW w:w="920" w:type="dxa"/>
          </w:tcPr>
          <w:p w14:paraId="469A5BDB" w14:textId="77777777" w:rsidR="00CC0D30" w:rsidRPr="00B4683B" w:rsidRDefault="00CC0D30" w:rsidP="003D63BC">
            <w:pPr>
              <w:rPr>
                <w:rFonts w:cstheme="minorHAnsi"/>
                <w:sz w:val="13"/>
                <w:szCs w:val="22"/>
                <w:lang w:val="en-US"/>
              </w:rPr>
            </w:pPr>
            <w:r w:rsidRPr="00B4683B">
              <w:rPr>
                <w:rFonts w:cstheme="minorHAnsi"/>
                <w:sz w:val="13"/>
                <w:szCs w:val="22"/>
                <w:lang w:val="en-US"/>
              </w:rPr>
              <w:t>[</w:t>
            </w:r>
            <w:r w:rsidRPr="00B4683B">
              <w:rPr>
                <w:rFonts w:cstheme="minorHAnsi"/>
                <w:sz w:val="13"/>
                <w:szCs w:val="22"/>
                <w:vertAlign w:val="superscript"/>
                <w:lang w:val="en-US"/>
              </w:rPr>
              <w:t>18</w:t>
            </w:r>
            <w:r w:rsidRPr="00B4683B">
              <w:rPr>
                <w:rFonts w:cstheme="minorHAnsi"/>
                <w:sz w:val="13"/>
                <w:szCs w:val="22"/>
                <w:lang w:val="en-US"/>
              </w:rPr>
              <w:t>F]</w:t>
            </w:r>
            <w:proofErr w:type="spellStart"/>
            <w:r w:rsidRPr="00B4683B">
              <w:rPr>
                <w:rFonts w:cstheme="minorHAnsi"/>
                <w:sz w:val="13"/>
                <w:szCs w:val="22"/>
                <w:lang w:val="en-US"/>
              </w:rPr>
              <w:t>fallypride</w:t>
            </w:r>
            <w:proofErr w:type="spellEnd"/>
          </w:p>
        </w:tc>
        <w:tc>
          <w:tcPr>
            <w:tcW w:w="2538" w:type="dxa"/>
          </w:tcPr>
          <w:p w14:paraId="2AC2A891" w14:textId="6B17CD17" w:rsidR="00CC0D30" w:rsidRPr="00B4683B" w:rsidRDefault="00CC0D30" w:rsidP="00777265">
            <w:pPr>
              <w:rPr>
                <w:rFonts w:cstheme="minorHAnsi"/>
                <w:sz w:val="13"/>
                <w:szCs w:val="22"/>
                <w:lang w:val="en-US"/>
              </w:rPr>
            </w:pPr>
            <w:r w:rsidRPr="00B4683B">
              <w:rPr>
                <w:rFonts w:cstheme="minorHAnsi"/>
                <w:color w:val="000000"/>
                <w:sz w:val="13"/>
                <w:szCs w:val="22"/>
                <w:lang w:val="en-US" w:eastAsia="en-US"/>
              </w:rPr>
              <w:t>Cohort study with medication-free vs. medicated patients, trough serum concentrations in steady-state measured with HPLC</w:t>
            </w:r>
          </w:p>
        </w:tc>
        <w:tc>
          <w:tcPr>
            <w:tcW w:w="1583" w:type="dxa"/>
          </w:tcPr>
          <w:p w14:paraId="08C98B83" w14:textId="77777777" w:rsidR="00CC0D30" w:rsidRPr="00B4683B" w:rsidRDefault="00CC0D30" w:rsidP="003D63BC">
            <w:pPr>
              <w:rPr>
                <w:rFonts w:cstheme="minorHAnsi"/>
                <w:sz w:val="13"/>
                <w:szCs w:val="22"/>
                <w:lang w:val="en-US"/>
              </w:rPr>
            </w:pPr>
            <w:r w:rsidRPr="00B4683B">
              <w:rPr>
                <w:rFonts w:cstheme="minorHAnsi"/>
                <w:color w:val="000000"/>
                <w:sz w:val="13"/>
                <w:szCs w:val="22"/>
                <w:lang w:val="en-US" w:eastAsia="en-US"/>
              </w:rPr>
              <w:t xml:space="preserve">N=16/8 (medicated/ </w:t>
            </w:r>
            <w:proofErr w:type="spellStart"/>
            <w:r w:rsidRPr="00B4683B">
              <w:rPr>
                <w:rFonts w:cstheme="minorHAnsi"/>
                <w:color w:val="000000"/>
                <w:sz w:val="13"/>
                <w:szCs w:val="22"/>
                <w:lang w:val="en-US" w:eastAsia="en-US"/>
              </w:rPr>
              <w:t>unmedicated</w:t>
            </w:r>
            <w:proofErr w:type="spellEnd"/>
            <w:r w:rsidRPr="00B4683B">
              <w:rPr>
                <w:rFonts w:cstheme="minorHAnsi"/>
                <w:color w:val="000000"/>
                <w:sz w:val="13"/>
                <w:szCs w:val="22"/>
                <w:lang w:val="en-US" w:eastAsia="en-US"/>
              </w:rPr>
              <w:t xml:space="preserve">); SCZ or SD </w:t>
            </w:r>
            <w:r w:rsidRPr="00B4683B">
              <w:rPr>
                <w:rFonts w:cstheme="minorHAnsi"/>
                <w:sz w:val="13"/>
                <w:szCs w:val="22"/>
                <w:lang w:val="en-US"/>
              </w:rPr>
              <w:t>(DSM-4)</w:t>
            </w:r>
            <w:r w:rsidRPr="00B4683B">
              <w:rPr>
                <w:rFonts w:cstheme="minorHAnsi"/>
                <w:color w:val="000000"/>
                <w:sz w:val="13"/>
                <w:szCs w:val="22"/>
                <w:lang w:val="en-US" w:eastAsia="en-US"/>
              </w:rPr>
              <w:t>; age 30; 94% males</w:t>
            </w:r>
            <w:r w:rsidRPr="00B4683B">
              <w:rPr>
                <w:rFonts w:cstheme="minorHAnsi"/>
                <w:sz w:val="13"/>
                <w:szCs w:val="22"/>
                <w:lang w:val="en-US"/>
              </w:rPr>
              <w:t xml:space="preserve"> </w:t>
            </w:r>
          </w:p>
        </w:tc>
        <w:tc>
          <w:tcPr>
            <w:tcW w:w="1442" w:type="dxa"/>
          </w:tcPr>
          <w:p w14:paraId="36F9C2FC" w14:textId="77777777" w:rsidR="00CC0D30" w:rsidRPr="00B4683B" w:rsidRDefault="00CC0D30" w:rsidP="003D63BC">
            <w:pPr>
              <w:rPr>
                <w:rFonts w:cstheme="minorHAnsi"/>
                <w:sz w:val="13"/>
                <w:szCs w:val="22"/>
                <w:lang w:val="en-US"/>
              </w:rPr>
            </w:pPr>
            <w:r w:rsidRPr="00B4683B">
              <w:rPr>
                <w:rFonts w:cstheme="minorHAnsi"/>
                <w:sz w:val="13"/>
                <w:szCs w:val="22"/>
                <w:lang w:val="en-US"/>
              </w:rPr>
              <w:t>Psychotropic medication for at least 6 months</w:t>
            </w:r>
          </w:p>
        </w:tc>
        <w:tc>
          <w:tcPr>
            <w:tcW w:w="885" w:type="dxa"/>
          </w:tcPr>
          <w:p w14:paraId="26B9FF56" w14:textId="77777777" w:rsidR="00CC0D30" w:rsidRPr="00B4683B" w:rsidRDefault="00CC0D30" w:rsidP="003D63BC">
            <w:pPr>
              <w:rPr>
                <w:rFonts w:cstheme="minorHAnsi"/>
                <w:sz w:val="13"/>
                <w:szCs w:val="22"/>
                <w:lang w:val="en-US"/>
              </w:rPr>
            </w:pPr>
            <w:r w:rsidRPr="00B4683B">
              <w:rPr>
                <w:rFonts w:cstheme="minorHAnsi"/>
                <w:sz w:val="13"/>
                <w:szCs w:val="22"/>
                <w:lang w:val="en-US"/>
              </w:rPr>
              <w:t>18.8±7.2 (5-30)</w:t>
            </w:r>
          </w:p>
        </w:tc>
        <w:tc>
          <w:tcPr>
            <w:tcW w:w="910" w:type="dxa"/>
          </w:tcPr>
          <w:p w14:paraId="48854C26" w14:textId="77777777" w:rsidR="00CC0D30" w:rsidRPr="00B4683B" w:rsidRDefault="00CC0D30" w:rsidP="003D63BC">
            <w:pPr>
              <w:rPr>
                <w:rFonts w:cstheme="minorHAnsi"/>
                <w:sz w:val="13"/>
                <w:szCs w:val="22"/>
                <w:lang w:val="en-US"/>
              </w:rPr>
            </w:pPr>
            <w:r w:rsidRPr="00B4683B">
              <w:rPr>
                <w:rFonts w:cstheme="minorHAnsi"/>
                <w:sz w:val="13"/>
                <w:szCs w:val="22"/>
                <w:lang w:val="en-US"/>
              </w:rPr>
              <w:t>245±307</w:t>
            </w:r>
          </w:p>
        </w:tc>
        <w:tc>
          <w:tcPr>
            <w:tcW w:w="1983" w:type="dxa"/>
          </w:tcPr>
          <w:p w14:paraId="3CC739B4" w14:textId="77777777" w:rsidR="00CC0D30" w:rsidRPr="00B4683B" w:rsidRDefault="00CC0D30" w:rsidP="003D63BC">
            <w:pPr>
              <w:rPr>
                <w:rFonts w:cstheme="minorHAnsi"/>
                <w:sz w:val="13"/>
                <w:szCs w:val="22"/>
                <w:lang w:val="en-US"/>
              </w:rPr>
            </w:pPr>
            <w:r w:rsidRPr="00B4683B">
              <w:rPr>
                <w:rFonts w:cstheme="minorHAnsi"/>
                <w:sz w:val="13"/>
                <w:szCs w:val="22"/>
                <w:u w:val="single"/>
                <w:lang w:val="en-US"/>
              </w:rPr>
              <w:t>D</w:t>
            </w:r>
            <w:r w:rsidRPr="00B4683B">
              <w:rPr>
                <w:rFonts w:cstheme="minorHAnsi"/>
                <w:sz w:val="13"/>
                <w:szCs w:val="22"/>
                <w:u w:val="single"/>
                <w:vertAlign w:val="subscript"/>
                <w:lang w:val="en-US"/>
              </w:rPr>
              <w:t>2/3</w:t>
            </w:r>
            <w:r w:rsidRPr="00B4683B">
              <w:rPr>
                <w:rFonts w:cstheme="minorHAnsi"/>
                <w:sz w:val="13"/>
                <w:szCs w:val="22"/>
                <w:u w:val="single"/>
                <w:lang w:val="en-US"/>
              </w:rPr>
              <w:t xml:space="preserve">: </w:t>
            </w:r>
            <w:r w:rsidRPr="00B4683B">
              <w:rPr>
                <w:rFonts w:cstheme="minorHAnsi"/>
                <w:sz w:val="13"/>
                <w:szCs w:val="22"/>
                <w:lang w:val="en-US"/>
              </w:rPr>
              <w:t>83±1 (p), 84±1 (c), 85±7 (t)</w:t>
            </w:r>
          </w:p>
        </w:tc>
        <w:tc>
          <w:tcPr>
            <w:tcW w:w="790" w:type="dxa"/>
          </w:tcPr>
          <w:p w14:paraId="41FD7772" w14:textId="77777777" w:rsidR="00CC0D30" w:rsidRPr="00B4683B" w:rsidRDefault="00CC0D30" w:rsidP="003D63BC">
            <w:pPr>
              <w:rPr>
                <w:rFonts w:cstheme="minorHAnsi"/>
                <w:sz w:val="13"/>
                <w:szCs w:val="22"/>
                <w:lang w:val="en-US"/>
              </w:rPr>
            </w:pPr>
            <w:r w:rsidRPr="00B4683B">
              <w:rPr>
                <w:rFonts w:cstheme="minorHAnsi"/>
                <w:sz w:val="13"/>
                <w:szCs w:val="22"/>
                <w:lang w:val="en-US"/>
              </w:rPr>
              <w:t>10±4 (p)</w:t>
            </w:r>
          </w:p>
          <w:p w14:paraId="33DC2E13" w14:textId="77777777" w:rsidR="00CC0D30" w:rsidRPr="00B4683B" w:rsidRDefault="00CC0D30" w:rsidP="003D63BC">
            <w:pPr>
              <w:rPr>
                <w:rFonts w:cstheme="minorHAnsi"/>
                <w:sz w:val="13"/>
                <w:szCs w:val="22"/>
                <w:lang w:val="en-US"/>
              </w:rPr>
            </w:pPr>
            <w:r w:rsidRPr="00B4683B">
              <w:rPr>
                <w:rFonts w:cstheme="minorHAnsi"/>
                <w:sz w:val="13"/>
                <w:szCs w:val="22"/>
                <w:lang w:val="en-US"/>
              </w:rPr>
              <w:t>9±4 (c)</w:t>
            </w:r>
          </w:p>
        </w:tc>
        <w:tc>
          <w:tcPr>
            <w:tcW w:w="766" w:type="dxa"/>
          </w:tcPr>
          <w:p w14:paraId="20E06AB1" w14:textId="77777777" w:rsidR="00CC0D30" w:rsidRPr="00B4683B" w:rsidRDefault="00CC0D30" w:rsidP="003D63BC">
            <w:pPr>
              <w:rPr>
                <w:rFonts w:cstheme="minorHAnsi"/>
                <w:sz w:val="13"/>
                <w:szCs w:val="22"/>
                <w:lang w:val="en-US"/>
              </w:rPr>
            </w:pPr>
            <w:r w:rsidRPr="00B4683B">
              <w:rPr>
                <w:rFonts w:cstheme="minorHAnsi"/>
                <w:sz w:val="13"/>
                <w:szCs w:val="22"/>
                <w:lang w:val="en-US"/>
              </w:rPr>
              <w:t>90 (p), 81 (c)</w:t>
            </w:r>
          </w:p>
        </w:tc>
        <w:tc>
          <w:tcPr>
            <w:tcW w:w="2007" w:type="dxa"/>
          </w:tcPr>
          <w:p w14:paraId="5C69CF55" w14:textId="681DAC56" w:rsidR="00CC0D30" w:rsidRPr="00B4683B" w:rsidRDefault="00CC0D30" w:rsidP="003D63BC">
            <w:pPr>
              <w:rPr>
                <w:rFonts w:cstheme="minorHAnsi"/>
                <w:sz w:val="13"/>
                <w:szCs w:val="22"/>
                <w:lang w:val="en-US"/>
              </w:rPr>
            </w:pPr>
            <w:r w:rsidRPr="00B4683B">
              <w:rPr>
                <w:rFonts w:cstheme="minorHAnsi"/>
                <w:sz w:val="13"/>
                <w:szCs w:val="22"/>
                <w:lang w:val="en-US"/>
              </w:rPr>
              <w:t xml:space="preserve">Complete </w:t>
            </w:r>
            <w:proofErr w:type="spellStart"/>
            <w:r w:rsidRPr="00B4683B">
              <w:rPr>
                <w:rFonts w:cstheme="minorHAnsi"/>
                <w:sz w:val="13"/>
                <w:szCs w:val="22"/>
                <w:lang w:val="en-US"/>
              </w:rPr>
              <w:t>occup</w:t>
            </w:r>
            <w:proofErr w:type="spellEnd"/>
            <w:r w:rsidRPr="00B4683B">
              <w:rPr>
                <w:rFonts w:cstheme="minorHAnsi"/>
                <w:sz w:val="13"/>
                <w:szCs w:val="22"/>
                <w:lang w:val="en-US"/>
              </w:rPr>
              <w:t xml:space="preserve">. </w:t>
            </w:r>
            <w:proofErr w:type="gramStart"/>
            <w:r w:rsidRPr="00B4683B">
              <w:rPr>
                <w:rFonts w:cstheme="minorHAnsi"/>
                <w:sz w:val="13"/>
                <w:szCs w:val="22"/>
                <w:lang w:val="en-US"/>
              </w:rPr>
              <w:t>with</w:t>
            </w:r>
            <w:proofErr w:type="gramEnd"/>
            <w:r w:rsidRPr="00B4683B">
              <w:rPr>
                <w:rFonts w:cstheme="minorHAnsi"/>
                <w:sz w:val="13"/>
                <w:szCs w:val="22"/>
                <w:lang w:val="en-US"/>
              </w:rPr>
              <w:t xml:space="preserve"> ARI conc. &gt; 100–150 ng/ml.  Lower EC</w:t>
            </w:r>
            <w:r w:rsidRPr="00B4683B">
              <w:rPr>
                <w:rFonts w:cstheme="minorHAnsi"/>
                <w:sz w:val="13"/>
                <w:szCs w:val="22"/>
                <w:vertAlign w:val="subscript"/>
                <w:lang w:val="en-US"/>
              </w:rPr>
              <w:t>50</w:t>
            </w:r>
            <w:r w:rsidRPr="00B4683B">
              <w:rPr>
                <w:rFonts w:cstheme="minorHAnsi"/>
                <w:sz w:val="13"/>
                <w:szCs w:val="22"/>
                <w:lang w:val="en-US"/>
              </w:rPr>
              <w:t xml:space="preserve"> in thalamus (6±2 ng/ml)</w:t>
            </w:r>
          </w:p>
        </w:tc>
      </w:tr>
      <w:tr w:rsidR="00CC0D30" w:rsidRPr="00B4683B" w14:paraId="342C5EB2" w14:textId="03EB9B84" w:rsidTr="00CC0D30">
        <w:trPr>
          <w:trHeight w:val="254"/>
        </w:trPr>
        <w:tc>
          <w:tcPr>
            <w:tcW w:w="920" w:type="dxa"/>
          </w:tcPr>
          <w:p w14:paraId="34C42369" w14:textId="77777777" w:rsidR="00CC0D30" w:rsidRPr="00B4683B" w:rsidRDefault="00CC0D30" w:rsidP="003D63BC">
            <w:pPr>
              <w:rPr>
                <w:rFonts w:cstheme="minorHAnsi"/>
                <w:sz w:val="13"/>
                <w:szCs w:val="22"/>
                <w:lang w:val="en-US"/>
              </w:rPr>
            </w:pPr>
            <w:r w:rsidRPr="00B4683B">
              <w:rPr>
                <w:rFonts w:cstheme="minorHAnsi"/>
                <w:sz w:val="13"/>
                <w:szCs w:val="22"/>
                <w:lang w:val="en-US"/>
              </w:rPr>
              <w:t>Kegeles et al., 2008</w:t>
            </w:r>
          </w:p>
        </w:tc>
        <w:tc>
          <w:tcPr>
            <w:tcW w:w="920" w:type="dxa"/>
          </w:tcPr>
          <w:p w14:paraId="638F4078" w14:textId="77777777" w:rsidR="00CC0D30" w:rsidRPr="00B4683B" w:rsidRDefault="00CC0D30" w:rsidP="003D63BC">
            <w:pPr>
              <w:rPr>
                <w:rFonts w:cstheme="minorHAnsi"/>
                <w:sz w:val="13"/>
                <w:szCs w:val="22"/>
                <w:lang w:val="en-US"/>
              </w:rPr>
            </w:pPr>
            <w:r w:rsidRPr="00B4683B">
              <w:rPr>
                <w:rFonts w:cstheme="minorHAnsi"/>
                <w:sz w:val="13"/>
                <w:szCs w:val="22"/>
                <w:lang w:val="en-US"/>
              </w:rPr>
              <w:t>[</w:t>
            </w:r>
            <w:r w:rsidRPr="00B4683B">
              <w:rPr>
                <w:rFonts w:cstheme="minorHAnsi"/>
                <w:sz w:val="13"/>
                <w:szCs w:val="22"/>
                <w:vertAlign w:val="superscript"/>
                <w:lang w:val="en-US"/>
              </w:rPr>
              <w:t>18</w:t>
            </w:r>
            <w:r w:rsidRPr="00B4683B">
              <w:rPr>
                <w:rFonts w:cstheme="minorHAnsi"/>
                <w:sz w:val="13"/>
                <w:szCs w:val="22"/>
                <w:lang w:val="en-US"/>
              </w:rPr>
              <w:t>F]</w:t>
            </w:r>
            <w:proofErr w:type="spellStart"/>
            <w:r w:rsidRPr="00B4683B">
              <w:rPr>
                <w:rFonts w:cstheme="minorHAnsi"/>
                <w:sz w:val="13"/>
                <w:szCs w:val="22"/>
                <w:lang w:val="en-US"/>
              </w:rPr>
              <w:t>fallypride</w:t>
            </w:r>
            <w:proofErr w:type="spellEnd"/>
          </w:p>
        </w:tc>
        <w:tc>
          <w:tcPr>
            <w:tcW w:w="2538" w:type="dxa"/>
          </w:tcPr>
          <w:p w14:paraId="09A926D2" w14:textId="71D40F77" w:rsidR="00CC0D30" w:rsidRPr="00B4683B" w:rsidRDefault="00CC0D30" w:rsidP="00B4683B">
            <w:pPr>
              <w:rPr>
                <w:rFonts w:cstheme="minorHAnsi"/>
                <w:sz w:val="13"/>
                <w:szCs w:val="22"/>
                <w:lang w:val="en-US"/>
              </w:rPr>
            </w:pPr>
            <w:r w:rsidRPr="00B4683B">
              <w:rPr>
                <w:rFonts w:cstheme="minorHAnsi"/>
                <w:sz w:val="13"/>
                <w:szCs w:val="22"/>
                <w:lang w:val="en-US"/>
              </w:rPr>
              <w:t>Cohort study,</w:t>
            </w:r>
            <w:r w:rsidRPr="00B4683B">
              <w:rPr>
                <w:rFonts w:cstheme="minorHAnsi"/>
                <w:color w:val="000000"/>
                <w:sz w:val="13"/>
                <w:szCs w:val="22"/>
                <w:lang w:val="en-US" w:eastAsia="en-US"/>
              </w:rPr>
              <w:t xml:space="preserve"> fixed doses, serum conc. measured with RP LC/UV</w:t>
            </w:r>
          </w:p>
        </w:tc>
        <w:tc>
          <w:tcPr>
            <w:tcW w:w="1583" w:type="dxa"/>
          </w:tcPr>
          <w:p w14:paraId="3942F6FE" w14:textId="77777777" w:rsidR="00CC0D30" w:rsidRPr="00B4683B" w:rsidRDefault="00CC0D30" w:rsidP="003D63BC">
            <w:pPr>
              <w:rPr>
                <w:rFonts w:cstheme="minorHAnsi"/>
                <w:sz w:val="13"/>
                <w:szCs w:val="22"/>
                <w:lang w:val="en-US"/>
              </w:rPr>
            </w:pPr>
            <w:r w:rsidRPr="00B4683B">
              <w:rPr>
                <w:rFonts w:cstheme="minorHAnsi"/>
                <w:sz w:val="13"/>
                <w:szCs w:val="22"/>
                <w:lang w:val="en-US"/>
              </w:rPr>
              <w:t>N=19; SCZ or SD (DSM-4); age 29; 79% males</w:t>
            </w:r>
          </w:p>
        </w:tc>
        <w:tc>
          <w:tcPr>
            <w:tcW w:w="1442" w:type="dxa"/>
          </w:tcPr>
          <w:p w14:paraId="590A4AA9" w14:textId="77777777" w:rsidR="00CC0D30" w:rsidRPr="00B4683B" w:rsidRDefault="00CC0D30" w:rsidP="003D63BC">
            <w:pPr>
              <w:rPr>
                <w:rFonts w:cstheme="minorHAnsi"/>
                <w:sz w:val="13"/>
                <w:szCs w:val="22"/>
                <w:lang w:val="en-US"/>
              </w:rPr>
            </w:pPr>
            <w:r w:rsidRPr="00B4683B">
              <w:rPr>
                <w:rFonts w:cstheme="minorHAnsi"/>
                <w:sz w:val="13"/>
                <w:szCs w:val="22"/>
                <w:lang w:val="en-US"/>
              </w:rPr>
              <w:t>Substance abuse, psychotropic medication for last 21 days</w:t>
            </w:r>
          </w:p>
        </w:tc>
        <w:tc>
          <w:tcPr>
            <w:tcW w:w="885" w:type="dxa"/>
          </w:tcPr>
          <w:p w14:paraId="7ADF0DCF" w14:textId="77777777" w:rsidR="00CC0D30" w:rsidRPr="00B4683B" w:rsidRDefault="00CC0D30" w:rsidP="003D63BC">
            <w:pPr>
              <w:rPr>
                <w:rFonts w:cstheme="minorHAnsi"/>
                <w:sz w:val="13"/>
                <w:szCs w:val="22"/>
                <w:lang w:val="en-US"/>
              </w:rPr>
            </w:pPr>
            <w:r w:rsidRPr="00B4683B">
              <w:rPr>
                <w:rFonts w:cstheme="minorHAnsi"/>
                <w:sz w:val="13"/>
                <w:szCs w:val="22"/>
                <w:lang w:val="en-US"/>
              </w:rPr>
              <w:t>13.9±11 (2-40)</w:t>
            </w:r>
          </w:p>
        </w:tc>
        <w:tc>
          <w:tcPr>
            <w:tcW w:w="910" w:type="dxa"/>
          </w:tcPr>
          <w:p w14:paraId="5A21A4ED" w14:textId="77777777" w:rsidR="00CC0D30" w:rsidRPr="00B4683B" w:rsidRDefault="00CC0D30" w:rsidP="003D63BC">
            <w:pPr>
              <w:rPr>
                <w:rFonts w:cstheme="minorHAnsi"/>
                <w:sz w:val="13"/>
                <w:szCs w:val="22"/>
                <w:lang w:val="en-US"/>
              </w:rPr>
            </w:pPr>
            <w:r w:rsidRPr="00B4683B">
              <w:rPr>
                <w:rFonts w:cstheme="minorHAnsi"/>
                <w:sz w:val="13"/>
                <w:szCs w:val="22"/>
                <w:lang w:val="en-US"/>
              </w:rPr>
              <w:t>NA (excl. in analysis)</w:t>
            </w:r>
          </w:p>
        </w:tc>
        <w:tc>
          <w:tcPr>
            <w:tcW w:w="1983" w:type="dxa"/>
          </w:tcPr>
          <w:p w14:paraId="57C0F322" w14:textId="77777777" w:rsidR="00CC0D30" w:rsidRPr="00B4683B" w:rsidRDefault="00CC0D30" w:rsidP="003D63BC">
            <w:pPr>
              <w:rPr>
                <w:rFonts w:cstheme="minorHAnsi"/>
                <w:sz w:val="13"/>
                <w:szCs w:val="22"/>
                <w:lang w:val="en-US"/>
              </w:rPr>
            </w:pPr>
            <w:r w:rsidRPr="00B4683B">
              <w:rPr>
                <w:rFonts w:cstheme="minorHAnsi"/>
                <w:sz w:val="13"/>
                <w:szCs w:val="22"/>
                <w:u w:val="single"/>
                <w:lang w:val="en-US"/>
              </w:rPr>
              <w:t>D</w:t>
            </w:r>
            <w:r w:rsidRPr="00B4683B">
              <w:rPr>
                <w:rFonts w:cstheme="minorHAnsi"/>
                <w:sz w:val="13"/>
                <w:szCs w:val="22"/>
                <w:u w:val="single"/>
                <w:vertAlign w:val="subscript"/>
                <w:lang w:val="en-US"/>
              </w:rPr>
              <w:t>2/3</w:t>
            </w:r>
            <w:r w:rsidRPr="00B4683B">
              <w:rPr>
                <w:rFonts w:cstheme="minorHAnsi"/>
                <w:sz w:val="13"/>
                <w:szCs w:val="22"/>
                <w:u w:val="single"/>
                <w:lang w:val="en-US"/>
              </w:rPr>
              <w:t xml:space="preserve">: </w:t>
            </w:r>
            <w:r w:rsidRPr="00B4683B">
              <w:rPr>
                <w:rFonts w:cstheme="minorHAnsi"/>
                <w:sz w:val="13"/>
                <w:szCs w:val="22"/>
                <w:lang w:val="en-US"/>
              </w:rPr>
              <w:t>NA</w:t>
            </w:r>
          </w:p>
          <w:p w14:paraId="203C53CB" w14:textId="77777777" w:rsidR="00CC0D30" w:rsidRPr="00B4683B" w:rsidRDefault="00CC0D30" w:rsidP="003D63BC">
            <w:pPr>
              <w:rPr>
                <w:rFonts w:cstheme="minorHAnsi"/>
                <w:sz w:val="13"/>
                <w:szCs w:val="22"/>
                <w:lang w:val="en-US"/>
              </w:rPr>
            </w:pPr>
            <w:r w:rsidRPr="00B4683B">
              <w:rPr>
                <w:rFonts w:cstheme="minorHAnsi"/>
                <w:sz w:val="13"/>
                <w:szCs w:val="22"/>
                <w:lang w:val="en-US"/>
              </w:rPr>
              <w:t>79.8±14.8 (s) in 15 mg</w:t>
            </w:r>
          </w:p>
        </w:tc>
        <w:tc>
          <w:tcPr>
            <w:tcW w:w="790" w:type="dxa"/>
          </w:tcPr>
          <w:p w14:paraId="45675090" w14:textId="25C43812" w:rsidR="00CC0D30" w:rsidRPr="00B4683B" w:rsidRDefault="00CC0D30" w:rsidP="003D63BC">
            <w:pPr>
              <w:rPr>
                <w:rFonts w:cstheme="minorHAnsi"/>
                <w:sz w:val="13"/>
                <w:szCs w:val="22"/>
                <w:lang w:val="en-US"/>
              </w:rPr>
            </w:pPr>
            <w:r w:rsidRPr="00B4683B">
              <w:rPr>
                <w:rFonts w:cstheme="minorHAnsi"/>
                <w:sz w:val="13"/>
                <w:szCs w:val="22"/>
                <w:lang w:val="en-US"/>
              </w:rPr>
              <w:t>ED</w:t>
            </w:r>
            <w:r w:rsidRPr="00B4683B">
              <w:rPr>
                <w:rFonts w:cstheme="minorHAnsi"/>
                <w:sz w:val="13"/>
                <w:szCs w:val="22"/>
                <w:vertAlign w:val="subscript"/>
                <w:lang w:val="en-US"/>
              </w:rPr>
              <w:t>80</w:t>
            </w:r>
            <w:r w:rsidRPr="00B4683B">
              <w:rPr>
                <w:rFonts w:cstheme="minorHAnsi"/>
                <w:sz w:val="13"/>
                <w:szCs w:val="22"/>
                <w:lang w:val="en-US"/>
              </w:rPr>
              <w:t xml:space="preserve"> 5.63±1.0 (s) </w:t>
            </w:r>
            <w:r w:rsidRPr="00B4683B">
              <w:rPr>
                <w:rFonts w:ascii="Calibri" w:hAnsi="Calibri" w:cstheme="minorHAnsi"/>
                <w:sz w:val="13"/>
                <w:szCs w:val="22"/>
                <w:lang w:val="en-US"/>
              </w:rPr>
              <w:t>~</w:t>
            </w:r>
            <w:r w:rsidRPr="00B4683B">
              <w:rPr>
                <w:rFonts w:cstheme="minorHAnsi"/>
                <w:sz w:val="13"/>
                <w:szCs w:val="22"/>
                <w:lang w:val="en-US"/>
              </w:rPr>
              <w:t xml:space="preserve"> 100 ng/ml</w:t>
            </w:r>
          </w:p>
        </w:tc>
        <w:tc>
          <w:tcPr>
            <w:tcW w:w="766" w:type="dxa"/>
          </w:tcPr>
          <w:p w14:paraId="278A7889" w14:textId="77777777" w:rsidR="00CC0D30" w:rsidRPr="00B4683B" w:rsidRDefault="00CC0D30" w:rsidP="003D63BC">
            <w:pPr>
              <w:rPr>
                <w:rFonts w:cstheme="minorHAnsi"/>
                <w:sz w:val="13"/>
                <w:szCs w:val="22"/>
                <w:lang w:val="en-US"/>
              </w:rPr>
            </w:pPr>
            <w:r w:rsidRPr="00B4683B">
              <w:rPr>
                <w:rFonts w:cstheme="minorHAnsi"/>
                <w:sz w:val="13"/>
                <w:szCs w:val="22"/>
                <w:lang w:val="en-US"/>
              </w:rPr>
              <w:t>NA</w:t>
            </w:r>
          </w:p>
        </w:tc>
        <w:tc>
          <w:tcPr>
            <w:tcW w:w="2007" w:type="dxa"/>
          </w:tcPr>
          <w:p w14:paraId="063ED98B" w14:textId="77777777" w:rsidR="00CC0D30" w:rsidRPr="00B4683B" w:rsidRDefault="00CC0D30" w:rsidP="003D63BC">
            <w:pPr>
              <w:rPr>
                <w:rFonts w:cstheme="minorHAnsi"/>
                <w:sz w:val="13"/>
                <w:szCs w:val="22"/>
                <w:lang w:val="en-US"/>
              </w:rPr>
            </w:pPr>
            <w:r w:rsidRPr="00B4683B">
              <w:rPr>
                <w:rFonts w:cstheme="minorHAnsi"/>
                <w:sz w:val="13"/>
                <w:szCs w:val="22"/>
                <w:lang w:val="en-US"/>
              </w:rPr>
              <w:t>Dose correlated with ARI conc., PANSS positive scale corr. with D</w:t>
            </w:r>
            <w:r w:rsidRPr="00B4683B">
              <w:rPr>
                <w:rFonts w:cstheme="minorHAnsi"/>
                <w:sz w:val="13"/>
                <w:szCs w:val="22"/>
                <w:vertAlign w:val="subscript"/>
                <w:lang w:val="en-US"/>
              </w:rPr>
              <w:t>2</w:t>
            </w:r>
            <w:r w:rsidRPr="00B4683B">
              <w:rPr>
                <w:rFonts w:cstheme="minorHAnsi"/>
                <w:sz w:val="13"/>
                <w:szCs w:val="22"/>
                <w:lang w:val="en-US"/>
              </w:rPr>
              <w:t xml:space="preserve"> </w:t>
            </w:r>
            <w:proofErr w:type="spellStart"/>
            <w:r w:rsidRPr="00B4683B">
              <w:rPr>
                <w:rFonts w:cstheme="minorHAnsi"/>
                <w:sz w:val="13"/>
                <w:szCs w:val="22"/>
                <w:lang w:val="en-US"/>
              </w:rPr>
              <w:t>occup</w:t>
            </w:r>
            <w:proofErr w:type="spellEnd"/>
            <w:r w:rsidRPr="00B4683B">
              <w:rPr>
                <w:rFonts w:cstheme="minorHAnsi"/>
                <w:sz w:val="13"/>
                <w:szCs w:val="22"/>
                <w:lang w:val="en-US"/>
              </w:rPr>
              <w:t>. (s)</w:t>
            </w:r>
            <w:proofErr w:type="gramStart"/>
            <w:r w:rsidRPr="00B4683B">
              <w:rPr>
                <w:rFonts w:cstheme="minorHAnsi"/>
                <w:sz w:val="13"/>
                <w:szCs w:val="22"/>
                <w:lang w:val="en-US"/>
              </w:rPr>
              <w:t>.  No</w:t>
            </w:r>
            <w:proofErr w:type="gramEnd"/>
            <w:r w:rsidRPr="00B4683B">
              <w:rPr>
                <w:rFonts w:cstheme="minorHAnsi"/>
                <w:sz w:val="13"/>
                <w:szCs w:val="22"/>
                <w:lang w:val="en-US"/>
              </w:rPr>
              <w:t xml:space="preserve"> EPS.</w:t>
            </w:r>
          </w:p>
        </w:tc>
      </w:tr>
      <w:tr w:rsidR="00CC0D30" w:rsidRPr="007241FA" w14:paraId="03F02A75" w14:textId="74CB1648" w:rsidTr="00CC0D30">
        <w:trPr>
          <w:trHeight w:val="254"/>
        </w:trPr>
        <w:tc>
          <w:tcPr>
            <w:tcW w:w="920" w:type="dxa"/>
          </w:tcPr>
          <w:p w14:paraId="3067E4DD" w14:textId="77777777" w:rsidR="00CC0D30" w:rsidRPr="00B4683B" w:rsidRDefault="00CC0D30" w:rsidP="003D63BC">
            <w:pPr>
              <w:rPr>
                <w:rFonts w:cstheme="minorHAnsi"/>
                <w:sz w:val="13"/>
                <w:szCs w:val="22"/>
                <w:lang w:val="en-US"/>
              </w:rPr>
            </w:pPr>
            <w:r w:rsidRPr="00B4683B">
              <w:rPr>
                <w:rFonts w:cstheme="minorHAnsi"/>
                <w:sz w:val="13"/>
                <w:szCs w:val="22"/>
                <w:lang w:val="en-US"/>
              </w:rPr>
              <w:t>Ito et al., 2012</w:t>
            </w:r>
          </w:p>
        </w:tc>
        <w:tc>
          <w:tcPr>
            <w:tcW w:w="920" w:type="dxa"/>
          </w:tcPr>
          <w:p w14:paraId="1CC3C921" w14:textId="77777777" w:rsidR="00CC0D30" w:rsidRPr="00B4683B" w:rsidRDefault="00CC0D30" w:rsidP="003D63BC">
            <w:pPr>
              <w:rPr>
                <w:rFonts w:cstheme="minorHAnsi"/>
                <w:sz w:val="13"/>
                <w:szCs w:val="22"/>
                <w:lang w:val="en-US"/>
              </w:rPr>
            </w:pPr>
            <w:r w:rsidRPr="00B4683B">
              <w:rPr>
                <w:rFonts w:cstheme="minorHAnsi"/>
                <w:sz w:val="13"/>
                <w:szCs w:val="22"/>
                <w:lang w:val="en-US"/>
              </w:rPr>
              <w:t>[</w:t>
            </w:r>
            <w:r w:rsidRPr="00B4683B">
              <w:rPr>
                <w:rFonts w:cstheme="minorHAnsi"/>
                <w:sz w:val="13"/>
                <w:szCs w:val="22"/>
                <w:vertAlign w:val="superscript"/>
                <w:lang w:val="en-US"/>
              </w:rPr>
              <w:t>11</w:t>
            </w:r>
            <w:r w:rsidRPr="00B4683B">
              <w:rPr>
                <w:rFonts w:cstheme="minorHAnsi"/>
                <w:sz w:val="13"/>
                <w:szCs w:val="22"/>
                <w:lang w:val="en-US"/>
              </w:rPr>
              <w:t>C]</w:t>
            </w:r>
            <w:proofErr w:type="spellStart"/>
            <w:r w:rsidRPr="00B4683B">
              <w:rPr>
                <w:rFonts w:cstheme="minorHAnsi"/>
                <w:sz w:val="13"/>
                <w:szCs w:val="22"/>
                <w:lang w:val="en-US"/>
              </w:rPr>
              <w:t>raclopride</w:t>
            </w:r>
            <w:proofErr w:type="spellEnd"/>
            <w:r w:rsidRPr="00B4683B">
              <w:rPr>
                <w:rFonts w:cstheme="minorHAnsi"/>
                <w:sz w:val="13"/>
                <w:szCs w:val="22"/>
                <w:lang w:val="en-US"/>
              </w:rPr>
              <w:t>, L-[</w:t>
            </w:r>
            <w:r w:rsidRPr="00B4683B">
              <w:rPr>
                <w:rFonts w:ascii="Calibri" w:hAnsi="Calibri" w:cstheme="minorHAnsi"/>
                <w:sz w:val="13"/>
                <w:szCs w:val="22"/>
                <w:lang w:val="en-US"/>
              </w:rPr>
              <w:t>ß</w:t>
            </w:r>
            <w:r w:rsidRPr="00B4683B">
              <w:rPr>
                <w:rFonts w:cstheme="minorHAnsi"/>
                <w:sz w:val="13"/>
                <w:szCs w:val="22"/>
                <w:lang w:val="en-US"/>
              </w:rPr>
              <w:t>-</w:t>
            </w:r>
            <w:r w:rsidRPr="00B4683B">
              <w:rPr>
                <w:rFonts w:cstheme="minorHAnsi"/>
                <w:sz w:val="13"/>
                <w:szCs w:val="22"/>
                <w:vertAlign w:val="superscript"/>
                <w:lang w:val="en-US"/>
              </w:rPr>
              <w:t>11</w:t>
            </w:r>
            <w:r w:rsidRPr="00B4683B">
              <w:rPr>
                <w:rFonts w:cstheme="minorHAnsi"/>
                <w:sz w:val="13"/>
                <w:szCs w:val="22"/>
                <w:lang w:val="en-US"/>
              </w:rPr>
              <w:t>C]DOPA</w:t>
            </w:r>
          </w:p>
        </w:tc>
        <w:tc>
          <w:tcPr>
            <w:tcW w:w="2538" w:type="dxa"/>
          </w:tcPr>
          <w:p w14:paraId="1E07BE79" w14:textId="330820AA" w:rsidR="00CC0D30" w:rsidRPr="00B4683B" w:rsidRDefault="00CC0D30" w:rsidP="00B4683B">
            <w:pPr>
              <w:rPr>
                <w:rFonts w:cstheme="minorHAnsi"/>
                <w:sz w:val="13"/>
                <w:szCs w:val="22"/>
                <w:lang w:val="en-US"/>
              </w:rPr>
            </w:pPr>
            <w:r w:rsidRPr="00B4683B">
              <w:rPr>
                <w:rFonts w:cstheme="minorHAnsi"/>
                <w:sz w:val="13"/>
                <w:szCs w:val="22"/>
                <w:lang w:val="en-US"/>
              </w:rPr>
              <w:t>Cohort study, PET scans after single dose of ARI, serum conc. measured with LC/MS</w:t>
            </w:r>
          </w:p>
        </w:tc>
        <w:tc>
          <w:tcPr>
            <w:tcW w:w="1583" w:type="dxa"/>
          </w:tcPr>
          <w:p w14:paraId="2A22E660" w14:textId="77777777" w:rsidR="00CC0D30" w:rsidRPr="00B4683B" w:rsidRDefault="00CC0D30" w:rsidP="003D63BC">
            <w:pPr>
              <w:rPr>
                <w:rFonts w:cstheme="minorHAnsi"/>
                <w:sz w:val="13"/>
                <w:szCs w:val="22"/>
                <w:lang w:val="en-US"/>
              </w:rPr>
            </w:pPr>
            <w:r w:rsidRPr="00B4683B">
              <w:rPr>
                <w:rFonts w:cstheme="minorHAnsi"/>
                <w:color w:val="000000"/>
                <w:sz w:val="13"/>
                <w:szCs w:val="22"/>
                <w:lang w:val="en-US" w:eastAsia="en-US"/>
              </w:rPr>
              <w:t>N=12; healthy volunteers; age 24.1±3.2; 100% males</w:t>
            </w:r>
          </w:p>
        </w:tc>
        <w:tc>
          <w:tcPr>
            <w:tcW w:w="1442" w:type="dxa"/>
          </w:tcPr>
          <w:p w14:paraId="17ECB01E" w14:textId="75823306" w:rsidR="00CC0D30" w:rsidRPr="00B4683B" w:rsidRDefault="00CC0D30" w:rsidP="00952930">
            <w:pPr>
              <w:rPr>
                <w:rFonts w:cstheme="minorHAnsi"/>
                <w:sz w:val="13"/>
                <w:szCs w:val="22"/>
                <w:lang w:val="en-US"/>
              </w:rPr>
            </w:pPr>
            <w:r w:rsidRPr="00B4683B">
              <w:rPr>
                <w:rFonts w:cstheme="minorHAnsi"/>
                <w:sz w:val="13"/>
                <w:szCs w:val="22"/>
                <w:lang w:val="en-US"/>
              </w:rPr>
              <w:t>Somatic, neurological and psychiatric disorders, drug abuse</w:t>
            </w:r>
          </w:p>
        </w:tc>
        <w:tc>
          <w:tcPr>
            <w:tcW w:w="885" w:type="dxa"/>
          </w:tcPr>
          <w:p w14:paraId="6E2D2E0F" w14:textId="77777777" w:rsidR="00CC0D30" w:rsidRPr="00B4683B" w:rsidRDefault="00CC0D30" w:rsidP="003D63BC">
            <w:pPr>
              <w:rPr>
                <w:rFonts w:cstheme="minorHAnsi"/>
                <w:sz w:val="13"/>
                <w:szCs w:val="22"/>
                <w:lang w:val="en-US"/>
              </w:rPr>
            </w:pPr>
            <w:r w:rsidRPr="00B4683B">
              <w:rPr>
                <w:rFonts w:cstheme="minorHAnsi"/>
                <w:sz w:val="13"/>
                <w:szCs w:val="22"/>
                <w:lang w:val="en-US"/>
              </w:rPr>
              <w:t>5.3±2.3 (3-9)</w:t>
            </w:r>
          </w:p>
        </w:tc>
        <w:tc>
          <w:tcPr>
            <w:tcW w:w="910" w:type="dxa"/>
          </w:tcPr>
          <w:p w14:paraId="564CFA5F" w14:textId="77777777" w:rsidR="00CC0D30" w:rsidRPr="00B4683B" w:rsidRDefault="00CC0D30" w:rsidP="003D63BC">
            <w:pPr>
              <w:rPr>
                <w:rFonts w:cstheme="minorHAnsi"/>
                <w:sz w:val="13"/>
                <w:szCs w:val="22"/>
                <w:lang w:val="en-US"/>
              </w:rPr>
            </w:pPr>
            <w:r w:rsidRPr="00B4683B">
              <w:rPr>
                <w:rFonts w:cstheme="minorHAnsi"/>
                <w:sz w:val="13"/>
                <w:szCs w:val="22"/>
                <w:lang w:val="en-US"/>
              </w:rPr>
              <w:t>23.8±11.3</w:t>
            </w:r>
          </w:p>
        </w:tc>
        <w:tc>
          <w:tcPr>
            <w:tcW w:w="1983" w:type="dxa"/>
          </w:tcPr>
          <w:p w14:paraId="622DF157" w14:textId="77777777" w:rsidR="00CC0D30" w:rsidRPr="00B4683B" w:rsidRDefault="00CC0D30" w:rsidP="003D63BC">
            <w:pPr>
              <w:rPr>
                <w:rFonts w:cstheme="minorHAnsi"/>
                <w:sz w:val="13"/>
                <w:szCs w:val="22"/>
                <w:lang w:val="en-US"/>
              </w:rPr>
            </w:pPr>
            <w:r w:rsidRPr="00B4683B">
              <w:rPr>
                <w:rFonts w:cstheme="minorHAnsi"/>
                <w:sz w:val="13"/>
                <w:szCs w:val="22"/>
                <w:u w:val="single"/>
                <w:lang w:val="en-US"/>
              </w:rPr>
              <w:t>D</w:t>
            </w:r>
            <w:r w:rsidRPr="00B4683B">
              <w:rPr>
                <w:rFonts w:cstheme="minorHAnsi"/>
                <w:sz w:val="13"/>
                <w:szCs w:val="22"/>
                <w:u w:val="single"/>
                <w:vertAlign w:val="subscript"/>
                <w:lang w:val="en-US"/>
              </w:rPr>
              <w:t>2/3</w:t>
            </w:r>
            <w:r w:rsidRPr="00B4683B">
              <w:rPr>
                <w:rFonts w:cstheme="minorHAnsi"/>
                <w:sz w:val="13"/>
                <w:szCs w:val="22"/>
                <w:u w:val="single"/>
                <w:lang w:val="en-US"/>
              </w:rPr>
              <w:t>:</w:t>
            </w:r>
            <w:r w:rsidRPr="00B4683B">
              <w:rPr>
                <w:rFonts w:cstheme="minorHAnsi"/>
                <w:sz w:val="13"/>
                <w:szCs w:val="22"/>
                <w:lang w:val="en-US"/>
              </w:rPr>
              <w:t xml:space="preserve"> 67.2±9.7(c), 64.3±8.9 (p)</w:t>
            </w:r>
          </w:p>
        </w:tc>
        <w:tc>
          <w:tcPr>
            <w:tcW w:w="790" w:type="dxa"/>
          </w:tcPr>
          <w:p w14:paraId="179086DA" w14:textId="77777777" w:rsidR="00CC0D30" w:rsidRPr="00B4683B" w:rsidRDefault="00CC0D30" w:rsidP="003D63BC">
            <w:pPr>
              <w:rPr>
                <w:rFonts w:cstheme="minorHAnsi"/>
                <w:sz w:val="13"/>
                <w:szCs w:val="22"/>
                <w:lang w:val="en-US"/>
              </w:rPr>
            </w:pPr>
            <w:r w:rsidRPr="00B4683B">
              <w:rPr>
                <w:rFonts w:cstheme="minorHAnsi"/>
                <w:sz w:val="13"/>
                <w:szCs w:val="22"/>
                <w:lang w:val="en-US"/>
              </w:rPr>
              <w:t>NA</w:t>
            </w:r>
          </w:p>
        </w:tc>
        <w:tc>
          <w:tcPr>
            <w:tcW w:w="766" w:type="dxa"/>
          </w:tcPr>
          <w:p w14:paraId="1E92106B" w14:textId="77777777" w:rsidR="00CC0D30" w:rsidRPr="00B4683B" w:rsidRDefault="00CC0D30" w:rsidP="003D63BC">
            <w:pPr>
              <w:rPr>
                <w:rFonts w:cstheme="minorHAnsi"/>
                <w:sz w:val="13"/>
                <w:szCs w:val="22"/>
                <w:lang w:val="en-US"/>
              </w:rPr>
            </w:pPr>
            <w:r w:rsidRPr="00B4683B">
              <w:rPr>
                <w:rFonts w:cstheme="minorHAnsi"/>
                <w:sz w:val="13"/>
                <w:szCs w:val="22"/>
                <w:lang w:val="en-US"/>
              </w:rPr>
              <w:t>NA</w:t>
            </w:r>
          </w:p>
        </w:tc>
        <w:tc>
          <w:tcPr>
            <w:tcW w:w="2007" w:type="dxa"/>
          </w:tcPr>
          <w:p w14:paraId="648CADB0" w14:textId="77777777" w:rsidR="00CC0D30" w:rsidRPr="00B4683B" w:rsidRDefault="00CC0D30" w:rsidP="003D63BC">
            <w:pPr>
              <w:rPr>
                <w:rFonts w:cstheme="minorHAnsi"/>
                <w:sz w:val="13"/>
                <w:szCs w:val="22"/>
                <w:lang w:val="en-US"/>
              </w:rPr>
            </w:pPr>
            <w:r w:rsidRPr="00B4683B">
              <w:rPr>
                <w:rFonts w:cstheme="minorHAnsi"/>
                <w:sz w:val="13"/>
                <w:szCs w:val="22"/>
                <w:lang w:val="en-US"/>
              </w:rPr>
              <w:t>No changes in dopamine synthesis capacity.</w:t>
            </w:r>
          </w:p>
        </w:tc>
      </w:tr>
      <w:tr w:rsidR="00CC0D30" w:rsidRPr="007241FA" w14:paraId="21124C02" w14:textId="070B931C" w:rsidTr="00CC0D30">
        <w:trPr>
          <w:trHeight w:val="254"/>
        </w:trPr>
        <w:tc>
          <w:tcPr>
            <w:tcW w:w="920" w:type="dxa"/>
          </w:tcPr>
          <w:p w14:paraId="2F93EB92" w14:textId="77777777" w:rsidR="00CC0D30" w:rsidRPr="00B4683B" w:rsidRDefault="00CC0D30" w:rsidP="003D63BC">
            <w:pPr>
              <w:rPr>
                <w:rFonts w:cstheme="minorHAnsi"/>
                <w:sz w:val="13"/>
                <w:szCs w:val="22"/>
                <w:lang w:val="en-US"/>
              </w:rPr>
            </w:pPr>
            <w:r w:rsidRPr="00B4683B">
              <w:rPr>
                <w:rFonts w:cstheme="minorHAnsi"/>
                <w:sz w:val="13"/>
                <w:szCs w:val="22"/>
                <w:lang w:val="en-US"/>
              </w:rPr>
              <w:t>Kim et al., 2012</w:t>
            </w:r>
          </w:p>
        </w:tc>
        <w:tc>
          <w:tcPr>
            <w:tcW w:w="920" w:type="dxa"/>
          </w:tcPr>
          <w:p w14:paraId="58C1118F" w14:textId="77777777" w:rsidR="00CC0D30" w:rsidRPr="00B4683B" w:rsidRDefault="00CC0D30" w:rsidP="003D63BC">
            <w:pPr>
              <w:rPr>
                <w:rFonts w:cstheme="minorHAnsi"/>
                <w:sz w:val="13"/>
                <w:szCs w:val="22"/>
                <w:lang w:val="en-US"/>
              </w:rPr>
            </w:pPr>
            <w:r w:rsidRPr="00B4683B">
              <w:rPr>
                <w:rFonts w:cstheme="minorHAnsi"/>
                <w:sz w:val="13"/>
                <w:szCs w:val="22"/>
                <w:lang w:val="en-US"/>
              </w:rPr>
              <w:t>[</w:t>
            </w:r>
            <w:r w:rsidRPr="00B4683B">
              <w:rPr>
                <w:rFonts w:cstheme="minorHAnsi"/>
                <w:sz w:val="13"/>
                <w:szCs w:val="22"/>
                <w:vertAlign w:val="superscript"/>
                <w:lang w:val="en-US"/>
              </w:rPr>
              <w:t>11</w:t>
            </w:r>
            <w:r w:rsidRPr="00B4683B">
              <w:rPr>
                <w:rFonts w:cstheme="minorHAnsi"/>
                <w:sz w:val="13"/>
                <w:szCs w:val="22"/>
                <w:lang w:val="en-US"/>
              </w:rPr>
              <w:t>C]</w:t>
            </w:r>
            <w:proofErr w:type="spellStart"/>
            <w:r w:rsidRPr="00B4683B">
              <w:rPr>
                <w:rFonts w:cstheme="minorHAnsi"/>
                <w:sz w:val="13"/>
                <w:szCs w:val="22"/>
                <w:lang w:val="en-US"/>
              </w:rPr>
              <w:t>raclopride</w:t>
            </w:r>
            <w:proofErr w:type="spellEnd"/>
          </w:p>
        </w:tc>
        <w:tc>
          <w:tcPr>
            <w:tcW w:w="2538" w:type="dxa"/>
          </w:tcPr>
          <w:p w14:paraId="01CB8CC5" w14:textId="77777777" w:rsidR="00CC0D30" w:rsidRPr="00B4683B" w:rsidRDefault="00CC0D30" w:rsidP="003D63BC">
            <w:pPr>
              <w:rPr>
                <w:rFonts w:cstheme="minorHAnsi"/>
                <w:sz w:val="13"/>
                <w:szCs w:val="22"/>
                <w:lang w:val="en-US"/>
              </w:rPr>
            </w:pPr>
            <w:r w:rsidRPr="00B4683B">
              <w:rPr>
                <w:rFonts w:cstheme="minorHAnsi"/>
                <w:sz w:val="13"/>
                <w:szCs w:val="22"/>
                <w:lang w:val="en-US"/>
              </w:rPr>
              <w:t xml:space="preserve">RCT, single dose of aripiprazole after fasting, sampling up to 120h </w:t>
            </w:r>
          </w:p>
        </w:tc>
        <w:tc>
          <w:tcPr>
            <w:tcW w:w="1583" w:type="dxa"/>
          </w:tcPr>
          <w:p w14:paraId="78E411AB" w14:textId="77777777" w:rsidR="00CC0D30" w:rsidRPr="00B4683B" w:rsidRDefault="00CC0D30" w:rsidP="003D63BC">
            <w:pPr>
              <w:rPr>
                <w:rFonts w:cstheme="minorHAnsi"/>
                <w:sz w:val="13"/>
                <w:szCs w:val="22"/>
                <w:lang w:val="en-US"/>
              </w:rPr>
            </w:pPr>
            <w:r w:rsidRPr="00B4683B">
              <w:rPr>
                <w:rFonts w:cstheme="minorHAnsi"/>
                <w:sz w:val="13"/>
                <w:szCs w:val="22"/>
                <w:lang w:val="en-US"/>
              </w:rPr>
              <w:t xml:space="preserve">N=18; </w:t>
            </w:r>
            <w:r w:rsidRPr="00B4683B">
              <w:rPr>
                <w:rFonts w:cstheme="minorHAnsi"/>
                <w:color w:val="000000"/>
                <w:sz w:val="13"/>
                <w:szCs w:val="22"/>
                <w:lang w:val="en-US" w:eastAsia="en-US"/>
              </w:rPr>
              <w:t xml:space="preserve">healthy volunteers; age 22.9±2.4; </w:t>
            </w:r>
            <w:r w:rsidRPr="00B4683B">
              <w:rPr>
                <w:rFonts w:cstheme="minorHAnsi"/>
                <w:sz w:val="13"/>
                <w:szCs w:val="22"/>
                <w:lang w:val="en-US"/>
              </w:rPr>
              <w:t>100% males</w:t>
            </w:r>
          </w:p>
        </w:tc>
        <w:tc>
          <w:tcPr>
            <w:tcW w:w="1442" w:type="dxa"/>
          </w:tcPr>
          <w:p w14:paraId="6086BE7D" w14:textId="2EE66AF3" w:rsidR="00CC0D30" w:rsidRPr="00B4683B" w:rsidRDefault="00CC0D30" w:rsidP="003D63BC">
            <w:pPr>
              <w:rPr>
                <w:rFonts w:cstheme="minorHAnsi"/>
                <w:sz w:val="13"/>
                <w:szCs w:val="22"/>
                <w:lang w:val="en-US"/>
              </w:rPr>
            </w:pPr>
            <w:r w:rsidRPr="00B4683B">
              <w:rPr>
                <w:rFonts w:cstheme="minorHAnsi"/>
                <w:sz w:val="13"/>
                <w:szCs w:val="22"/>
                <w:lang w:val="en-US"/>
              </w:rPr>
              <w:t>Somatic and psychiatric disorders; caffeine, grapefruit, alcohol, and smoking</w:t>
            </w:r>
          </w:p>
        </w:tc>
        <w:tc>
          <w:tcPr>
            <w:tcW w:w="885" w:type="dxa"/>
          </w:tcPr>
          <w:p w14:paraId="2C46AB6F" w14:textId="77777777" w:rsidR="00CC0D30" w:rsidRPr="00B4683B" w:rsidRDefault="00CC0D30" w:rsidP="003D63BC">
            <w:pPr>
              <w:rPr>
                <w:rFonts w:cstheme="minorHAnsi"/>
                <w:sz w:val="13"/>
                <w:szCs w:val="22"/>
                <w:lang w:val="en-US"/>
              </w:rPr>
            </w:pPr>
            <w:r w:rsidRPr="00B4683B">
              <w:rPr>
                <w:rFonts w:cstheme="minorHAnsi"/>
                <w:sz w:val="13"/>
                <w:szCs w:val="22"/>
                <w:lang w:val="en-US"/>
              </w:rPr>
              <w:t>12.7±11.5 (2-30)</w:t>
            </w:r>
          </w:p>
        </w:tc>
        <w:tc>
          <w:tcPr>
            <w:tcW w:w="910" w:type="dxa"/>
          </w:tcPr>
          <w:p w14:paraId="2E2B9BFD" w14:textId="77777777" w:rsidR="00CC0D30" w:rsidRPr="00B4683B" w:rsidRDefault="00CC0D30" w:rsidP="003D63BC">
            <w:pPr>
              <w:widowControl w:val="0"/>
              <w:autoSpaceDE w:val="0"/>
              <w:autoSpaceDN w:val="0"/>
              <w:adjustRightInd w:val="0"/>
              <w:rPr>
                <w:rFonts w:cstheme="minorHAnsi"/>
                <w:sz w:val="13"/>
                <w:szCs w:val="22"/>
                <w:lang w:val="en-US"/>
              </w:rPr>
            </w:pPr>
            <w:r w:rsidRPr="00B4683B">
              <w:rPr>
                <w:rFonts w:cstheme="minorHAnsi"/>
                <w:sz w:val="13"/>
                <w:szCs w:val="22"/>
                <w:lang w:val="en-US"/>
              </w:rPr>
              <w:t>Peak: 3.4±0.9 per</w:t>
            </w:r>
            <w:r w:rsidRPr="00B4683B">
              <w:rPr>
                <w:rFonts w:ascii="Times" w:hAnsi="Times" w:cs="Times"/>
                <w:color w:val="000000"/>
                <w:sz w:val="13"/>
                <w:szCs w:val="26"/>
                <w:lang w:eastAsia="en-US"/>
              </w:rPr>
              <w:t xml:space="preserve"> </w:t>
            </w:r>
            <w:r w:rsidRPr="00B4683B">
              <w:rPr>
                <w:rFonts w:cstheme="minorHAnsi"/>
                <w:sz w:val="13"/>
                <w:szCs w:val="22"/>
                <w:lang w:val="en-US"/>
              </w:rPr>
              <w:t xml:space="preserve">mg </w:t>
            </w:r>
          </w:p>
          <w:p w14:paraId="5A0C0A81" w14:textId="77777777" w:rsidR="00CC0D30" w:rsidRPr="00B4683B" w:rsidRDefault="00CC0D30" w:rsidP="003D63BC">
            <w:pPr>
              <w:rPr>
                <w:rFonts w:cstheme="minorHAnsi"/>
                <w:sz w:val="13"/>
                <w:szCs w:val="22"/>
                <w:lang w:val="en-US"/>
              </w:rPr>
            </w:pPr>
          </w:p>
        </w:tc>
        <w:tc>
          <w:tcPr>
            <w:tcW w:w="1983" w:type="dxa"/>
          </w:tcPr>
          <w:p w14:paraId="1AFBEFA6" w14:textId="77777777" w:rsidR="00CC0D30" w:rsidRPr="00B4683B" w:rsidRDefault="00CC0D30" w:rsidP="003D63BC">
            <w:pPr>
              <w:rPr>
                <w:rFonts w:cstheme="minorHAnsi"/>
                <w:sz w:val="13"/>
                <w:szCs w:val="22"/>
                <w:lang w:val="en-US"/>
              </w:rPr>
            </w:pPr>
            <w:r w:rsidRPr="00B4683B">
              <w:rPr>
                <w:rFonts w:cstheme="minorHAnsi"/>
                <w:sz w:val="13"/>
                <w:szCs w:val="22"/>
                <w:u w:val="single"/>
                <w:lang w:val="en-US"/>
              </w:rPr>
              <w:t>D</w:t>
            </w:r>
            <w:r w:rsidRPr="00B4683B">
              <w:rPr>
                <w:rFonts w:cstheme="minorHAnsi"/>
                <w:sz w:val="13"/>
                <w:szCs w:val="22"/>
                <w:u w:val="single"/>
                <w:vertAlign w:val="subscript"/>
                <w:lang w:val="en-US"/>
              </w:rPr>
              <w:t>2/3</w:t>
            </w:r>
            <w:r w:rsidRPr="00B4683B">
              <w:rPr>
                <w:rFonts w:cstheme="minorHAnsi"/>
                <w:sz w:val="13"/>
                <w:szCs w:val="22"/>
                <w:lang w:val="en-US"/>
              </w:rPr>
              <w:t>: 61.7±21.2 (s)</w:t>
            </w:r>
          </w:p>
        </w:tc>
        <w:tc>
          <w:tcPr>
            <w:tcW w:w="790" w:type="dxa"/>
          </w:tcPr>
          <w:p w14:paraId="4E2585A6" w14:textId="77777777" w:rsidR="00CC0D30" w:rsidRPr="00B4683B" w:rsidRDefault="00CC0D30" w:rsidP="003D63BC">
            <w:pPr>
              <w:rPr>
                <w:rFonts w:cstheme="minorHAnsi"/>
                <w:sz w:val="13"/>
                <w:szCs w:val="22"/>
                <w:lang w:val="en-US"/>
              </w:rPr>
            </w:pPr>
            <w:r w:rsidRPr="00B4683B">
              <w:rPr>
                <w:rFonts w:cstheme="minorHAnsi"/>
                <w:sz w:val="13"/>
                <w:szCs w:val="22"/>
                <w:lang w:val="en-US"/>
              </w:rPr>
              <w:t>11.1 (s)</w:t>
            </w:r>
          </w:p>
        </w:tc>
        <w:tc>
          <w:tcPr>
            <w:tcW w:w="766" w:type="dxa"/>
          </w:tcPr>
          <w:p w14:paraId="1085230D" w14:textId="77777777" w:rsidR="00CC0D30" w:rsidRPr="00B4683B" w:rsidRDefault="00CC0D30" w:rsidP="003D63BC">
            <w:pPr>
              <w:rPr>
                <w:rFonts w:cstheme="minorHAnsi"/>
                <w:sz w:val="13"/>
                <w:szCs w:val="22"/>
                <w:lang w:val="en-US"/>
              </w:rPr>
            </w:pPr>
            <w:r w:rsidRPr="00B4683B">
              <w:rPr>
                <w:rFonts w:cstheme="minorHAnsi"/>
                <w:sz w:val="13"/>
                <w:szCs w:val="22"/>
                <w:lang w:val="en-US"/>
              </w:rPr>
              <w:t>99.9 (s)</w:t>
            </w:r>
          </w:p>
        </w:tc>
        <w:tc>
          <w:tcPr>
            <w:tcW w:w="2007" w:type="dxa"/>
          </w:tcPr>
          <w:p w14:paraId="7ADD910B" w14:textId="36E7F1AF" w:rsidR="00CC0D30" w:rsidRPr="00B4683B" w:rsidRDefault="00CC0D30" w:rsidP="003D63BC">
            <w:pPr>
              <w:rPr>
                <w:rFonts w:cstheme="minorHAnsi"/>
                <w:sz w:val="13"/>
                <w:szCs w:val="22"/>
                <w:lang w:val="en-US"/>
              </w:rPr>
            </w:pPr>
            <w:r w:rsidRPr="00B4683B">
              <w:rPr>
                <w:rFonts w:cstheme="minorHAnsi"/>
                <w:sz w:val="13"/>
                <w:szCs w:val="22"/>
                <w:lang w:val="en-US"/>
              </w:rPr>
              <w:t>Values reported for PK model; PK/PD model estimates EC</w:t>
            </w:r>
            <w:r w:rsidRPr="00B4683B">
              <w:rPr>
                <w:rFonts w:cstheme="minorHAnsi"/>
                <w:sz w:val="13"/>
                <w:szCs w:val="22"/>
                <w:vertAlign w:val="subscript"/>
                <w:lang w:val="en-US"/>
              </w:rPr>
              <w:t>90</w:t>
            </w:r>
            <w:r w:rsidRPr="00B4683B">
              <w:rPr>
                <w:rFonts w:cstheme="minorHAnsi"/>
                <w:sz w:val="13"/>
                <w:szCs w:val="22"/>
                <w:lang w:val="en-US"/>
              </w:rPr>
              <w:t xml:space="preserve"> of 77.4 ng/ml (s)</w:t>
            </w:r>
          </w:p>
        </w:tc>
      </w:tr>
      <w:tr w:rsidR="00CC0D30" w:rsidRPr="007241FA" w14:paraId="79DBA0C1" w14:textId="31B67B8F" w:rsidTr="00CC0D30">
        <w:trPr>
          <w:trHeight w:val="500"/>
        </w:trPr>
        <w:tc>
          <w:tcPr>
            <w:tcW w:w="920" w:type="dxa"/>
          </w:tcPr>
          <w:p w14:paraId="0C4CB14A" w14:textId="77777777" w:rsidR="00CC0D30" w:rsidRPr="00B4683B" w:rsidRDefault="00CC0D30" w:rsidP="003D63BC">
            <w:pPr>
              <w:rPr>
                <w:rFonts w:cstheme="minorHAnsi"/>
                <w:sz w:val="13"/>
                <w:szCs w:val="22"/>
                <w:lang w:val="en-US"/>
              </w:rPr>
            </w:pPr>
            <w:proofErr w:type="spellStart"/>
            <w:r w:rsidRPr="00B4683B">
              <w:rPr>
                <w:rFonts w:cstheme="minorHAnsi"/>
                <w:sz w:val="13"/>
                <w:szCs w:val="22"/>
                <w:lang w:val="en-US"/>
              </w:rPr>
              <w:t>Takahata</w:t>
            </w:r>
            <w:proofErr w:type="spellEnd"/>
            <w:r w:rsidRPr="00B4683B">
              <w:rPr>
                <w:rFonts w:cstheme="minorHAnsi"/>
                <w:sz w:val="13"/>
                <w:szCs w:val="22"/>
                <w:lang w:val="en-US"/>
              </w:rPr>
              <w:t xml:space="preserve"> et al., 2012</w:t>
            </w:r>
          </w:p>
        </w:tc>
        <w:tc>
          <w:tcPr>
            <w:tcW w:w="920" w:type="dxa"/>
          </w:tcPr>
          <w:p w14:paraId="753A0A05" w14:textId="77777777" w:rsidR="00CC0D30" w:rsidRPr="00B4683B" w:rsidRDefault="00CC0D30" w:rsidP="003D63BC">
            <w:pPr>
              <w:rPr>
                <w:rFonts w:cstheme="minorHAnsi"/>
                <w:sz w:val="13"/>
                <w:szCs w:val="22"/>
                <w:lang w:val="en-US"/>
              </w:rPr>
            </w:pPr>
            <w:r w:rsidRPr="00B4683B">
              <w:rPr>
                <w:rFonts w:cstheme="minorHAnsi"/>
                <w:sz w:val="13"/>
                <w:szCs w:val="22"/>
                <w:lang w:val="en-US"/>
              </w:rPr>
              <w:t>[</w:t>
            </w:r>
            <w:r w:rsidRPr="00B4683B">
              <w:rPr>
                <w:rFonts w:cstheme="minorHAnsi"/>
                <w:sz w:val="13"/>
                <w:szCs w:val="22"/>
                <w:vertAlign w:val="superscript"/>
                <w:lang w:val="en-US"/>
              </w:rPr>
              <w:t>11</w:t>
            </w:r>
            <w:r w:rsidRPr="00B4683B">
              <w:rPr>
                <w:rFonts w:cstheme="minorHAnsi"/>
                <w:sz w:val="13"/>
                <w:szCs w:val="22"/>
                <w:lang w:val="en-US"/>
              </w:rPr>
              <w:t>C]</w:t>
            </w:r>
            <w:proofErr w:type="spellStart"/>
            <w:r w:rsidRPr="00B4683B">
              <w:rPr>
                <w:rFonts w:cstheme="minorHAnsi"/>
                <w:sz w:val="13"/>
                <w:szCs w:val="22"/>
                <w:lang w:val="en-US"/>
              </w:rPr>
              <w:t>raclopride</w:t>
            </w:r>
            <w:proofErr w:type="spellEnd"/>
            <w:r w:rsidRPr="00B4683B">
              <w:rPr>
                <w:rFonts w:cstheme="minorHAnsi"/>
                <w:sz w:val="13"/>
                <w:szCs w:val="22"/>
                <w:lang w:val="en-US"/>
              </w:rPr>
              <w:t>, [11C]FLB457</w:t>
            </w:r>
          </w:p>
        </w:tc>
        <w:tc>
          <w:tcPr>
            <w:tcW w:w="2538" w:type="dxa"/>
          </w:tcPr>
          <w:p w14:paraId="4E9F4D1D" w14:textId="77777777" w:rsidR="00CC0D30" w:rsidRPr="00B4683B" w:rsidRDefault="00CC0D30" w:rsidP="003D63BC">
            <w:pPr>
              <w:rPr>
                <w:rFonts w:cstheme="minorHAnsi"/>
                <w:sz w:val="13"/>
                <w:szCs w:val="22"/>
                <w:lang w:val="en-US"/>
              </w:rPr>
            </w:pPr>
            <w:r w:rsidRPr="00B4683B">
              <w:rPr>
                <w:rFonts w:cstheme="minorHAnsi"/>
                <w:sz w:val="13"/>
                <w:szCs w:val="22"/>
                <w:lang w:val="en-US"/>
              </w:rPr>
              <w:t xml:space="preserve">Cohort single dose study on </w:t>
            </w:r>
            <w:proofErr w:type="spellStart"/>
            <w:r w:rsidRPr="00B4683B">
              <w:rPr>
                <w:rFonts w:cstheme="minorHAnsi"/>
                <w:sz w:val="13"/>
                <w:szCs w:val="22"/>
                <w:lang w:val="en-US"/>
              </w:rPr>
              <w:t>extrastriatal</w:t>
            </w:r>
            <w:proofErr w:type="spellEnd"/>
            <w:r w:rsidRPr="00B4683B">
              <w:rPr>
                <w:rFonts w:cstheme="minorHAnsi"/>
                <w:sz w:val="13"/>
                <w:szCs w:val="22"/>
                <w:lang w:val="en-US"/>
              </w:rPr>
              <w:t xml:space="preserve"> binding of ARI, peak conc. measured with LC/MS</w:t>
            </w:r>
          </w:p>
        </w:tc>
        <w:tc>
          <w:tcPr>
            <w:tcW w:w="1583" w:type="dxa"/>
          </w:tcPr>
          <w:p w14:paraId="505E2F92" w14:textId="77777777" w:rsidR="00CC0D30" w:rsidRPr="00B4683B" w:rsidRDefault="00CC0D30" w:rsidP="003D63BC">
            <w:pPr>
              <w:rPr>
                <w:rFonts w:cstheme="minorHAnsi"/>
                <w:sz w:val="13"/>
                <w:szCs w:val="22"/>
                <w:lang w:val="en-US"/>
              </w:rPr>
            </w:pPr>
            <w:r w:rsidRPr="00B4683B">
              <w:rPr>
                <w:rFonts w:cstheme="minorHAnsi"/>
                <w:sz w:val="13"/>
                <w:szCs w:val="22"/>
                <w:lang w:val="en-US"/>
              </w:rPr>
              <w:t xml:space="preserve">N=11; </w:t>
            </w:r>
            <w:r w:rsidRPr="00B4683B">
              <w:rPr>
                <w:rFonts w:cstheme="minorHAnsi"/>
                <w:color w:val="000000"/>
                <w:sz w:val="13"/>
                <w:szCs w:val="22"/>
                <w:lang w:val="en-US" w:eastAsia="en-US"/>
              </w:rPr>
              <w:t>healthy volunteers</w:t>
            </w:r>
            <w:r w:rsidRPr="00B4683B">
              <w:rPr>
                <w:rFonts w:cstheme="minorHAnsi"/>
                <w:sz w:val="13"/>
                <w:szCs w:val="22"/>
                <w:lang w:val="en-US"/>
              </w:rPr>
              <w:t>; age 23.7±4.0; 100% males</w:t>
            </w:r>
          </w:p>
        </w:tc>
        <w:tc>
          <w:tcPr>
            <w:tcW w:w="1442" w:type="dxa"/>
          </w:tcPr>
          <w:p w14:paraId="4853CC4E" w14:textId="77777777" w:rsidR="00CC0D30" w:rsidRPr="00B4683B" w:rsidRDefault="00CC0D30" w:rsidP="003D63BC">
            <w:pPr>
              <w:rPr>
                <w:rFonts w:cstheme="minorHAnsi"/>
                <w:sz w:val="13"/>
                <w:szCs w:val="22"/>
                <w:lang w:val="en-US"/>
              </w:rPr>
            </w:pPr>
            <w:r w:rsidRPr="00B4683B">
              <w:rPr>
                <w:rFonts w:cstheme="minorHAnsi"/>
                <w:sz w:val="13"/>
                <w:szCs w:val="22"/>
                <w:lang w:val="en-US"/>
              </w:rPr>
              <w:t>Psychiatric or neurologic disorders, substance abuse</w:t>
            </w:r>
          </w:p>
        </w:tc>
        <w:tc>
          <w:tcPr>
            <w:tcW w:w="885" w:type="dxa"/>
          </w:tcPr>
          <w:p w14:paraId="51D1A520" w14:textId="77777777" w:rsidR="00CC0D30" w:rsidRPr="00B4683B" w:rsidRDefault="00CC0D30" w:rsidP="003D63BC">
            <w:pPr>
              <w:rPr>
                <w:rFonts w:cstheme="minorHAnsi"/>
                <w:sz w:val="13"/>
                <w:szCs w:val="22"/>
                <w:lang w:val="en-US"/>
              </w:rPr>
            </w:pPr>
            <w:r w:rsidRPr="00B4683B">
              <w:rPr>
                <w:rFonts w:cstheme="minorHAnsi"/>
                <w:sz w:val="13"/>
                <w:szCs w:val="22"/>
                <w:lang w:val="en-US"/>
              </w:rPr>
              <w:t>6</w:t>
            </w:r>
          </w:p>
        </w:tc>
        <w:tc>
          <w:tcPr>
            <w:tcW w:w="910" w:type="dxa"/>
          </w:tcPr>
          <w:p w14:paraId="72B89FD4" w14:textId="77777777" w:rsidR="00CC0D30" w:rsidRPr="00B4683B" w:rsidRDefault="00CC0D30" w:rsidP="003D63BC">
            <w:pPr>
              <w:rPr>
                <w:rFonts w:cstheme="minorHAnsi"/>
                <w:sz w:val="13"/>
                <w:szCs w:val="22"/>
                <w:lang w:val="en-US"/>
              </w:rPr>
            </w:pPr>
            <w:r w:rsidRPr="00B4683B">
              <w:rPr>
                <w:rFonts w:cstheme="minorHAnsi"/>
                <w:color w:val="000000" w:themeColor="text1"/>
                <w:sz w:val="13"/>
                <w:szCs w:val="22"/>
                <w:lang w:val="en-US"/>
              </w:rPr>
              <w:t>29.4±4.8</w:t>
            </w:r>
          </w:p>
        </w:tc>
        <w:tc>
          <w:tcPr>
            <w:tcW w:w="1983" w:type="dxa"/>
          </w:tcPr>
          <w:p w14:paraId="2FD874BD" w14:textId="77777777" w:rsidR="00CC0D30" w:rsidRPr="00B4683B" w:rsidRDefault="00CC0D30" w:rsidP="003D63BC">
            <w:pPr>
              <w:rPr>
                <w:rFonts w:cstheme="minorHAnsi"/>
                <w:sz w:val="13"/>
                <w:szCs w:val="22"/>
                <w:lang w:val="en-US"/>
              </w:rPr>
            </w:pPr>
            <w:r w:rsidRPr="00B4683B">
              <w:rPr>
                <w:rFonts w:cstheme="minorHAnsi"/>
                <w:sz w:val="13"/>
                <w:szCs w:val="22"/>
                <w:u w:val="single"/>
                <w:lang w:val="en-US"/>
              </w:rPr>
              <w:t>D</w:t>
            </w:r>
            <w:r w:rsidRPr="00B4683B">
              <w:rPr>
                <w:rFonts w:cstheme="minorHAnsi"/>
                <w:sz w:val="13"/>
                <w:szCs w:val="22"/>
                <w:u w:val="single"/>
                <w:vertAlign w:val="subscript"/>
                <w:lang w:val="en-US"/>
              </w:rPr>
              <w:t>2/3</w:t>
            </w:r>
            <w:r w:rsidRPr="00B4683B">
              <w:rPr>
                <w:rFonts w:cstheme="minorHAnsi"/>
                <w:sz w:val="13"/>
                <w:szCs w:val="22"/>
                <w:u w:val="single"/>
                <w:lang w:val="en-US"/>
              </w:rPr>
              <w:t xml:space="preserve">: </w:t>
            </w:r>
            <w:r w:rsidRPr="00B4683B">
              <w:rPr>
                <w:rFonts w:cstheme="minorHAnsi"/>
                <w:sz w:val="13"/>
                <w:szCs w:val="22"/>
                <w:lang w:val="en-US"/>
              </w:rPr>
              <w:t>74.1±6.7 (c), 70.1±6.3 (p), 57.6±6.7 (t), 51.3±9.2 (fc), 58.4±3.0 (</w:t>
            </w:r>
            <w:proofErr w:type="spellStart"/>
            <w:r w:rsidRPr="00B4683B">
              <w:rPr>
                <w:rFonts w:cstheme="minorHAnsi"/>
                <w:sz w:val="13"/>
                <w:szCs w:val="22"/>
                <w:lang w:val="en-US"/>
              </w:rPr>
              <w:t>tc</w:t>
            </w:r>
            <w:proofErr w:type="spellEnd"/>
            <w:r w:rsidRPr="00B4683B">
              <w:rPr>
                <w:rFonts w:cstheme="minorHAnsi"/>
                <w:sz w:val="13"/>
                <w:szCs w:val="22"/>
                <w:lang w:val="en-US"/>
              </w:rPr>
              <w:t>)</w:t>
            </w:r>
          </w:p>
        </w:tc>
        <w:tc>
          <w:tcPr>
            <w:tcW w:w="790" w:type="dxa"/>
          </w:tcPr>
          <w:p w14:paraId="1E033FB8" w14:textId="77777777" w:rsidR="00CC0D30" w:rsidRPr="00B4683B" w:rsidRDefault="00CC0D30" w:rsidP="003D63BC">
            <w:pPr>
              <w:rPr>
                <w:rFonts w:cstheme="minorHAnsi"/>
                <w:sz w:val="13"/>
                <w:szCs w:val="22"/>
                <w:lang w:val="en-US"/>
              </w:rPr>
            </w:pPr>
            <w:r w:rsidRPr="00B4683B">
              <w:rPr>
                <w:rFonts w:cstheme="minorHAnsi"/>
                <w:sz w:val="13"/>
                <w:szCs w:val="22"/>
                <w:lang w:val="en-US"/>
              </w:rPr>
              <w:t>9.9 (s), 12.2 (p), 18.9 (t), 24.3 (fc), 18.2 (</w:t>
            </w:r>
            <w:proofErr w:type="spellStart"/>
            <w:r w:rsidRPr="00B4683B">
              <w:rPr>
                <w:rFonts w:cstheme="minorHAnsi"/>
                <w:sz w:val="13"/>
                <w:szCs w:val="22"/>
                <w:lang w:val="en-US"/>
              </w:rPr>
              <w:t>tc</w:t>
            </w:r>
            <w:proofErr w:type="spellEnd"/>
            <w:r w:rsidRPr="00B4683B">
              <w:rPr>
                <w:rFonts w:cstheme="minorHAnsi"/>
                <w:sz w:val="13"/>
                <w:szCs w:val="22"/>
                <w:lang w:val="en-US"/>
              </w:rPr>
              <w:t>)</w:t>
            </w:r>
          </w:p>
        </w:tc>
        <w:tc>
          <w:tcPr>
            <w:tcW w:w="766" w:type="dxa"/>
          </w:tcPr>
          <w:p w14:paraId="7DB02D23" w14:textId="77777777" w:rsidR="00CC0D30" w:rsidRPr="00B4683B" w:rsidRDefault="00CC0D30" w:rsidP="003D63BC">
            <w:pPr>
              <w:rPr>
                <w:rFonts w:cstheme="minorHAnsi"/>
                <w:sz w:val="13"/>
                <w:szCs w:val="22"/>
                <w:lang w:val="en-US"/>
              </w:rPr>
            </w:pPr>
            <w:r w:rsidRPr="00B4683B">
              <w:rPr>
                <w:rFonts w:cstheme="minorHAnsi"/>
                <w:sz w:val="13"/>
                <w:szCs w:val="22"/>
                <w:lang w:val="en-US"/>
              </w:rPr>
              <w:t>89.1 (s), 109.8 (p)</w:t>
            </w:r>
          </w:p>
        </w:tc>
        <w:tc>
          <w:tcPr>
            <w:tcW w:w="2007" w:type="dxa"/>
          </w:tcPr>
          <w:p w14:paraId="6AC099DD" w14:textId="77777777" w:rsidR="00CC0D30" w:rsidRPr="00B4683B" w:rsidRDefault="00CC0D30" w:rsidP="003D63BC">
            <w:pPr>
              <w:widowControl w:val="0"/>
              <w:autoSpaceDE w:val="0"/>
              <w:autoSpaceDN w:val="0"/>
              <w:adjustRightInd w:val="0"/>
              <w:rPr>
                <w:rFonts w:cstheme="minorHAnsi"/>
                <w:sz w:val="13"/>
                <w:szCs w:val="22"/>
                <w:lang w:val="en-US"/>
              </w:rPr>
            </w:pPr>
            <w:r w:rsidRPr="00B4683B">
              <w:rPr>
                <w:rFonts w:cstheme="minorHAnsi"/>
                <w:sz w:val="13"/>
                <w:szCs w:val="22"/>
                <w:lang w:val="en-US"/>
              </w:rPr>
              <w:t xml:space="preserve">Concentration reported for </w:t>
            </w:r>
            <w:proofErr w:type="spellStart"/>
            <w:r w:rsidRPr="00B4683B">
              <w:rPr>
                <w:rFonts w:cstheme="minorHAnsi"/>
                <w:sz w:val="13"/>
                <w:szCs w:val="22"/>
                <w:lang w:val="en-US"/>
              </w:rPr>
              <w:t>raclopride</w:t>
            </w:r>
            <w:proofErr w:type="spellEnd"/>
            <w:r w:rsidRPr="00B4683B">
              <w:rPr>
                <w:rFonts w:cstheme="minorHAnsi"/>
                <w:sz w:val="13"/>
                <w:szCs w:val="22"/>
                <w:lang w:val="en-US"/>
              </w:rPr>
              <w:t xml:space="preserve"> scans; lower in FLB457. No preferential </w:t>
            </w:r>
            <w:proofErr w:type="spellStart"/>
            <w:r w:rsidRPr="00B4683B">
              <w:rPr>
                <w:rFonts w:cstheme="minorHAnsi"/>
                <w:sz w:val="13"/>
                <w:szCs w:val="22"/>
                <w:lang w:val="en-US"/>
              </w:rPr>
              <w:t>extrastriatal</w:t>
            </w:r>
            <w:proofErr w:type="spellEnd"/>
            <w:r w:rsidRPr="00B4683B">
              <w:rPr>
                <w:rFonts w:cstheme="minorHAnsi"/>
                <w:sz w:val="13"/>
                <w:szCs w:val="22"/>
                <w:lang w:val="en-US"/>
              </w:rPr>
              <w:t xml:space="preserve"> binding of ARI</w:t>
            </w:r>
          </w:p>
        </w:tc>
      </w:tr>
      <w:tr w:rsidR="00CC0D30" w:rsidRPr="007241FA" w14:paraId="3486B232" w14:textId="0F08858E" w:rsidTr="00CC0D30">
        <w:trPr>
          <w:trHeight w:val="569"/>
        </w:trPr>
        <w:tc>
          <w:tcPr>
            <w:tcW w:w="920" w:type="dxa"/>
          </w:tcPr>
          <w:p w14:paraId="61575A5A" w14:textId="77777777" w:rsidR="00CC0D30" w:rsidRPr="00B4683B" w:rsidRDefault="00CC0D30" w:rsidP="003D63BC">
            <w:pPr>
              <w:rPr>
                <w:rFonts w:cstheme="minorHAnsi"/>
                <w:sz w:val="13"/>
                <w:szCs w:val="22"/>
                <w:lang w:val="en-US"/>
              </w:rPr>
            </w:pPr>
            <w:r w:rsidRPr="00B4683B">
              <w:rPr>
                <w:rFonts w:cstheme="minorHAnsi"/>
                <w:sz w:val="13"/>
                <w:szCs w:val="22"/>
                <w:lang w:val="en-US"/>
              </w:rPr>
              <w:t>Kim et al., 2013</w:t>
            </w:r>
          </w:p>
        </w:tc>
        <w:tc>
          <w:tcPr>
            <w:tcW w:w="920" w:type="dxa"/>
          </w:tcPr>
          <w:p w14:paraId="6F32126C" w14:textId="77777777" w:rsidR="00CC0D30" w:rsidRPr="00B4683B" w:rsidRDefault="00CC0D30" w:rsidP="003D63BC">
            <w:pPr>
              <w:rPr>
                <w:rFonts w:cstheme="minorHAnsi"/>
                <w:sz w:val="13"/>
                <w:szCs w:val="22"/>
                <w:lang w:val="en-US"/>
              </w:rPr>
            </w:pPr>
            <w:r w:rsidRPr="00B4683B">
              <w:rPr>
                <w:rFonts w:cstheme="minorHAnsi"/>
                <w:sz w:val="13"/>
                <w:szCs w:val="22"/>
                <w:lang w:val="en-US"/>
              </w:rPr>
              <w:t>[</w:t>
            </w:r>
            <w:r w:rsidRPr="00B4683B">
              <w:rPr>
                <w:rFonts w:cstheme="minorHAnsi"/>
                <w:sz w:val="13"/>
                <w:szCs w:val="22"/>
                <w:vertAlign w:val="superscript"/>
                <w:lang w:val="en-US"/>
              </w:rPr>
              <w:t>11</w:t>
            </w:r>
            <w:r w:rsidRPr="00B4683B">
              <w:rPr>
                <w:rFonts w:cstheme="minorHAnsi"/>
                <w:sz w:val="13"/>
                <w:szCs w:val="22"/>
                <w:lang w:val="en-US"/>
              </w:rPr>
              <w:t>C]</w:t>
            </w:r>
            <w:proofErr w:type="spellStart"/>
            <w:r w:rsidRPr="00B4683B">
              <w:rPr>
                <w:rFonts w:cstheme="minorHAnsi"/>
                <w:sz w:val="13"/>
                <w:szCs w:val="22"/>
                <w:lang w:val="en-US"/>
              </w:rPr>
              <w:t>raclopride</w:t>
            </w:r>
            <w:proofErr w:type="spellEnd"/>
            <w:r w:rsidRPr="00B4683B">
              <w:rPr>
                <w:rFonts w:cstheme="minorHAnsi"/>
                <w:sz w:val="13"/>
                <w:szCs w:val="22"/>
                <w:lang w:val="en-US"/>
              </w:rPr>
              <w:t xml:space="preserve"> and [</w:t>
            </w:r>
            <w:r w:rsidRPr="00B4683B">
              <w:rPr>
                <w:rFonts w:cstheme="minorHAnsi"/>
                <w:sz w:val="13"/>
                <w:szCs w:val="22"/>
                <w:vertAlign w:val="superscript"/>
                <w:lang w:val="en-US"/>
              </w:rPr>
              <w:t>18</w:t>
            </w:r>
            <w:r w:rsidRPr="00B4683B">
              <w:rPr>
                <w:rFonts w:cstheme="minorHAnsi"/>
                <w:sz w:val="13"/>
                <w:szCs w:val="22"/>
                <w:lang w:val="en-US"/>
              </w:rPr>
              <w:t>F]FDG</w:t>
            </w:r>
          </w:p>
        </w:tc>
        <w:tc>
          <w:tcPr>
            <w:tcW w:w="2538" w:type="dxa"/>
          </w:tcPr>
          <w:p w14:paraId="6EF9B05E" w14:textId="77777777" w:rsidR="00CC0D30" w:rsidRPr="00B4683B" w:rsidRDefault="00CC0D30" w:rsidP="003D63BC">
            <w:pPr>
              <w:rPr>
                <w:rFonts w:cstheme="minorHAnsi"/>
                <w:sz w:val="13"/>
                <w:szCs w:val="22"/>
                <w:lang w:val="en-US"/>
              </w:rPr>
            </w:pPr>
            <w:r w:rsidRPr="00B4683B">
              <w:rPr>
                <w:rFonts w:cstheme="minorHAnsi"/>
                <w:sz w:val="13"/>
                <w:szCs w:val="22"/>
                <w:lang w:val="en-US"/>
              </w:rPr>
              <w:t>RCT, PET and fMRI study with single dose of aripiprazole after fasting, sampling before scans</w:t>
            </w:r>
          </w:p>
        </w:tc>
        <w:tc>
          <w:tcPr>
            <w:tcW w:w="1583" w:type="dxa"/>
          </w:tcPr>
          <w:p w14:paraId="7BEFFF28" w14:textId="77777777" w:rsidR="00CC0D30" w:rsidRPr="00B4683B" w:rsidRDefault="00CC0D30" w:rsidP="003D63BC">
            <w:pPr>
              <w:rPr>
                <w:rFonts w:cstheme="minorHAnsi"/>
                <w:sz w:val="13"/>
                <w:szCs w:val="22"/>
                <w:lang w:val="en-US"/>
              </w:rPr>
            </w:pPr>
            <w:r w:rsidRPr="00B4683B">
              <w:rPr>
                <w:rFonts w:cstheme="minorHAnsi"/>
                <w:sz w:val="13"/>
                <w:szCs w:val="22"/>
                <w:lang w:val="en-US"/>
              </w:rPr>
              <w:t xml:space="preserve">N=15; </w:t>
            </w:r>
            <w:r w:rsidRPr="00B4683B">
              <w:rPr>
                <w:rFonts w:cstheme="minorHAnsi"/>
                <w:color w:val="000000"/>
                <w:sz w:val="13"/>
                <w:szCs w:val="22"/>
                <w:lang w:val="en-US" w:eastAsia="en-US"/>
              </w:rPr>
              <w:t xml:space="preserve">healthy volunteers; age 23.1±2.4; </w:t>
            </w:r>
            <w:r w:rsidRPr="00B4683B">
              <w:rPr>
                <w:rFonts w:cstheme="minorHAnsi"/>
                <w:sz w:val="13"/>
                <w:szCs w:val="22"/>
                <w:lang w:val="en-US"/>
              </w:rPr>
              <w:t>100% males</w:t>
            </w:r>
          </w:p>
        </w:tc>
        <w:tc>
          <w:tcPr>
            <w:tcW w:w="1442" w:type="dxa"/>
          </w:tcPr>
          <w:p w14:paraId="411C88DC" w14:textId="77777777" w:rsidR="00CC0D30" w:rsidRPr="00B4683B" w:rsidRDefault="00CC0D30" w:rsidP="003D63BC">
            <w:pPr>
              <w:rPr>
                <w:rFonts w:cstheme="minorHAnsi"/>
                <w:sz w:val="13"/>
                <w:szCs w:val="22"/>
                <w:lang w:val="en-US"/>
              </w:rPr>
            </w:pPr>
            <w:r w:rsidRPr="00B4683B">
              <w:rPr>
                <w:rFonts w:cstheme="minorHAnsi"/>
                <w:sz w:val="13"/>
                <w:szCs w:val="22"/>
                <w:lang w:val="en-US"/>
              </w:rPr>
              <w:t>Somatic and psychiatric disorders; caffeine, grapefruit, alcohol, and smoking</w:t>
            </w:r>
          </w:p>
        </w:tc>
        <w:tc>
          <w:tcPr>
            <w:tcW w:w="885" w:type="dxa"/>
          </w:tcPr>
          <w:p w14:paraId="7EBB25FA" w14:textId="77777777" w:rsidR="00CC0D30" w:rsidRPr="00B4683B" w:rsidRDefault="00CC0D30" w:rsidP="003D63BC">
            <w:pPr>
              <w:rPr>
                <w:rFonts w:cstheme="minorHAnsi"/>
                <w:sz w:val="13"/>
                <w:szCs w:val="22"/>
                <w:lang w:val="en-US"/>
              </w:rPr>
            </w:pPr>
            <w:r w:rsidRPr="00B4683B">
              <w:rPr>
                <w:rFonts w:cstheme="minorHAnsi"/>
                <w:sz w:val="13"/>
                <w:szCs w:val="22"/>
                <w:lang w:val="en-US"/>
              </w:rPr>
              <w:t>12.4±11.4 (2-30)</w:t>
            </w:r>
          </w:p>
        </w:tc>
        <w:tc>
          <w:tcPr>
            <w:tcW w:w="910" w:type="dxa"/>
          </w:tcPr>
          <w:p w14:paraId="6CACE1A7" w14:textId="77777777" w:rsidR="00CC0D30" w:rsidRPr="00B4683B" w:rsidRDefault="00CC0D30" w:rsidP="003D63BC">
            <w:pPr>
              <w:rPr>
                <w:rFonts w:cstheme="minorHAnsi"/>
                <w:sz w:val="13"/>
                <w:szCs w:val="22"/>
                <w:lang w:val="en-US"/>
              </w:rPr>
            </w:pPr>
            <w:r w:rsidRPr="00B4683B">
              <w:rPr>
                <w:rFonts w:cstheme="minorHAnsi"/>
                <w:sz w:val="13"/>
                <w:szCs w:val="22"/>
                <w:lang w:val="en-US"/>
              </w:rPr>
              <w:t>15.0±14.3</w:t>
            </w:r>
          </w:p>
        </w:tc>
        <w:tc>
          <w:tcPr>
            <w:tcW w:w="1983" w:type="dxa"/>
          </w:tcPr>
          <w:p w14:paraId="3F59AAFF" w14:textId="77777777" w:rsidR="00CC0D30" w:rsidRPr="00B4683B" w:rsidRDefault="00CC0D30" w:rsidP="003D63BC">
            <w:pPr>
              <w:rPr>
                <w:rFonts w:cstheme="minorHAnsi"/>
                <w:sz w:val="13"/>
                <w:szCs w:val="22"/>
                <w:lang w:val="en-US"/>
              </w:rPr>
            </w:pPr>
            <w:r w:rsidRPr="00B4683B">
              <w:rPr>
                <w:rFonts w:cstheme="minorHAnsi"/>
                <w:sz w:val="13"/>
                <w:szCs w:val="22"/>
                <w:u w:val="single"/>
                <w:lang w:val="en-US"/>
              </w:rPr>
              <w:t>D</w:t>
            </w:r>
            <w:r w:rsidRPr="00B4683B">
              <w:rPr>
                <w:rFonts w:cstheme="minorHAnsi"/>
                <w:sz w:val="13"/>
                <w:szCs w:val="22"/>
                <w:u w:val="single"/>
                <w:vertAlign w:val="subscript"/>
                <w:lang w:val="en-US"/>
              </w:rPr>
              <w:t>2/3</w:t>
            </w:r>
            <w:r w:rsidRPr="00B4683B">
              <w:rPr>
                <w:rFonts w:cstheme="minorHAnsi"/>
                <w:sz w:val="13"/>
                <w:szCs w:val="22"/>
                <w:u w:val="single"/>
                <w:lang w:val="en-US"/>
              </w:rPr>
              <w:t xml:space="preserve">: </w:t>
            </w:r>
            <w:r w:rsidRPr="00B4683B">
              <w:rPr>
                <w:rFonts w:cstheme="minorHAnsi"/>
                <w:sz w:val="13"/>
                <w:szCs w:val="22"/>
                <w:lang w:val="en-US"/>
              </w:rPr>
              <w:t>50.2± 22.0 (s)</w:t>
            </w:r>
          </w:p>
        </w:tc>
        <w:tc>
          <w:tcPr>
            <w:tcW w:w="790" w:type="dxa"/>
          </w:tcPr>
          <w:p w14:paraId="6E01BEB1" w14:textId="77777777" w:rsidR="00CC0D30" w:rsidRPr="00B4683B" w:rsidRDefault="00CC0D30" w:rsidP="003D63BC">
            <w:pPr>
              <w:rPr>
                <w:rFonts w:cstheme="minorHAnsi"/>
                <w:sz w:val="13"/>
                <w:szCs w:val="22"/>
                <w:lang w:val="en-US"/>
              </w:rPr>
            </w:pPr>
            <w:r w:rsidRPr="00B4683B">
              <w:rPr>
                <w:rFonts w:cstheme="minorHAnsi"/>
                <w:sz w:val="13"/>
                <w:szCs w:val="22"/>
                <w:lang w:val="en-US"/>
              </w:rPr>
              <w:t>NA</w:t>
            </w:r>
          </w:p>
        </w:tc>
        <w:tc>
          <w:tcPr>
            <w:tcW w:w="766" w:type="dxa"/>
          </w:tcPr>
          <w:p w14:paraId="53FD8622" w14:textId="77777777" w:rsidR="00CC0D30" w:rsidRPr="00B4683B" w:rsidRDefault="00CC0D30" w:rsidP="003D63BC">
            <w:pPr>
              <w:rPr>
                <w:rFonts w:cstheme="minorHAnsi"/>
                <w:sz w:val="13"/>
                <w:szCs w:val="22"/>
                <w:lang w:val="en-US"/>
              </w:rPr>
            </w:pPr>
            <w:r w:rsidRPr="00B4683B">
              <w:rPr>
                <w:rFonts w:cstheme="minorHAnsi"/>
                <w:sz w:val="13"/>
                <w:szCs w:val="22"/>
                <w:lang w:val="en-US"/>
              </w:rPr>
              <w:t>NA</w:t>
            </w:r>
          </w:p>
        </w:tc>
        <w:tc>
          <w:tcPr>
            <w:tcW w:w="2007" w:type="dxa"/>
          </w:tcPr>
          <w:p w14:paraId="400FADAE" w14:textId="77777777" w:rsidR="00CC0D30" w:rsidRPr="00B4683B" w:rsidRDefault="00CC0D30" w:rsidP="003D63BC">
            <w:pPr>
              <w:widowControl w:val="0"/>
              <w:autoSpaceDE w:val="0"/>
              <w:autoSpaceDN w:val="0"/>
              <w:adjustRightInd w:val="0"/>
              <w:rPr>
                <w:rFonts w:cstheme="minorHAnsi"/>
                <w:sz w:val="13"/>
                <w:szCs w:val="22"/>
                <w:lang w:val="en-US"/>
              </w:rPr>
            </w:pPr>
            <w:r w:rsidRPr="00B4683B">
              <w:rPr>
                <w:rFonts w:cstheme="minorHAnsi"/>
                <w:sz w:val="13"/>
                <w:szCs w:val="22"/>
                <w:lang w:val="en-US"/>
              </w:rPr>
              <w:t>Reaction times in working memory task and metabolic change in frontal lobe pos. corr. with D</w:t>
            </w:r>
            <w:r w:rsidRPr="00B4683B">
              <w:rPr>
                <w:rFonts w:cstheme="minorHAnsi"/>
                <w:sz w:val="13"/>
                <w:szCs w:val="22"/>
                <w:vertAlign w:val="subscript"/>
                <w:lang w:val="en-US"/>
              </w:rPr>
              <w:t>2</w:t>
            </w:r>
            <w:r w:rsidRPr="00B4683B">
              <w:rPr>
                <w:rFonts w:cstheme="minorHAnsi"/>
                <w:sz w:val="13"/>
                <w:szCs w:val="22"/>
                <w:lang w:val="en-US"/>
              </w:rPr>
              <w:t xml:space="preserve"> </w:t>
            </w:r>
            <w:proofErr w:type="spellStart"/>
            <w:r w:rsidRPr="00B4683B">
              <w:rPr>
                <w:rFonts w:cstheme="minorHAnsi"/>
                <w:sz w:val="13"/>
                <w:szCs w:val="22"/>
                <w:lang w:val="en-US"/>
              </w:rPr>
              <w:t>occup</w:t>
            </w:r>
            <w:proofErr w:type="spellEnd"/>
            <w:r w:rsidRPr="00B4683B">
              <w:rPr>
                <w:rFonts w:cstheme="minorHAnsi"/>
                <w:sz w:val="13"/>
                <w:szCs w:val="22"/>
                <w:lang w:val="en-US"/>
              </w:rPr>
              <w:t>.</w:t>
            </w:r>
          </w:p>
        </w:tc>
      </w:tr>
      <w:tr w:rsidR="00CC0D30" w:rsidRPr="007241FA" w14:paraId="375D3705" w14:textId="561A6182" w:rsidTr="00CC0D30">
        <w:trPr>
          <w:trHeight w:val="421"/>
        </w:trPr>
        <w:tc>
          <w:tcPr>
            <w:tcW w:w="920" w:type="dxa"/>
          </w:tcPr>
          <w:p w14:paraId="71AD090D" w14:textId="77777777" w:rsidR="00CC0D30" w:rsidRPr="00B4683B" w:rsidRDefault="00CC0D30" w:rsidP="003D63BC">
            <w:pPr>
              <w:rPr>
                <w:rFonts w:cstheme="minorHAnsi"/>
                <w:sz w:val="13"/>
                <w:szCs w:val="22"/>
                <w:lang w:val="en-US"/>
              </w:rPr>
            </w:pPr>
            <w:r w:rsidRPr="00B4683B">
              <w:rPr>
                <w:rFonts w:cstheme="minorHAnsi"/>
                <w:sz w:val="13"/>
                <w:szCs w:val="22"/>
                <w:lang w:val="en-US"/>
              </w:rPr>
              <w:t>Shin et al., 2018</w:t>
            </w:r>
          </w:p>
        </w:tc>
        <w:tc>
          <w:tcPr>
            <w:tcW w:w="920" w:type="dxa"/>
          </w:tcPr>
          <w:p w14:paraId="16413C20" w14:textId="77777777" w:rsidR="00CC0D30" w:rsidRPr="00B4683B" w:rsidRDefault="00CC0D30" w:rsidP="003D63BC">
            <w:pPr>
              <w:rPr>
                <w:rFonts w:cstheme="minorHAnsi"/>
                <w:sz w:val="13"/>
                <w:szCs w:val="22"/>
                <w:lang w:val="en-US"/>
              </w:rPr>
            </w:pPr>
            <w:r w:rsidRPr="00B4683B">
              <w:rPr>
                <w:rFonts w:cstheme="minorHAnsi"/>
                <w:sz w:val="13"/>
                <w:szCs w:val="22"/>
                <w:lang w:val="en-US"/>
              </w:rPr>
              <w:t>[</w:t>
            </w:r>
            <w:r w:rsidRPr="00B4683B">
              <w:rPr>
                <w:rFonts w:cstheme="minorHAnsi"/>
                <w:sz w:val="13"/>
                <w:szCs w:val="22"/>
                <w:vertAlign w:val="superscript"/>
                <w:lang w:val="en-US"/>
              </w:rPr>
              <w:t>11</w:t>
            </w:r>
            <w:r w:rsidRPr="00B4683B">
              <w:rPr>
                <w:rFonts w:cstheme="minorHAnsi"/>
                <w:sz w:val="13"/>
                <w:szCs w:val="22"/>
                <w:lang w:val="en-US"/>
              </w:rPr>
              <w:t>C]</w:t>
            </w:r>
            <w:proofErr w:type="spellStart"/>
            <w:r w:rsidRPr="00B4683B">
              <w:rPr>
                <w:rFonts w:cstheme="minorHAnsi"/>
                <w:sz w:val="13"/>
                <w:szCs w:val="22"/>
                <w:lang w:val="en-US"/>
              </w:rPr>
              <w:t>raclopride</w:t>
            </w:r>
            <w:proofErr w:type="spellEnd"/>
          </w:p>
        </w:tc>
        <w:tc>
          <w:tcPr>
            <w:tcW w:w="2538" w:type="dxa"/>
          </w:tcPr>
          <w:p w14:paraId="5FAC499A" w14:textId="77777777" w:rsidR="00CC0D30" w:rsidRPr="00B4683B" w:rsidRDefault="00CC0D30" w:rsidP="003D63BC">
            <w:pPr>
              <w:rPr>
                <w:rFonts w:cstheme="minorHAnsi"/>
                <w:sz w:val="13"/>
                <w:szCs w:val="22"/>
                <w:lang w:val="en-US"/>
              </w:rPr>
            </w:pPr>
            <w:r w:rsidRPr="00B4683B">
              <w:rPr>
                <w:rFonts w:cstheme="minorHAnsi"/>
                <w:sz w:val="13"/>
                <w:szCs w:val="22"/>
                <w:lang w:val="en-US"/>
              </w:rPr>
              <w:t>Cohort study; PET and fMRI scans performed after flexible ARI; trough samples in the steady-state</w:t>
            </w:r>
          </w:p>
        </w:tc>
        <w:tc>
          <w:tcPr>
            <w:tcW w:w="1583" w:type="dxa"/>
          </w:tcPr>
          <w:p w14:paraId="6F9078B3" w14:textId="77777777" w:rsidR="00CC0D30" w:rsidRPr="00B4683B" w:rsidRDefault="00CC0D30" w:rsidP="003D63BC">
            <w:pPr>
              <w:rPr>
                <w:rFonts w:cstheme="minorHAnsi"/>
                <w:sz w:val="13"/>
                <w:szCs w:val="22"/>
                <w:lang w:val="en-US"/>
              </w:rPr>
            </w:pPr>
            <w:r w:rsidRPr="00B4683B">
              <w:rPr>
                <w:rFonts w:cstheme="minorHAnsi"/>
                <w:sz w:val="13"/>
                <w:szCs w:val="22"/>
                <w:lang w:val="en-US"/>
              </w:rPr>
              <w:t>N=7; SCZ (DSM-4); age 32; 28.6% males</w:t>
            </w:r>
          </w:p>
        </w:tc>
        <w:tc>
          <w:tcPr>
            <w:tcW w:w="1442" w:type="dxa"/>
          </w:tcPr>
          <w:p w14:paraId="1473707A" w14:textId="77777777" w:rsidR="00CC0D30" w:rsidRPr="00B4683B" w:rsidRDefault="00CC0D30" w:rsidP="003D63BC">
            <w:pPr>
              <w:rPr>
                <w:rFonts w:cstheme="minorHAnsi"/>
                <w:sz w:val="13"/>
                <w:szCs w:val="22"/>
                <w:lang w:val="en-US"/>
              </w:rPr>
            </w:pPr>
            <w:r w:rsidRPr="00B4683B">
              <w:rPr>
                <w:rFonts w:cstheme="minorHAnsi"/>
                <w:sz w:val="13"/>
                <w:szCs w:val="22"/>
                <w:lang w:val="en-US"/>
              </w:rPr>
              <w:t>Comedication; caffeine, grapefruit, alcohol, and smoking</w:t>
            </w:r>
          </w:p>
        </w:tc>
        <w:tc>
          <w:tcPr>
            <w:tcW w:w="885" w:type="dxa"/>
          </w:tcPr>
          <w:p w14:paraId="2BAEBF21" w14:textId="77777777" w:rsidR="00CC0D30" w:rsidRPr="00B4683B" w:rsidRDefault="00CC0D30" w:rsidP="003D63BC">
            <w:pPr>
              <w:rPr>
                <w:rFonts w:cstheme="minorHAnsi"/>
                <w:sz w:val="13"/>
                <w:szCs w:val="22"/>
                <w:lang w:val="en-US"/>
              </w:rPr>
            </w:pPr>
            <w:r w:rsidRPr="00B4683B">
              <w:rPr>
                <w:rFonts w:cstheme="minorHAnsi"/>
                <w:sz w:val="13"/>
                <w:szCs w:val="22"/>
                <w:lang w:val="en-US"/>
              </w:rPr>
              <w:t>14.2±12 (2-30)</w:t>
            </w:r>
          </w:p>
        </w:tc>
        <w:tc>
          <w:tcPr>
            <w:tcW w:w="910" w:type="dxa"/>
          </w:tcPr>
          <w:p w14:paraId="69E7216A" w14:textId="43D49413" w:rsidR="00CC0D30" w:rsidRPr="00B4683B" w:rsidRDefault="00CC0D30" w:rsidP="003D63BC">
            <w:pPr>
              <w:rPr>
                <w:rFonts w:cstheme="minorHAnsi"/>
                <w:sz w:val="13"/>
                <w:szCs w:val="22"/>
                <w:lang w:val="en-US"/>
              </w:rPr>
            </w:pPr>
            <w:r w:rsidRPr="00B4683B">
              <w:rPr>
                <w:rFonts w:cstheme="minorHAnsi"/>
                <w:sz w:val="13"/>
                <w:szCs w:val="22"/>
                <w:lang w:val="en-US"/>
              </w:rPr>
              <w:t>2</w:t>
            </w:r>
            <w:ins w:id="184" w:author="Hart, Xenia" w:date="2022-09-19T12:59:00Z">
              <w:r w:rsidR="007241FA">
                <w:rPr>
                  <w:rFonts w:cstheme="minorHAnsi"/>
                  <w:sz w:val="13"/>
                  <w:szCs w:val="22"/>
                  <w:lang w:val="en-US"/>
                </w:rPr>
                <w:t>90</w:t>
              </w:r>
            </w:ins>
            <w:del w:id="185" w:author="Hart, Xenia" w:date="2022-09-19T12:59:00Z">
              <w:r w:rsidRPr="00B4683B" w:rsidDel="007241FA">
                <w:rPr>
                  <w:rFonts w:cstheme="minorHAnsi"/>
                  <w:sz w:val="13"/>
                  <w:szCs w:val="22"/>
                  <w:lang w:val="en-US"/>
                </w:rPr>
                <w:delText>89.9</w:delText>
              </w:r>
            </w:del>
            <w:r w:rsidRPr="00B4683B">
              <w:rPr>
                <w:rFonts w:cstheme="minorHAnsi"/>
                <w:sz w:val="13"/>
                <w:szCs w:val="22"/>
                <w:lang w:val="en-US"/>
              </w:rPr>
              <w:t>±325</w:t>
            </w:r>
            <w:del w:id="186" w:author="Hart, Xenia" w:date="2022-09-19T12:59:00Z">
              <w:r w:rsidRPr="00B4683B" w:rsidDel="007241FA">
                <w:rPr>
                  <w:rFonts w:cstheme="minorHAnsi"/>
                  <w:sz w:val="13"/>
                  <w:szCs w:val="22"/>
                  <w:lang w:val="en-US"/>
                </w:rPr>
                <w:delText>.2</w:delText>
              </w:r>
            </w:del>
          </w:p>
        </w:tc>
        <w:tc>
          <w:tcPr>
            <w:tcW w:w="1983" w:type="dxa"/>
          </w:tcPr>
          <w:p w14:paraId="62F9C3D6" w14:textId="77777777" w:rsidR="00CC0D30" w:rsidRPr="00B4683B" w:rsidRDefault="00CC0D30" w:rsidP="003D63BC">
            <w:pPr>
              <w:rPr>
                <w:rFonts w:cstheme="minorHAnsi"/>
                <w:sz w:val="13"/>
                <w:szCs w:val="22"/>
                <w:lang w:val="en-US"/>
              </w:rPr>
            </w:pPr>
            <w:r w:rsidRPr="00B4683B">
              <w:rPr>
                <w:rFonts w:cstheme="minorHAnsi"/>
                <w:sz w:val="13"/>
                <w:szCs w:val="22"/>
                <w:u w:val="single"/>
                <w:lang w:val="en-US"/>
              </w:rPr>
              <w:t>D</w:t>
            </w:r>
            <w:r w:rsidRPr="00B4683B">
              <w:rPr>
                <w:rFonts w:cstheme="minorHAnsi"/>
                <w:sz w:val="13"/>
                <w:szCs w:val="22"/>
                <w:u w:val="single"/>
                <w:vertAlign w:val="subscript"/>
                <w:lang w:val="en-US"/>
              </w:rPr>
              <w:t>2/3</w:t>
            </w:r>
            <w:r w:rsidRPr="00B4683B">
              <w:rPr>
                <w:rFonts w:cstheme="minorHAnsi"/>
                <w:sz w:val="13"/>
                <w:szCs w:val="22"/>
                <w:u w:val="single"/>
                <w:lang w:val="en-US"/>
              </w:rPr>
              <w:t xml:space="preserve">: </w:t>
            </w:r>
            <w:r w:rsidRPr="00B4683B">
              <w:rPr>
                <w:rFonts w:cstheme="minorHAnsi"/>
                <w:sz w:val="13"/>
                <w:szCs w:val="22"/>
                <w:lang w:val="en-US"/>
              </w:rPr>
              <w:t>65.0±8.6 (s)</w:t>
            </w:r>
          </w:p>
        </w:tc>
        <w:tc>
          <w:tcPr>
            <w:tcW w:w="790" w:type="dxa"/>
          </w:tcPr>
          <w:p w14:paraId="22DACAE6" w14:textId="77777777" w:rsidR="00CC0D30" w:rsidRPr="00B4683B" w:rsidRDefault="00CC0D30" w:rsidP="003D63BC">
            <w:pPr>
              <w:rPr>
                <w:rFonts w:cstheme="minorHAnsi"/>
                <w:sz w:val="13"/>
                <w:szCs w:val="22"/>
                <w:lang w:val="en-US"/>
              </w:rPr>
            </w:pPr>
            <w:r w:rsidRPr="00B4683B">
              <w:rPr>
                <w:rFonts w:cstheme="minorHAnsi"/>
                <w:sz w:val="13"/>
                <w:szCs w:val="22"/>
                <w:lang w:val="en-US"/>
              </w:rPr>
              <w:t>NA</w:t>
            </w:r>
          </w:p>
        </w:tc>
        <w:tc>
          <w:tcPr>
            <w:tcW w:w="766" w:type="dxa"/>
          </w:tcPr>
          <w:p w14:paraId="3EA6B172" w14:textId="77777777" w:rsidR="00CC0D30" w:rsidRPr="00B4683B" w:rsidRDefault="00CC0D30" w:rsidP="003D63BC">
            <w:pPr>
              <w:rPr>
                <w:rFonts w:cstheme="minorHAnsi"/>
                <w:sz w:val="13"/>
                <w:szCs w:val="22"/>
                <w:lang w:val="en-US"/>
              </w:rPr>
            </w:pPr>
            <w:r w:rsidRPr="00B4683B">
              <w:rPr>
                <w:rFonts w:cstheme="minorHAnsi"/>
                <w:sz w:val="13"/>
                <w:szCs w:val="22"/>
                <w:lang w:val="en-US"/>
              </w:rPr>
              <w:t>NA</w:t>
            </w:r>
          </w:p>
        </w:tc>
        <w:tc>
          <w:tcPr>
            <w:tcW w:w="2007" w:type="dxa"/>
          </w:tcPr>
          <w:p w14:paraId="1BF23EBA" w14:textId="77777777" w:rsidR="00CC0D30" w:rsidRPr="00B4683B" w:rsidRDefault="00CC0D30" w:rsidP="003D63BC">
            <w:pPr>
              <w:rPr>
                <w:rFonts w:cstheme="minorHAnsi"/>
                <w:sz w:val="13"/>
                <w:szCs w:val="22"/>
                <w:lang w:val="en-US"/>
              </w:rPr>
            </w:pPr>
            <w:r w:rsidRPr="00B4683B">
              <w:rPr>
                <w:rFonts w:cstheme="minorHAnsi"/>
                <w:sz w:val="13"/>
                <w:szCs w:val="22"/>
                <w:lang w:val="en-US"/>
              </w:rPr>
              <w:t>Error rates and reaction time in working memory task pos. corr. with D</w:t>
            </w:r>
            <w:r w:rsidRPr="00B4683B">
              <w:rPr>
                <w:rFonts w:cstheme="minorHAnsi"/>
                <w:sz w:val="13"/>
                <w:szCs w:val="22"/>
                <w:vertAlign w:val="subscript"/>
                <w:lang w:val="en-US"/>
              </w:rPr>
              <w:t>2</w:t>
            </w:r>
            <w:r w:rsidRPr="00B4683B">
              <w:rPr>
                <w:rFonts w:cstheme="minorHAnsi"/>
                <w:sz w:val="13"/>
                <w:szCs w:val="22"/>
                <w:lang w:val="en-US"/>
              </w:rPr>
              <w:t xml:space="preserve"> </w:t>
            </w:r>
            <w:proofErr w:type="spellStart"/>
            <w:r w:rsidRPr="00B4683B">
              <w:rPr>
                <w:rFonts w:cstheme="minorHAnsi"/>
                <w:sz w:val="13"/>
                <w:szCs w:val="22"/>
                <w:lang w:val="en-US"/>
              </w:rPr>
              <w:t>occup</w:t>
            </w:r>
            <w:proofErr w:type="spellEnd"/>
            <w:r w:rsidRPr="00B4683B">
              <w:rPr>
                <w:rFonts w:cstheme="minorHAnsi"/>
                <w:sz w:val="13"/>
                <w:szCs w:val="22"/>
                <w:lang w:val="en-US"/>
              </w:rPr>
              <w:t>.</w:t>
            </w:r>
          </w:p>
        </w:tc>
      </w:tr>
    </w:tbl>
    <w:p w14:paraId="0182D4D3" w14:textId="6FA62230" w:rsidR="00372468" w:rsidRDefault="00372468" w:rsidP="0082331A">
      <w:pPr>
        <w:rPr>
          <w:lang w:val="en-US"/>
        </w:rPr>
      </w:pPr>
    </w:p>
    <w:p w14:paraId="3105C50C" w14:textId="45F35A80" w:rsidR="001B64AB" w:rsidRDefault="001B64AB" w:rsidP="000F21E4">
      <w:pPr>
        <w:rPr>
          <w:lang w:val="en-US"/>
        </w:rPr>
      </w:pPr>
    </w:p>
    <w:p w14:paraId="23E3AF54" w14:textId="6BE40F94" w:rsidR="001B64AB" w:rsidRDefault="001B64AB" w:rsidP="000F21E4">
      <w:pPr>
        <w:rPr>
          <w:lang w:val="en-US"/>
        </w:rPr>
      </w:pPr>
    </w:p>
    <w:p w14:paraId="2D2B7735" w14:textId="11E29D37" w:rsidR="001B64AB" w:rsidRDefault="001B64AB" w:rsidP="000F21E4">
      <w:pPr>
        <w:rPr>
          <w:lang w:val="en-US"/>
        </w:rPr>
      </w:pPr>
    </w:p>
    <w:p w14:paraId="7DAEE7B3" w14:textId="14D3D5EE" w:rsidR="001B3B0B" w:rsidRDefault="001B3B0B" w:rsidP="001B3B0B">
      <w:pPr>
        <w:spacing w:line="360" w:lineRule="auto"/>
        <w:rPr>
          <w:color w:val="AEAAAA" w:themeColor="background2" w:themeShade="BF"/>
          <w:lang w:val="en-US"/>
        </w:rPr>
      </w:pPr>
    </w:p>
    <w:p w14:paraId="2917EA72" w14:textId="77777777" w:rsidR="00DC3116" w:rsidRPr="003514BD" w:rsidRDefault="00DC3116" w:rsidP="001E1A6C">
      <w:pPr>
        <w:spacing w:line="360" w:lineRule="auto"/>
        <w:jc w:val="both"/>
        <w:rPr>
          <w:rFonts w:cstheme="minorBidi"/>
          <w:color w:val="000000" w:themeColor="text1"/>
          <w:sz w:val="16"/>
          <w:szCs w:val="22"/>
          <w:lang w:val="en-US" w:eastAsia="en-US"/>
        </w:rPr>
        <w:sectPr w:rsidR="00DC3116" w:rsidRPr="003514BD" w:rsidSect="0020080F">
          <w:pgSz w:w="16838" w:h="11906" w:orient="landscape" w:code="9"/>
          <w:pgMar w:top="1418" w:right="1418" w:bottom="1417" w:left="1134" w:header="709" w:footer="709" w:gutter="0"/>
          <w:cols w:space="708"/>
          <w:docGrid w:linePitch="360"/>
        </w:sectPr>
      </w:pPr>
    </w:p>
    <w:tbl>
      <w:tblPr>
        <w:tblStyle w:val="Gitternetztabelle1hell"/>
        <w:tblpPr w:leftFromText="141" w:rightFromText="141" w:horzAnchor="page" w:tblpX="1630" w:tblpY="563"/>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2802"/>
        <w:gridCol w:w="709"/>
        <w:gridCol w:w="709"/>
        <w:gridCol w:w="709"/>
        <w:gridCol w:w="380"/>
        <w:gridCol w:w="328"/>
        <w:gridCol w:w="201"/>
        <w:gridCol w:w="650"/>
        <w:gridCol w:w="709"/>
        <w:gridCol w:w="708"/>
        <w:gridCol w:w="705"/>
      </w:tblGrid>
      <w:tr w:rsidR="00B52335" w:rsidRPr="00843DCD" w14:paraId="79BEFC67" w14:textId="77777777" w:rsidTr="00DC3116">
        <w:trPr>
          <w:cnfStyle w:val="100000000000" w:firstRow="1" w:lastRow="0" w:firstColumn="0" w:lastColumn="0" w:oddVBand="0" w:evenVBand="0" w:oddHBand="0"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9214" w:type="dxa"/>
            <w:gridSpan w:val="12"/>
            <w:tcBorders>
              <w:left w:val="nil"/>
              <w:right w:val="nil"/>
            </w:tcBorders>
            <w:shd w:val="clear" w:color="auto" w:fill="F2F2F2" w:themeFill="background1" w:themeFillShade="F2"/>
            <w:vAlign w:val="center"/>
          </w:tcPr>
          <w:p w14:paraId="53D050F7" w14:textId="77777777" w:rsidR="00B52335" w:rsidRPr="00E376D0" w:rsidRDefault="00B52335" w:rsidP="00DC3116">
            <w:pPr>
              <w:rPr>
                <w:rFonts w:cstheme="minorHAnsi"/>
                <w:color w:val="000000"/>
                <w:sz w:val="16"/>
                <w:szCs w:val="13"/>
                <w:lang w:val="en-US"/>
              </w:rPr>
            </w:pPr>
            <w:bookmarkStart w:id="187" w:name="_Toc89876819"/>
            <w:r w:rsidRPr="00E376D0">
              <w:rPr>
                <w:rFonts w:cstheme="minorHAnsi"/>
                <w:color w:val="000000"/>
                <w:sz w:val="16"/>
                <w:szCs w:val="13"/>
                <w:lang w:val="en-US"/>
              </w:rPr>
              <w:t>Studies using oral aripiprazole</w:t>
            </w:r>
          </w:p>
        </w:tc>
      </w:tr>
      <w:tr w:rsidR="00B52335" w:rsidRPr="00843DCD" w14:paraId="0538DA93" w14:textId="77777777" w:rsidTr="00DC3116">
        <w:trPr>
          <w:trHeight w:val="493"/>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shd w:val="clear" w:color="auto" w:fill="F2F2F2" w:themeFill="background1" w:themeFillShade="F2"/>
            <w:vAlign w:val="center"/>
          </w:tcPr>
          <w:p w14:paraId="2EE5F21B" w14:textId="77777777" w:rsidR="00B52335" w:rsidRPr="00E376D0" w:rsidRDefault="00B52335" w:rsidP="00DC3116">
            <w:pPr>
              <w:rPr>
                <w:rFonts w:cstheme="minorHAnsi"/>
                <w:color w:val="000000"/>
                <w:sz w:val="16"/>
                <w:szCs w:val="13"/>
                <w:lang w:val="en-US"/>
              </w:rPr>
            </w:pPr>
            <w:r w:rsidRPr="00E376D0">
              <w:rPr>
                <w:rFonts w:cstheme="minorHAnsi"/>
                <w:color w:val="000000"/>
                <w:sz w:val="16"/>
                <w:szCs w:val="13"/>
                <w:lang w:val="en-US"/>
              </w:rPr>
              <w:t>No</w:t>
            </w:r>
          </w:p>
        </w:tc>
        <w:tc>
          <w:tcPr>
            <w:tcW w:w="2802" w:type="dxa"/>
            <w:tcBorders>
              <w:left w:val="nil"/>
              <w:right w:val="nil"/>
            </w:tcBorders>
            <w:shd w:val="clear" w:color="auto" w:fill="F2F2F2" w:themeFill="background1" w:themeFillShade="F2"/>
            <w:vAlign w:val="center"/>
            <w:hideMark/>
          </w:tcPr>
          <w:p w14:paraId="4685C4DC"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Reference</w:t>
            </w:r>
          </w:p>
        </w:tc>
        <w:tc>
          <w:tcPr>
            <w:tcW w:w="709" w:type="dxa"/>
            <w:tcBorders>
              <w:left w:val="nil"/>
              <w:right w:val="nil"/>
            </w:tcBorders>
            <w:shd w:val="clear" w:color="auto" w:fill="F2F2F2" w:themeFill="background1" w:themeFillShade="F2"/>
            <w:vAlign w:val="center"/>
            <w:hideMark/>
          </w:tcPr>
          <w:p w14:paraId="14DDF79A" w14:textId="77777777" w:rsidR="00B52335"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Q1</w:t>
            </w:r>
          </w:p>
          <w:p w14:paraId="227093F5" w14:textId="77777777" w:rsidR="00B52335" w:rsidRPr="00BA4E24"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i/>
                <w:color w:val="000000"/>
                <w:sz w:val="16"/>
                <w:szCs w:val="13"/>
                <w:lang w:val="en-US"/>
              </w:rPr>
            </w:pPr>
            <w:r>
              <w:rPr>
                <w:rFonts w:cstheme="minorHAnsi"/>
                <w:bCs/>
                <w:i/>
                <w:color w:val="000000"/>
                <w:sz w:val="16"/>
                <w:szCs w:val="13"/>
                <w:lang w:val="en-US"/>
              </w:rPr>
              <w:t>Patient sample</w:t>
            </w:r>
          </w:p>
        </w:tc>
        <w:tc>
          <w:tcPr>
            <w:tcW w:w="709" w:type="dxa"/>
            <w:tcBorders>
              <w:left w:val="nil"/>
              <w:right w:val="nil"/>
            </w:tcBorders>
            <w:shd w:val="clear" w:color="auto" w:fill="F2F2F2" w:themeFill="background1" w:themeFillShade="F2"/>
            <w:vAlign w:val="center"/>
            <w:hideMark/>
          </w:tcPr>
          <w:p w14:paraId="53E8DCA5" w14:textId="77777777" w:rsidR="00B52335"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Q2</w:t>
            </w:r>
          </w:p>
          <w:p w14:paraId="27657A16" w14:textId="77777777" w:rsidR="00B52335" w:rsidRPr="008C6E8D"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Pr>
                <w:rFonts w:cstheme="minorHAnsi"/>
                <w:color w:val="000000"/>
                <w:sz w:val="16"/>
                <w:szCs w:val="13"/>
                <w:lang w:val="en-US"/>
              </w:rPr>
              <w:t>Diagnosis</w:t>
            </w:r>
          </w:p>
        </w:tc>
        <w:tc>
          <w:tcPr>
            <w:tcW w:w="709" w:type="dxa"/>
            <w:tcBorders>
              <w:left w:val="nil"/>
              <w:right w:val="nil"/>
            </w:tcBorders>
            <w:shd w:val="clear" w:color="auto" w:fill="F2F2F2" w:themeFill="background1" w:themeFillShade="F2"/>
            <w:vAlign w:val="center"/>
            <w:hideMark/>
          </w:tcPr>
          <w:p w14:paraId="7B097727" w14:textId="77777777" w:rsidR="00B52335"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Q3</w:t>
            </w:r>
          </w:p>
          <w:p w14:paraId="352D1937"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
                <w:bCs/>
                <w:color w:val="000000"/>
                <w:sz w:val="16"/>
                <w:szCs w:val="13"/>
                <w:lang w:val="en-US"/>
              </w:rPr>
            </w:pPr>
            <w:r>
              <w:rPr>
                <w:rFonts w:cstheme="minorHAnsi"/>
                <w:color w:val="000000"/>
                <w:sz w:val="16"/>
                <w:szCs w:val="13"/>
                <w:lang w:val="en-US"/>
              </w:rPr>
              <w:t>Comedication</w:t>
            </w:r>
          </w:p>
        </w:tc>
        <w:tc>
          <w:tcPr>
            <w:tcW w:w="708" w:type="dxa"/>
            <w:gridSpan w:val="2"/>
            <w:tcBorders>
              <w:left w:val="nil"/>
              <w:right w:val="nil"/>
            </w:tcBorders>
            <w:shd w:val="clear" w:color="auto" w:fill="F2F2F2" w:themeFill="background1" w:themeFillShade="F2"/>
            <w:vAlign w:val="center"/>
            <w:hideMark/>
          </w:tcPr>
          <w:p w14:paraId="1E2D2B2C" w14:textId="77777777" w:rsidR="00B52335"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Q4</w:t>
            </w:r>
          </w:p>
          <w:p w14:paraId="45DE08CE" w14:textId="77777777" w:rsidR="00B52335" w:rsidRPr="008C6E8D"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3"/>
                <w:lang w:val="en-US"/>
              </w:rPr>
            </w:pPr>
            <w:r w:rsidRPr="008C6E8D">
              <w:rPr>
                <w:rFonts w:cstheme="minorHAnsi"/>
                <w:bCs/>
                <w:color w:val="000000"/>
                <w:sz w:val="16"/>
                <w:szCs w:val="13"/>
                <w:lang w:val="en-US"/>
              </w:rPr>
              <w:t>Dose design</w:t>
            </w:r>
          </w:p>
        </w:tc>
        <w:tc>
          <w:tcPr>
            <w:tcW w:w="851" w:type="dxa"/>
            <w:gridSpan w:val="2"/>
            <w:tcBorders>
              <w:left w:val="nil"/>
              <w:right w:val="nil"/>
            </w:tcBorders>
            <w:shd w:val="clear" w:color="auto" w:fill="F2F2F2" w:themeFill="background1" w:themeFillShade="F2"/>
            <w:vAlign w:val="center"/>
            <w:hideMark/>
          </w:tcPr>
          <w:p w14:paraId="7204AE29" w14:textId="77777777" w:rsidR="00B52335"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Q5</w:t>
            </w:r>
          </w:p>
          <w:p w14:paraId="389A473E"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
                <w:bCs/>
                <w:color w:val="000000"/>
                <w:sz w:val="16"/>
                <w:szCs w:val="13"/>
                <w:lang w:val="en-US"/>
              </w:rPr>
            </w:pPr>
            <w:r>
              <w:rPr>
                <w:rFonts w:cstheme="minorHAnsi"/>
                <w:color w:val="000000"/>
                <w:sz w:val="16"/>
                <w:szCs w:val="13"/>
                <w:lang w:val="en-US"/>
              </w:rPr>
              <w:t>Analytical method</w:t>
            </w:r>
          </w:p>
        </w:tc>
        <w:tc>
          <w:tcPr>
            <w:tcW w:w="709" w:type="dxa"/>
            <w:tcBorders>
              <w:left w:val="nil"/>
              <w:right w:val="nil"/>
            </w:tcBorders>
            <w:shd w:val="clear" w:color="auto" w:fill="F2F2F2" w:themeFill="background1" w:themeFillShade="F2"/>
            <w:vAlign w:val="center"/>
            <w:hideMark/>
          </w:tcPr>
          <w:p w14:paraId="11ABE22E" w14:textId="77777777" w:rsidR="00B52335"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Q6</w:t>
            </w:r>
          </w:p>
          <w:p w14:paraId="0A10AB39" w14:textId="77777777" w:rsidR="00B52335" w:rsidRPr="008C6E8D"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3"/>
                <w:lang w:val="en-US"/>
              </w:rPr>
            </w:pPr>
            <w:r w:rsidRPr="008C6E8D">
              <w:rPr>
                <w:rFonts w:cstheme="minorHAnsi"/>
                <w:bCs/>
                <w:color w:val="000000"/>
                <w:sz w:val="16"/>
                <w:szCs w:val="13"/>
                <w:lang w:val="en-US"/>
              </w:rPr>
              <w:t>Sampl</w:t>
            </w:r>
            <w:r>
              <w:rPr>
                <w:rFonts w:cstheme="minorHAnsi"/>
                <w:bCs/>
                <w:color w:val="000000"/>
                <w:sz w:val="16"/>
                <w:szCs w:val="13"/>
                <w:lang w:val="en-US"/>
              </w:rPr>
              <w:t>ing</w:t>
            </w:r>
          </w:p>
        </w:tc>
        <w:tc>
          <w:tcPr>
            <w:tcW w:w="708" w:type="dxa"/>
            <w:tcBorders>
              <w:left w:val="nil"/>
              <w:right w:val="nil"/>
            </w:tcBorders>
            <w:shd w:val="clear" w:color="auto" w:fill="F2F2F2" w:themeFill="background1" w:themeFillShade="F2"/>
            <w:vAlign w:val="center"/>
            <w:hideMark/>
          </w:tcPr>
          <w:p w14:paraId="3C855923" w14:textId="77777777" w:rsidR="00B52335"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Q7</w:t>
            </w:r>
          </w:p>
          <w:p w14:paraId="62B96CBA" w14:textId="77777777" w:rsidR="00B52335" w:rsidRPr="008C6E8D"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3"/>
                <w:lang w:val="en-US"/>
              </w:rPr>
            </w:pPr>
            <w:r w:rsidRPr="008C6E8D">
              <w:rPr>
                <w:rFonts w:cstheme="minorHAnsi"/>
                <w:bCs/>
                <w:color w:val="000000"/>
                <w:sz w:val="16"/>
                <w:szCs w:val="13"/>
                <w:lang w:val="en-US"/>
              </w:rPr>
              <w:t>Design</w:t>
            </w:r>
          </w:p>
        </w:tc>
        <w:tc>
          <w:tcPr>
            <w:tcW w:w="705" w:type="dxa"/>
            <w:tcBorders>
              <w:left w:val="nil"/>
              <w:right w:val="nil"/>
            </w:tcBorders>
            <w:shd w:val="clear" w:color="auto" w:fill="F2F2F2" w:themeFill="background1" w:themeFillShade="F2"/>
            <w:vAlign w:val="center"/>
          </w:tcPr>
          <w:p w14:paraId="7E8D13AD"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
                <w:bCs/>
                <w:color w:val="000000"/>
                <w:sz w:val="16"/>
                <w:szCs w:val="13"/>
                <w:lang w:val="en-US"/>
              </w:rPr>
            </w:pPr>
            <w:r w:rsidRPr="00E376D0">
              <w:rPr>
                <w:rFonts w:cstheme="minorHAnsi"/>
                <w:color w:val="000000"/>
                <w:sz w:val="16"/>
                <w:szCs w:val="13"/>
                <w:lang w:val="en-US"/>
              </w:rPr>
              <w:t>Score</w:t>
            </w:r>
          </w:p>
        </w:tc>
      </w:tr>
      <w:tr w:rsidR="00B52335" w:rsidRPr="00E376D0" w14:paraId="75315438" w14:textId="77777777" w:rsidTr="00DC3116">
        <w:trPr>
          <w:trHeight w:val="183"/>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7125DD4A" w14:textId="77777777" w:rsidR="00B52335" w:rsidRPr="00E376D0" w:rsidRDefault="00B52335" w:rsidP="00DC3116">
            <w:pPr>
              <w:rPr>
                <w:rFonts w:cstheme="minorHAnsi"/>
                <w:b w:val="0"/>
                <w:color w:val="000000"/>
                <w:sz w:val="16"/>
                <w:szCs w:val="22"/>
                <w:lang w:val="en-US"/>
              </w:rPr>
            </w:pPr>
            <w:r w:rsidRPr="00E376D0">
              <w:rPr>
                <w:rFonts w:cstheme="minorHAnsi"/>
                <w:b w:val="0"/>
                <w:color w:val="000000"/>
                <w:sz w:val="16"/>
                <w:szCs w:val="22"/>
                <w:lang w:val="en-US"/>
              </w:rPr>
              <w:t>1</w:t>
            </w:r>
          </w:p>
        </w:tc>
        <w:tc>
          <w:tcPr>
            <w:tcW w:w="2802" w:type="dxa"/>
            <w:tcBorders>
              <w:left w:val="nil"/>
              <w:right w:val="nil"/>
            </w:tcBorders>
          </w:tcPr>
          <w:p w14:paraId="54A7604F" w14:textId="2C8A2814"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i/>
                <w:iCs/>
                <w:color w:val="000000"/>
                <w:sz w:val="16"/>
                <w:szCs w:val="13"/>
              </w:rPr>
            </w:pPr>
            <w:r w:rsidRPr="00843DCD">
              <w:rPr>
                <w:rFonts w:cstheme="minorHAnsi"/>
                <w:bCs/>
                <w:color w:val="000000"/>
                <w:sz w:val="16"/>
                <w:szCs w:val="18"/>
                <w:lang w:val="en-US"/>
              </w:rPr>
              <w:t xml:space="preserve">Hwang et al., 2015 </w:t>
            </w:r>
            <w:r w:rsidRPr="00E376D0">
              <w:rPr>
                <w:rFonts w:cstheme="minorHAnsi"/>
                <w:bCs/>
                <w:color w:val="000000"/>
                <w:sz w:val="16"/>
                <w:szCs w:val="18"/>
                <w:lang w:val="en-US"/>
              </w:rPr>
              <w:fldChar w:fldCharType="begin">
                <w:fldData xml:space="preserve">PEVuZE5vdGU+PENpdGU+PEF1dGhvcj5Id2FuZzwvQXV0aG9yPjxZZWFyPjIwMTU8L1llYXI+PFJl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=
</w:fldData>
              </w:fldChar>
            </w:r>
            <w:r w:rsidR="0004625F">
              <w:rPr>
                <w:rFonts w:cstheme="minorHAnsi"/>
                <w:bCs/>
                <w:color w:val="000000"/>
                <w:sz w:val="16"/>
                <w:szCs w:val="18"/>
                <w:lang w:val="en-US"/>
              </w:rPr>
              <w:instrText xml:space="preserve"> ADDIN EN.CITE </w:instrText>
            </w:r>
            <w:r w:rsidR="0004625F">
              <w:rPr>
                <w:rFonts w:cstheme="minorHAnsi"/>
                <w:bCs/>
                <w:color w:val="000000"/>
                <w:sz w:val="16"/>
                <w:szCs w:val="18"/>
                <w:lang w:val="en-US"/>
              </w:rPr>
              <w:fldChar w:fldCharType="begin">
                <w:fldData xml:space="preserve">PEVuZE5vdGU+PENpdGU+PEF1dGhvcj5Id2FuZzwvQXV0aG9yPjxZZWFyPjIwMTU8L1llYXI+PFJl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=
</w:fldData>
              </w:fldChar>
            </w:r>
            <w:r w:rsidR="0004625F">
              <w:rPr>
                <w:rFonts w:cstheme="minorHAnsi"/>
                <w:bCs/>
                <w:color w:val="000000"/>
                <w:sz w:val="16"/>
                <w:szCs w:val="18"/>
                <w:lang w:val="en-US"/>
              </w:rPr>
              <w:instrText xml:space="preserve"> ADDIN EN.CITE.DATA </w:instrText>
            </w:r>
            <w:r w:rsidR="0004625F">
              <w:rPr>
                <w:rFonts w:cstheme="minorHAnsi"/>
                <w:bCs/>
                <w:color w:val="000000"/>
                <w:sz w:val="16"/>
                <w:szCs w:val="18"/>
                <w:lang w:val="en-US"/>
              </w:rPr>
            </w:r>
            <w:r w:rsidR="0004625F">
              <w:rPr>
                <w:rFonts w:cstheme="minorHAnsi"/>
                <w:bCs/>
                <w:color w:val="000000"/>
                <w:sz w:val="16"/>
                <w:szCs w:val="18"/>
                <w:lang w:val="en-US"/>
              </w:rPr>
              <w:fldChar w:fldCharType="end"/>
            </w:r>
            <w:r w:rsidRPr="00E376D0">
              <w:rPr>
                <w:rFonts w:cstheme="minorHAnsi"/>
                <w:bCs/>
                <w:color w:val="000000"/>
                <w:sz w:val="16"/>
                <w:szCs w:val="18"/>
                <w:lang w:val="en-US"/>
              </w:rPr>
            </w:r>
            <w:r w:rsidRPr="00E376D0">
              <w:rPr>
                <w:rFonts w:cstheme="minorHAnsi"/>
                <w:bCs/>
                <w:color w:val="000000"/>
                <w:sz w:val="16"/>
                <w:szCs w:val="18"/>
                <w:lang w:val="en-US"/>
              </w:rPr>
              <w:fldChar w:fldCharType="separate"/>
            </w:r>
            <w:r w:rsidR="0004625F">
              <w:rPr>
                <w:rFonts w:cstheme="minorHAnsi"/>
                <w:bCs/>
                <w:noProof/>
                <w:color w:val="000000"/>
                <w:sz w:val="16"/>
                <w:szCs w:val="18"/>
                <w:lang w:val="en-US"/>
              </w:rPr>
              <w:t>[1]</w:t>
            </w:r>
            <w:r w:rsidRPr="00E376D0">
              <w:rPr>
                <w:rFonts w:cstheme="minorHAnsi"/>
                <w:bCs/>
                <w:color w:val="000000"/>
                <w:sz w:val="16"/>
                <w:szCs w:val="18"/>
                <w:lang w:val="en-US"/>
              </w:rPr>
              <w:fldChar w:fldCharType="end"/>
            </w:r>
          </w:p>
        </w:tc>
        <w:tc>
          <w:tcPr>
            <w:tcW w:w="709" w:type="dxa"/>
            <w:tcBorders>
              <w:left w:val="nil"/>
              <w:right w:val="nil"/>
            </w:tcBorders>
            <w:noWrap/>
          </w:tcPr>
          <w:p w14:paraId="34269D6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tcPr>
          <w:p w14:paraId="4872398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9" w:type="dxa"/>
            <w:tcBorders>
              <w:left w:val="nil"/>
              <w:right w:val="nil"/>
            </w:tcBorders>
            <w:noWrap/>
          </w:tcPr>
          <w:p w14:paraId="6117106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tcPr>
          <w:p w14:paraId="4CDDC12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tcPr>
          <w:p w14:paraId="724888D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tcPr>
          <w:p w14:paraId="63B610A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tcPr>
          <w:p w14:paraId="5AAA607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5" w:type="dxa"/>
            <w:tcBorders>
              <w:left w:val="nil"/>
              <w:right w:val="nil"/>
            </w:tcBorders>
            <w:noWrap/>
          </w:tcPr>
          <w:p w14:paraId="55428D3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7/10</w:t>
            </w:r>
          </w:p>
        </w:tc>
      </w:tr>
      <w:tr w:rsidR="00B52335" w:rsidRPr="00E376D0" w14:paraId="0D5001A2" w14:textId="77777777" w:rsidTr="00DC3116">
        <w:trPr>
          <w:trHeight w:val="198"/>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0078DA3D" w14:textId="77777777" w:rsidR="00B52335" w:rsidRPr="00E376D0" w:rsidRDefault="00B52335" w:rsidP="00DC3116">
            <w:pPr>
              <w:rPr>
                <w:rFonts w:cstheme="minorHAnsi"/>
                <w:b w:val="0"/>
                <w:color w:val="000000"/>
                <w:sz w:val="16"/>
                <w:szCs w:val="22"/>
                <w:lang w:val="en-US"/>
              </w:rPr>
            </w:pPr>
            <w:r w:rsidRPr="00E376D0">
              <w:rPr>
                <w:rFonts w:cstheme="minorHAnsi"/>
                <w:b w:val="0"/>
                <w:color w:val="000000"/>
                <w:sz w:val="16"/>
                <w:szCs w:val="22"/>
                <w:lang w:val="en-US"/>
              </w:rPr>
              <w:t>2</w:t>
            </w:r>
          </w:p>
        </w:tc>
        <w:tc>
          <w:tcPr>
            <w:tcW w:w="2802" w:type="dxa"/>
            <w:tcBorders>
              <w:left w:val="nil"/>
              <w:right w:val="nil"/>
            </w:tcBorders>
            <w:vAlign w:val="center"/>
          </w:tcPr>
          <w:p w14:paraId="37590D3C" w14:textId="46E21B52"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i/>
                <w:iCs/>
                <w:color w:val="000000"/>
                <w:sz w:val="16"/>
                <w:szCs w:val="13"/>
                <w:lang w:val="en-US"/>
              </w:rPr>
            </w:pPr>
            <w:proofErr w:type="spellStart"/>
            <w:r w:rsidRPr="00E376D0">
              <w:rPr>
                <w:rFonts w:cstheme="minorHAnsi"/>
                <w:bCs/>
                <w:color w:val="000000"/>
                <w:sz w:val="16"/>
                <w:szCs w:val="18"/>
                <w:lang w:val="en-US"/>
              </w:rPr>
              <w:t>Hoekst</w:t>
            </w:r>
            <w:r w:rsidRPr="00E376D0">
              <w:rPr>
                <w:rFonts w:cstheme="minorHAnsi"/>
                <w:bCs/>
                <w:color w:val="000000"/>
                <w:sz w:val="16"/>
                <w:szCs w:val="18"/>
              </w:rPr>
              <w:t>ra</w:t>
            </w:r>
            <w:proofErr w:type="spellEnd"/>
            <w:r w:rsidRPr="00E376D0">
              <w:rPr>
                <w:rFonts w:cstheme="minorHAnsi"/>
                <w:bCs/>
                <w:color w:val="000000"/>
                <w:sz w:val="16"/>
                <w:szCs w:val="18"/>
              </w:rPr>
              <w:t xml:space="preserve"> </w:t>
            </w:r>
            <w:r>
              <w:rPr>
                <w:rFonts w:cstheme="minorHAnsi"/>
                <w:bCs/>
                <w:color w:val="000000"/>
                <w:sz w:val="16"/>
                <w:szCs w:val="18"/>
              </w:rPr>
              <w:t xml:space="preserve">et al., </w:t>
            </w:r>
            <w:r w:rsidRPr="00E376D0">
              <w:rPr>
                <w:rFonts w:cstheme="minorHAnsi"/>
                <w:bCs/>
                <w:color w:val="000000"/>
                <w:sz w:val="16"/>
                <w:szCs w:val="18"/>
              </w:rPr>
              <w:t xml:space="preserve">2021 </w:t>
            </w:r>
            <w:r w:rsidRPr="00E376D0">
              <w:rPr>
                <w:rFonts w:cstheme="minorHAnsi"/>
                <w:bCs/>
                <w:color w:val="000000"/>
                <w:sz w:val="16"/>
                <w:szCs w:val="18"/>
              </w:rPr>
              <w:fldChar w:fldCharType="begin">
                <w:fldData xml:space="preserve">PEVuZE5vdGU+PENpdGU+PEF1dGhvcj5Ib2Vrc3RyYTwvQXV0aG9yPjxZZWFyPjIwMjE8L1llYXI+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PEVuZE5vdGU+PENpdGU+PEF1dGhvcj5Ib2Vrc3RyYTwvQXV0aG9yPjxZZWFyPjIwMjE8L1llYXI+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[2]</w:t>
            </w:r>
            <w:r w:rsidRPr="00E376D0">
              <w:rPr>
                <w:rFonts w:cstheme="minorHAnsi"/>
                <w:bCs/>
                <w:color w:val="000000"/>
                <w:sz w:val="16"/>
                <w:szCs w:val="18"/>
              </w:rPr>
              <w:fldChar w:fldCharType="end"/>
            </w:r>
          </w:p>
        </w:tc>
        <w:tc>
          <w:tcPr>
            <w:tcW w:w="709" w:type="dxa"/>
            <w:tcBorders>
              <w:left w:val="nil"/>
              <w:right w:val="nil"/>
            </w:tcBorders>
            <w:noWrap/>
          </w:tcPr>
          <w:p w14:paraId="6E5D7DA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tcPr>
          <w:p w14:paraId="13AB5B1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9" w:type="dxa"/>
            <w:tcBorders>
              <w:left w:val="nil"/>
              <w:right w:val="nil"/>
            </w:tcBorders>
            <w:noWrap/>
          </w:tcPr>
          <w:p w14:paraId="2FD199E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tcPr>
          <w:p w14:paraId="17092C8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tcPr>
          <w:p w14:paraId="55FCE33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tcPr>
          <w:p w14:paraId="61A5C87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8" w:type="dxa"/>
            <w:tcBorders>
              <w:left w:val="nil"/>
              <w:right w:val="nil"/>
            </w:tcBorders>
            <w:noWrap/>
          </w:tcPr>
          <w:p w14:paraId="30075C8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5" w:type="dxa"/>
            <w:tcBorders>
              <w:left w:val="nil"/>
              <w:right w:val="nil"/>
            </w:tcBorders>
            <w:noWrap/>
          </w:tcPr>
          <w:p w14:paraId="2574CFA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 xml:space="preserve"> 3/10</w:t>
            </w:r>
          </w:p>
        </w:tc>
      </w:tr>
      <w:tr w:rsidR="00B52335" w:rsidRPr="00E376D0" w14:paraId="4F95E838" w14:textId="77777777" w:rsidTr="00DC3116">
        <w:trPr>
          <w:trHeight w:val="190"/>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515B58E6"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3</w:t>
            </w:r>
          </w:p>
        </w:tc>
        <w:tc>
          <w:tcPr>
            <w:tcW w:w="2802" w:type="dxa"/>
            <w:tcBorders>
              <w:left w:val="nil"/>
              <w:right w:val="nil"/>
            </w:tcBorders>
          </w:tcPr>
          <w:p w14:paraId="386E6079" w14:textId="1FA2C534"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i/>
                <w:iCs/>
                <w:color w:val="000000"/>
                <w:sz w:val="16"/>
                <w:szCs w:val="13"/>
              </w:rPr>
            </w:pPr>
            <w:r w:rsidRPr="00E376D0">
              <w:rPr>
                <w:rFonts w:cstheme="minorHAnsi"/>
                <w:bCs/>
                <w:color w:val="000000"/>
                <w:sz w:val="16"/>
                <w:szCs w:val="18"/>
              </w:rPr>
              <w:t xml:space="preserve">Lin et al., 2011 </w:t>
            </w:r>
            <w:r w:rsidRPr="00E376D0">
              <w:rPr>
                <w:rFonts w:cstheme="minorHAnsi"/>
                <w:bCs/>
                <w:color w:val="000000"/>
                <w:sz w:val="16"/>
                <w:szCs w:val="18"/>
              </w:rPr>
              <w:fldChar w:fldCharType="begin">
                <w:fldData xml:space="preserve">PEVuZE5vdGU+PENpdGU+PEF1dGhvcj5MaW48L0F1dGhvcj48WWVhcj4yMDExPC9ZZWFyPjxSZWNO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PEVuZE5vdGU+PENpdGU+PEF1dGhvcj5MaW48L0F1dGhvcj48WWVhcj4yMDExPC9ZZWFyPjxSZWNO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[3]</w:t>
            </w:r>
            <w:r w:rsidRPr="00E376D0">
              <w:rPr>
                <w:rFonts w:cstheme="minorHAnsi"/>
                <w:bCs/>
                <w:color w:val="000000"/>
                <w:sz w:val="16"/>
                <w:szCs w:val="18"/>
              </w:rPr>
              <w:fldChar w:fldCharType="end"/>
            </w:r>
          </w:p>
        </w:tc>
        <w:tc>
          <w:tcPr>
            <w:tcW w:w="709" w:type="dxa"/>
            <w:tcBorders>
              <w:left w:val="nil"/>
              <w:right w:val="nil"/>
            </w:tcBorders>
            <w:noWrap/>
            <w:vAlign w:val="bottom"/>
          </w:tcPr>
          <w:p w14:paraId="7D77D18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78AE247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4BBB111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628BDAC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2A53DC7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6E3D2CC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3BEB919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573CB91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6/10</w:t>
            </w:r>
          </w:p>
        </w:tc>
      </w:tr>
      <w:tr w:rsidR="00B52335" w:rsidRPr="00E376D0" w14:paraId="4EBFA8D7" w14:textId="77777777" w:rsidTr="00DC3116">
        <w:trPr>
          <w:trHeight w:val="105"/>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44FA9B03"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4</w:t>
            </w:r>
          </w:p>
        </w:tc>
        <w:tc>
          <w:tcPr>
            <w:tcW w:w="2802" w:type="dxa"/>
            <w:tcBorders>
              <w:left w:val="nil"/>
              <w:right w:val="nil"/>
            </w:tcBorders>
          </w:tcPr>
          <w:p w14:paraId="5D19A6CB" w14:textId="566C1269"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i/>
                <w:iCs/>
                <w:color w:val="000000"/>
                <w:sz w:val="16"/>
                <w:szCs w:val="13"/>
                <w:lang w:val="en-US"/>
              </w:rPr>
            </w:pPr>
            <w:r w:rsidRPr="00E376D0">
              <w:rPr>
                <w:rFonts w:cstheme="minorHAnsi"/>
                <w:bCs/>
                <w:color w:val="000000"/>
                <w:sz w:val="16"/>
                <w:szCs w:val="18"/>
              </w:rPr>
              <w:t xml:space="preserve">Nemoto et al., 2012 </w:t>
            </w:r>
            <w:r w:rsidRPr="00E376D0">
              <w:rPr>
                <w:rFonts w:cstheme="minorHAnsi"/>
                <w:bCs/>
                <w:color w:val="000000"/>
                <w:sz w:val="16"/>
                <w:szCs w:val="18"/>
              </w:rPr>
              <w:fldChar w:fldCharType="begin">
                <w:fldData xml:space="preserve">PEVuZE5vdGU+PENpdGU+PEF1dGhvcj5OZW1vdG88L0F1dGhvcj48WWVhcj4yMDEyPC9ZZWFyPjxS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PEVuZE5vdGU+PENpdGU+PEF1dGhvcj5OZW1vdG88L0F1dGhvcj48WWVhcj4yMDEyPC9ZZWFyPjxS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[4]</w:t>
            </w:r>
            <w:r w:rsidRPr="00E376D0">
              <w:rPr>
                <w:rFonts w:cstheme="minorHAnsi"/>
                <w:bCs/>
                <w:color w:val="000000"/>
                <w:sz w:val="16"/>
                <w:szCs w:val="18"/>
              </w:rPr>
              <w:fldChar w:fldCharType="end"/>
            </w:r>
          </w:p>
        </w:tc>
        <w:tc>
          <w:tcPr>
            <w:tcW w:w="709" w:type="dxa"/>
            <w:tcBorders>
              <w:left w:val="nil"/>
              <w:right w:val="nil"/>
            </w:tcBorders>
            <w:noWrap/>
            <w:vAlign w:val="bottom"/>
          </w:tcPr>
          <w:p w14:paraId="3C20986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4982AAE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34E2A4A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75D35A8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4843FDC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736B78F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7D0C3BA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vAlign w:val="bottom"/>
          </w:tcPr>
          <w:p w14:paraId="595937D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8/10</w:t>
            </w:r>
          </w:p>
        </w:tc>
      </w:tr>
      <w:tr w:rsidR="00B52335" w:rsidRPr="00E376D0" w14:paraId="69592874" w14:textId="77777777" w:rsidTr="00DC3116">
        <w:trPr>
          <w:trHeight w:val="174"/>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29BD1E5E"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5</w:t>
            </w:r>
          </w:p>
        </w:tc>
        <w:tc>
          <w:tcPr>
            <w:tcW w:w="2802" w:type="dxa"/>
            <w:tcBorders>
              <w:left w:val="nil"/>
              <w:right w:val="nil"/>
            </w:tcBorders>
          </w:tcPr>
          <w:p w14:paraId="5742C2F4" w14:textId="3B0E3F83"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i/>
                <w:iCs/>
                <w:color w:val="000000"/>
                <w:sz w:val="16"/>
                <w:szCs w:val="13"/>
              </w:rPr>
            </w:pPr>
            <w:r w:rsidRPr="00E376D0">
              <w:rPr>
                <w:rFonts w:cstheme="minorHAnsi"/>
                <w:bCs/>
                <w:color w:val="000000"/>
                <w:sz w:val="16"/>
                <w:szCs w:val="18"/>
              </w:rPr>
              <w:t xml:space="preserve">Nemoto et al., 2014 </w:t>
            </w:r>
            <w:r w:rsidRPr="00E376D0">
              <w:rPr>
                <w:rFonts w:cstheme="minorHAnsi"/>
                <w:bCs/>
                <w:color w:val="000000"/>
                <w:sz w:val="16"/>
                <w:szCs w:val="18"/>
              </w:rPr>
              <w:fldChar w:fldCharType="begin">
                <w:fldData xml:space="preserve">PEVuZE5vdGU+PENpdGU+PEF1dGhvcj5OZW1vdG88L0F1dGhvcj48WWVhcj4yMDE0PC9ZZWFyPjxS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PEVuZE5vdGU+PENpdGU+PEF1dGhvcj5OZW1vdG88L0F1dGhvcj48WWVhcj4yMDE0PC9ZZWFyPjxS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[5]</w:t>
            </w:r>
            <w:r w:rsidRPr="00E376D0">
              <w:rPr>
                <w:rFonts w:cstheme="minorHAnsi"/>
                <w:bCs/>
                <w:color w:val="000000"/>
                <w:sz w:val="16"/>
                <w:szCs w:val="18"/>
              </w:rPr>
              <w:fldChar w:fldCharType="end"/>
            </w:r>
          </w:p>
        </w:tc>
        <w:tc>
          <w:tcPr>
            <w:tcW w:w="709" w:type="dxa"/>
            <w:tcBorders>
              <w:left w:val="nil"/>
              <w:right w:val="nil"/>
            </w:tcBorders>
            <w:noWrap/>
            <w:vAlign w:val="bottom"/>
          </w:tcPr>
          <w:p w14:paraId="373DFD6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6030494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9" w:type="dxa"/>
            <w:tcBorders>
              <w:left w:val="nil"/>
              <w:right w:val="nil"/>
            </w:tcBorders>
            <w:noWrap/>
            <w:vAlign w:val="bottom"/>
          </w:tcPr>
          <w:p w14:paraId="37787E0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24881D8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14E179F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2911D6B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2C673BB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vAlign w:val="bottom"/>
          </w:tcPr>
          <w:p w14:paraId="0F69CFE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7/10</w:t>
            </w:r>
          </w:p>
        </w:tc>
      </w:tr>
      <w:tr w:rsidR="00B52335" w:rsidRPr="00E376D0" w14:paraId="783AA4A8" w14:textId="77777777" w:rsidTr="00DC3116">
        <w:trPr>
          <w:trHeight w:val="174"/>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1C71E70C"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6</w:t>
            </w:r>
          </w:p>
        </w:tc>
        <w:tc>
          <w:tcPr>
            <w:tcW w:w="2802" w:type="dxa"/>
            <w:tcBorders>
              <w:left w:val="nil"/>
              <w:right w:val="nil"/>
            </w:tcBorders>
          </w:tcPr>
          <w:p w14:paraId="58B98954" w14:textId="6A32FA95"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i/>
                <w:iCs/>
                <w:color w:val="000000"/>
                <w:sz w:val="16"/>
                <w:szCs w:val="13"/>
              </w:rPr>
            </w:pPr>
            <w:r w:rsidRPr="00E376D0">
              <w:rPr>
                <w:rFonts w:cstheme="minorHAnsi"/>
                <w:bCs/>
                <w:color w:val="000000"/>
                <w:sz w:val="16"/>
                <w:szCs w:val="18"/>
              </w:rPr>
              <w:t xml:space="preserve">Nakamura et al., 2009 </w:t>
            </w:r>
            <w:r w:rsidRPr="00E376D0">
              <w:rPr>
                <w:rFonts w:cstheme="minorHAnsi"/>
                <w:bCs/>
                <w:color w:val="000000"/>
                <w:sz w:val="16"/>
                <w:szCs w:val="18"/>
              </w:rPr>
              <w:fldChar w:fldCharType="begin"/>
            </w:r>
            <w:r w:rsidR="0004625F">
              <w:rPr>
                <w:rFonts w:cstheme="minorHAnsi"/>
                <w:bCs/>
                <w:color w:val="000000"/>
                <w:sz w:val="16"/>
                <w:szCs w:val="18"/>
              </w:rPr>
              <w:instrText xml:space="preserve"> ADDIN EN.CITE &lt;EndNote&gt;&lt;Cite&gt;&lt;Author&gt;Nakamura&lt;/Author&gt;&lt;Year&gt;2009&lt;/Year&gt;&lt;RecNum&gt;103&lt;/RecNum&gt;&lt;DisplayText&gt;[6]&lt;/DisplayText&gt;&lt;record&gt;&lt;rec-number&gt;103&lt;/rec-number&gt;&lt;foreign-keys&gt;&lt;key app="EN" db-id="95apf0wab5aetwevar6p0590zxr00rtvffss" timestamp="1605881072"&gt;103&lt;/key&gt;&lt;/foreign-keys&gt;&lt;ref-type name="Journal Article"&gt;17&lt;/ref-type&gt;&lt;contributors&gt;&lt;authors&gt;&lt;author&gt;Nakamura, A.&lt;/author&gt;&lt;author&gt;Mihara, K.&lt;/author&gt;&lt;author&gt;Nagai, G.&lt;/author&gt;&lt;author&gt;Suzuki, T.&lt;/author&gt;&lt;author&gt;Kondo, T.&lt;/author&gt;&lt;/authors&gt;&lt;/contributors&gt;&lt;auth-address&gt;Department of Neuropsychiatry, Faculty of Medicine, University of the Ryukyus, Okinawa, Japan.&lt;/auth-address&gt;&lt;titles&gt;&lt;title&gt;Pharmacokinetic and pharmacodynamic interactions between carbamazepine and aripiprazole in patients with schizophrenia&lt;/title&gt;&lt;secondary-title&gt;Ther Drug Monit&lt;/secondary-title&gt;&lt;alt-title&gt;Therapeutic drug monitoring&lt;/alt-title&gt;&lt;/titles&gt;&lt;alt-periodical&gt;&lt;full-title&gt;Therapeutic drug monitoring&lt;/full-title&gt;&lt;/alt-periodical&gt;&lt;pages&gt;575-8&lt;/pages&gt;&lt;volume&gt;31&lt;/volume&gt;&lt;number&gt;5&lt;/number&gt;&lt;edition&gt;2009/08/25&lt;/edition&gt;&lt;keywords&gt;&lt;keyword&gt;Antimanic Agents/*blood/metabolism&lt;/keyword&gt;&lt;keyword&gt;Aripiprazole&lt;/keyword&gt;&lt;keyword&gt;Carbamazepine/*blood/metabolism&lt;/keyword&gt;&lt;keyword&gt;Drug Interactions&lt;/keyword&gt;&lt;keyword&gt;Female&lt;/keyword&gt;&lt;keyword&gt;Humans&lt;/keyword&gt;&lt;keyword&gt;Male&lt;/keyword&gt;&lt;keyword&gt;Piperazines/pharmacokinetics/*pharmacology&lt;/keyword&gt;&lt;keyword&gt;Quinolones/pharmacokinetics/*pharmacology&lt;/keyword&gt;&lt;keyword&gt;Schizophrenia/*blood/drug therapy/metabolism&lt;/keyword&gt;&lt;/keywords&gt;&lt;dates&gt;&lt;year&gt;2009&lt;/year&gt;&lt;pub-dates&gt;&lt;date&gt;Oct&lt;/date&gt;&lt;/pub-dates&gt;&lt;/dates&gt;&lt;isbn&gt;0163-4356&lt;/isbn&gt;&lt;accession-num&gt;19701114&lt;/accession-num&gt;&lt;urls&gt;&lt;/urls&gt;&lt;electronic-resource-num&gt;10.1097/FTD.0b013e3181b6326a&lt;/electronic-resource-num&gt;&lt;remote-database-name&gt; PubMed&lt;/remote-database-name&gt;&lt;remote-database-provider&gt;NLM&lt;/remote-database-provider&gt;&lt;language&gt;eng&lt;/language&gt;&lt;/record&gt;&lt;/Cite&gt;&lt;/EndNote&gt;</w:instrText>
            </w:r>
            <w:r w:rsidRPr="00E376D0">
              <w:rPr>
                <w:rFonts w:cstheme="minorHAnsi"/>
                <w:bCs/>
                <w:color w:val="000000"/>
                <w:sz w:val="16"/>
                <w:szCs w:val="18"/>
              </w:rPr>
              <w:fldChar w:fldCharType="separate"/>
            </w:r>
            <w:r w:rsidR="0004625F">
              <w:rPr>
                <w:rFonts w:cstheme="minorHAnsi"/>
                <w:bCs/>
                <w:noProof/>
                <w:color w:val="000000"/>
                <w:sz w:val="16"/>
                <w:szCs w:val="18"/>
              </w:rPr>
              <w:t>[6]</w:t>
            </w:r>
            <w:r w:rsidRPr="00E376D0">
              <w:rPr>
                <w:rFonts w:cstheme="minorHAnsi"/>
                <w:bCs/>
                <w:color w:val="000000"/>
                <w:sz w:val="16"/>
                <w:szCs w:val="18"/>
              </w:rPr>
              <w:fldChar w:fldCharType="end"/>
            </w:r>
          </w:p>
        </w:tc>
        <w:tc>
          <w:tcPr>
            <w:tcW w:w="709" w:type="dxa"/>
            <w:tcBorders>
              <w:left w:val="nil"/>
              <w:right w:val="nil"/>
            </w:tcBorders>
            <w:noWrap/>
            <w:vAlign w:val="bottom"/>
          </w:tcPr>
          <w:p w14:paraId="60D650C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18E5C66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41F9044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0927089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3981640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33E7D60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6009E6A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76E2DCB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8/10</w:t>
            </w:r>
          </w:p>
        </w:tc>
      </w:tr>
      <w:tr w:rsidR="00B52335" w:rsidRPr="00E376D0" w14:paraId="38ED035F" w14:textId="77777777" w:rsidTr="00DC3116">
        <w:trPr>
          <w:trHeight w:val="208"/>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7CCBC02E"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7</w:t>
            </w:r>
          </w:p>
        </w:tc>
        <w:tc>
          <w:tcPr>
            <w:tcW w:w="2802" w:type="dxa"/>
            <w:tcBorders>
              <w:left w:val="nil"/>
              <w:right w:val="nil"/>
            </w:tcBorders>
          </w:tcPr>
          <w:p w14:paraId="2F98AE5B" w14:textId="1D8F305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i/>
                <w:iCs/>
                <w:color w:val="000000"/>
                <w:sz w:val="16"/>
                <w:szCs w:val="13"/>
              </w:rPr>
            </w:pPr>
            <w:proofErr w:type="spellStart"/>
            <w:r w:rsidRPr="00E376D0">
              <w:rPr>
                <w:rFonts w:cstheme="minorHAnsi"/>
                <w:bCs/>
                <w:color w:val="000000"/>
                <w:sz w:val="16"/>
                <w:szCs w:val="18"/>
              </w:rPr>
              <w:t>Citrome</w:t>
            </w:r>
            <w:proofErr w:type="spellEnd"/>
            <w:r w:rsidRPr="00E376D0">
              <w:rPr>
                <w:rFonts w:cstheme="minorHAnsi"/>
                <w:bCs/>
                <w:color w:val="000000"/>
                <w:sz w:val="16"/>
                <w:szCs w:val="18"/>
              </w:rPr>
              <w:t xml:space="preserve"> et al., 2007 </w:t>
            </w:r>
            <w:r w:rsidRPr="00E376D0">
              <w:rPr>
                <w:rFonts w:cstheme="minorHAnsi"/>
                <w:bCs/>
                <w:color w:val="000000"/>
                <w:sz w:val="16"/>
                <w:szCs w:val="18"/>
              </w:rPr>
              <w:fldChar w:fldCharType="begin">
                <w:fldData xml:space="preserve">PEVuZE5vdGU+PENpdGU+PEF1dGhvcj5DaXRyb21lPC9BdXRob3I+PFllYXI+MjAwNzwvWWVhcj48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PEVuZE5vdGU+PENpdGU+PEF1dGhvcj5DaXRyb21lPC9BdXRob3I+PFllYXI+MjAwNzwvWWVhcj48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[7]</w:t>
            </w:r>
            <w:r w:rsidRPr="00E376D0">
              <w:rPr>
                <w:rFonts w:cstheme="minorHAnsi"/>
                <w:bCs/>
                <w:color w:val="000000"/>
                <w:sz w:val="16"/>
                <w:szCs w:val="18"/>
              </w:rPr>
              <w:fldChar w:fldCharType="end"/>
            </w:r>
          </w:p>
        </w:tc>
        <w:tc>
          <w:tcPr>
            <w:tcW w:w="709" w:type="dxa"/>
            <w:tcBorders>
              <w:left w:val="nil"/>
              <w:right w:val="nil"/>
            </w:tcBorders>
            <w:noWrap/>
            <w:vAlign w:val="bottom"/>
          </w:tcPr>
          <w:p w14:paraId="0F65A67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49AFC8B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9" w:type="dxa"/>
            <w:tcBorders>
              <w:left w:val="nil"/>
              <w:right w:val="nil"/>
            </w:tcBorders>
            <w:noWrap/>
            <w:vAlign w:val="bottom"/>
          </w:tcPr>
          <w:p w14:paraId="77B3279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2F03686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30CA3F5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59EDD93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14B29AD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22EB537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8/10</w:t>
            </w:r>
          </w:p>
        </w:tc>
      </w:tr>
      <w:tr w:rsidR="00B52335" w:rsidRPr="00E376D0" w14:paraId="5D7CC1DE" w14:textId="77777777" w:rsidTr="00DC3116">
        <w:trPr>
          <w:trHeight w:val="125"/>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77A72DDF"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8</w:t>
            </w:r>
          </w:p>
        </w:tc>
        <w:tc>
          <w:tcPr>
            <w:tcW w:w="2802" w:type="dxa"/>
            <w:tcBorders>
              <w:left w:val="nil"/>
              <w:right w:val="nil"/>
            </w:tcBorders>
          </w:tcPr>
          <w:p w14:paraId="6397C676" w14:textId="0F770FD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i/>
                <w:iCs/>
                <w:color w:val="141413"/>
                <w:sz w:val="16"/>
                <w:szCs w:val="13"/>
              </w:rPr>
            </w:pPr>
            <w:proofErr w:type="spellStart"/>
            <w:r w:rsidRPr="00E376D0">
              <w:rPr>
                <w:rFonts w:cstheme="minorHAnsi"/>
                <w:bCs/>
                <w:color w:val="000000"/>
                <w:sz w:val="16"/>
                <w:szCs w:val="18"/>
              </w:rPr>
              <w:t>Veselinovic</w:t>
            </w:r>
            <w:proofErr w:type="spellEnd"/>
            <w:r w:rsidRPr="00E376D0">
              <w:rPr>
                <w:rFonts w:cstheme="minorHAnsi"/>
                <w:bCs/>
                <w:color w:val="000000"/>
                <w:sz w:val="16"/>
                <w:szCs w:val="18"/>
              </w:rPr>
              <w:t xml:space="preserve"> et al., 2019 </w:t>
            </w:r>
            <w:r w:rsidRPr="00E376D0">
              <w:rPr>
                <w:rFonts w:cstheme="minorHAnsi"/>
                <w:bCs/>
                <w:color w:val="000000"/>
                <w:sz w:val="16"/>
                <w:szCs w:val="18"/>
              </w:rPr>
              <w:fldChar w:fldCharType="begin">
                <w:fldData xml:space="preserve">PEVuZE5vdGU+PENpdGU+PEF1dGhvcj5WZXNlbGlub3ZpxIc8L0F1dGhvcj48WWVhcj4yMDE5PC9Z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=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PEVuZE5vdGU+PENpdGU+PEF1dGhvcj5WZXNlbGlub3ZpxIc8L0F1dGhvcj48WWVhcj4yMDE5PC9Z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=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[8]</w:t>
            </w:r>
            <w:r w:rsidRPr="00E376D0">
              <w:rPr>
                <w:rFonts w:cstheme="minorHAnsi"/>
                <w:bCs/>
                <w:color w:val="000000"/>
                <w:sz w:val="16"/>
                <w:szCs w:val="18"/>
              </w:rPr>
              <w:fldChar w:fldCharType="end"/>
            </w:r>
          </w:p>
        </w:tc>
        <w:tc>
          <w:tcPr>
            <w:tcW w:w="709" w:type="dxa"/>
            <w:tcBorders>
              <w:left w:val="nil"/>
              <w:right w:val="nil"/>
            </w:tcBorders>
            <w:noWrap/>
            <w:vAlign w:val="bottom"/>
          </w:tcPr>
          <w:p w14:paraId="50A57FD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78267FA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77FBD8A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13B32DF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5BF68E6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1CC2F2E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7DEDFCD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2E0A557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8/10</w:t>
            </w:r>
          </w:p>
        </w:tc>
      </w:tr>
      <w:tr w:rsidR="00B52335" w:rsidRPr="00E376D0" w14:paraId="16C738A5" w14:textId="77777777" w:rsidTr="00DC3116">
        <w:trPr>
          <w:trHeight w:val="175"/>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1626381E"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9</w:t>
            </w:r>
          </w:p>
        </w:tc>
        <w:tc>
          <w:tcPr>
            <w:tcW w:w="2802" w:type="dxa"/>
            <w:tcBorders>
              <w:left w:val="nil"/>
              <w:right w:val="nil"/>
            </w:tcBorders>
          </w:tcPr>
          <w:p w14:paraId="5343A1E7" w14:textId="5497AAA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i/>
                <w:iCs/>
                <w:color w:val="141413"/>
                <w:sz w:val="16"/>
                <w:szCs w:val="13"/>
              </w:rPr>
            </w:pPr>
            <w:r w:rsidRPr="00E376D0">
              <w:rPr>
                <w:rFonts w:cstheme="minorHAnsi"/>
                <w:bCs/>
                <w:color w:val="000000"/>
                <w:sz w:val="16"/>
                <w:szCs w:val="18"/>
              </w:rPr>
              <w:t xml:space="preserve">Findling et al., 2008 </w:t>
            </w:r>
            <w:r w:rsidRPr="00E376D0">
              <w:rPr>
                <w:rFonts w:cstheme="minorHAnsi"/>
                <w:bCs/>
                <w:color w:val="000000"/>
                <w:sz w:val="16"/>
                <w:szCs w:val="18"/>
              </w:rPr>
              <w:fldChar w:fldCharType="begin">
                <w:fldData xml:space="preserve">PEVuZE5vdGU+PENpdGU+PEF1dGhvcj5GaW5kbGluZzwvQXV0aG9yPjxZZWFyPjIwMDg8L1llYXI+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PEVuZE5vdGU+PENpdGU+PEF1dGhvcj5GaW5kbGluZzwvQXV0aG9yPjxZZWFyPjIwMDg8L1llYXI+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[9]</w:t>
            </w:r>
            <w:r w:rsidRPr="00E376D0">
              <w:rPr>
                <w:rFonts w:cstheme="minorHAnsi"/>
                <w:bCs/>
                <w:color w:val="000000"/>
                <w:sz w:val="16"/>
                <w:szCs w:val="18"/>
              </w:rPr>
              <w:fldChar w:fldCharType="end"/>
            </w:r>
          </w:p>
        </w:tc>
        <w:tc>
          <w:tcPr>
            <w:tcW w:w="709" w:type="dxa"/>
            <w:tcBorders>
              <w:left w:val="nil"/>
              <w:right w:val="nil"/>
            </w:tcBorders>
            <w:noWrap/>
            <w:vAlign w:val="bottom"/>
          </w:tcPr>
          <w:p w14:paraId="64A6EDF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7302F3E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53544F2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646D111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4735603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65BA0FE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2E00E18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72D9560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7/10</w:t>
            </w:r>
          </w:p>
        </w:tc>
      </w:tr>
      <w:tr w:rsidR="00B52335" w:rsidRPr="00E376D0" w14:paraId="6EEA81C2" w14:textId="77777777" w:rsidTr="00DC3116">
        <w:trPr>
          <w:trHeight w:val="154"/>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73D4D899"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10</w:t>
            </w:r>
          </w:p>
        </w:tc>
        <w:tc>
          <w:tcPr>
            <w:tcW w:w="2802" w:type="dxa"/>
            <w:tcBorders>
              <w:left w:val="nil"/>
              <w:right w:val="nil"/>
            </w:tcBorders>
            <w:vAlign w:val="center"/>
          </w:tcPr>
          <w:p w14:paraId="47864A6F" w14:textId="5A9736A4"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proofErr w:type="spellStart"/>
            <w:r w:rsidRPr="00E376D0">
              <w:rPr>
                <w:rFonts w:cstheme="minorHAnsi"/>
                <w:bCs/>
                <w:color w:val="000000"/>
                <w:sz w:val="16"/>
                <w:szCs w:val="18"/>
              </w:rPr>
              <w:t>Zuo</w:t>
            </w:r>
            <w:proofErr w:type="spellEnd"/>
            <w:r w:rsidRPr="00E376D0">
              <w:rPr>
                <w:rFonts w:cstheme="minorHAnsi"/>
                <w:bCs/>
                <w:color w:val="000000"/>
                <w:sz w:val="16"/>
                <w:szCs w:val="18"/>
              </w:rPr>
              <w:t xml:space="preserve"> et al., 2006 </w:t>
            </w:r>
            <w:r w:rsidRPr="00E376D0">
              <w:rPr>
                <w:rFonts w:cstheme="minorHAnsi"/>
                <w:bCs/>
                <w:color w:val="000000"/>
                <w:sz w:val="16"/>
                <w:szCs w:val="18"/>
              </w:rPr>
              <w:fldChar w:fldCharType="begin">
                <w:fldData xml:space="preserve">PEVuZE5vdGU+PENpdGU+PEF1dGhvcj5adW88L0F1dGhvcj48WWVhcj4yMDA2PC9ZZWFyPjxSZWNO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PEVuZE5vdGU+PENpdGU+PEF1dGhvcj5adW88L0F1dGhvcj48WWVhcj4yMDA2PC9ZZWFyPjxSZWNO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[10]</w:t>
            </w:r>
            <w:r w:rsidRPr="00E376D0">
              <w:rPr>
                <w:rFonts w:cstheme="minorHAnsi"/>
                <w:bCs/>
                <w:color w:val="000000"/>
                <w:sz w:val="16"/>
                <w:szCs w:val="18"/>
              </w:rPr>
              <w:fldChar w:fldCharType="end"/>
            </w:r>
          </w:p>
        </w:tc>
        <w:tc>
          <w:tcPr>
            <w:tcW w:w="709" w:type="dxa"/>
            <w:tcBorders>
              <w:left w:val="nil"/>
              <w:right w:val="nil"/>
            </w:tcBorders>
            <w:noWrap/>
            <w:vAlign w:val="bottom"/>
          </w:tcPr>
          <w:p w14:paraId="05E2710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5B17A25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34BBBA4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20E6D58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529A15F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7C49D64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37AF814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62FF158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9/10</w:t>
            </w:r>
          </w:p>
        </w:tc>
      </w:tr>
      <w:tr w:rsidR="00B52335" w:rsidRPr="00E376D0" w14:paraId="7A691FC6" w14:textId="77777777" w:rsidTr="00DC3116">
        <w:trPr>
          <w:trHeight w:val="152"/>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3580F0E1"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11</w:t>
            </w:r>
          </w:p>
        </w:tc>
        <w:tc>
          <w:tcPr>
            <w:tcW w:w="2802" w:type="dxa"/>
            <w:tcBorders>
              <w:left w:val="nil"/>
              <w:right w:val="nil"/>
            </w:tcBorders>
          </w:tcPr>
          <w:p w14:paraId="2EA5B5E4" w14:textId="52D47231"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Kirschbaum et al., 2008 </w:t>
            </w:r>
            <w:r w:rsidRPr="00E376D0">
              <w:rPr>
                <w:rFonts w:cstheme="minorHAnsi"/>
                <w:bCs/>
                <w:color w:val="000000"/>
                <w:sz w:val="16"/>
                <w:szCs w:val="18"/>
              </w:rPr>
              <w:fldChar w:fldCharType="begin">
                <w:fldData xml:space="preserve">PEVuZE5vdGU+PENpdGU+PEF1dGhvcj5LaXJzY2hiYXVtPC9BdXRob3I+PFllYXI+MjAwODwvWWVh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PEVuZE5vdGU+PENpdGU+PEF1dGhvcj5LaXJzY2hiYXVtPC9BdXRob3I+PFllYXI+MjAwODwvWWVh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[11]</w:t>
            </w:r>
            <w:r w:rsidRPr="00E376D0">
              <w:rPr>
                <w:rFonts w:cstheme="minorHAnsi"/>
                <w:bCs/>
                <w:color w:val="000000"/>
                <w:sz w:val="16"/>
                <w:szCs w:val="18"/>
              </w:rPr>
              <w:fldChar w:fldCharType="end"/>
            </w:r>
          </w:p>
        </w:tc>
        <w:tc>
          <w:tcPr>
            <w:tcW w:w="709" w:type="dxa"/>
            <w:tcBorders>
              <w:left w:val="nil"/>
              <w:right w:val="nil"/>
            </w:tcBorders>
            <w:noWrap/>
            <w:vAlign w:val="bottom"/>
          </w:tcPr>
          <w:p w14:paraId="263FB09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7467472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3920C3D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3906A6F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4F40159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688A179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14B85A8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7F765A0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8/10</w:t>
            </w:r>
          </w:p>
        </w:tc>
      </w:tr>
      <w:tr w:rsidR="00B52335" w:rsidRPr="00E376D0" w14:paraId="5CBD3A4E"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2DF4EFBC"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12</w:t>
            </w:r>
          </w:p>
        </w:tc>
        <w:tc>
          <w:tcPr>
            <w:tcW w:w="2802" w:type="dxa"/>
            <w:tcBorders>
              <w:left w:val="nil"/>
              <w:right w:val="nil"/>
            </w:tcBorders>
          </w:tcPr>
          <w:p w14:paraId="289DBC11" w14:textId="44C94A74"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Egberts et al., 2020 </w:t>
            </w:r>
            <w:r w:rsidRPr="00E376D0">
              <w:rPr>
                <w:rFonts w:cstheme="minorHAnsi"/>
                <w:bCs/>
                <w:color w:val="000000"/>
                <w:sz w:val="16"/>
                <w:szCs w:val="18"/>
              </w:rPr>
              <w:fldChar w:fldCharType="begin">
                <w:fldData xml:space="preserve">PEVuZE5vdGU+PENpdGU+PEF1dGhvcj5FZ2JlcnRzPC9BdXRob3I+PFllYXI+MjAyMDwvWWVhcj48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PEVuZE5vdGU+PENpdGU+PEF1dGhvcj5FZ2JlcnRzPC9BdXRob3I+PFllYXI+MjAyMDwvWWVhcj48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[12]</w:t>
            </w:r>
            <w:r w:rsidRPr="00E376D0">
              <w:rPr>
                <w:rFonts w:cstheme="minorHAnsi"/>
                <w:bCs/>
                <w:color w:val="000000"/>
                <w:sz w:val="16"/>
                <w:szCs w:val="18"/>
              </w:rPr>
              <w:fldChar w:fldCharType="end"/>
            </w:r>
          </w:p>
        </w:tc>
        <w:tc>
          <w:tcPr>
            <w:tcW w:w="709" w:type="dxa"/>
            <w:tcBorders>
              <w:left w:val="nil"/>
              <w:right w:val="nil"/>
            </w:tcBorders>
            <w:noWrap/>
            <w:vAlign w:val="bottom"/>
          </w:tcPr>
          <w:p w14:paraId="4644979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507762C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0F15429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3DA93E1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20C046B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0B6570B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4DA2B41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5" w:type="dxa"/>
            <w:tcBorders>
              <w:left w:val="nil"/>
              <w:right w:val="nil"/>
            </w:tcBorders>
            <w:noWrap/>
            <w:vAlign w:val="bottom"/>
          </w:tcPr>
          <w:p w14:paraId="75E491E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7/10</w:t>
            </w:r>
          </w:p>
        </w:tc>
      </w:tr>
      <w:tr w:rsidR="00B52335" w:rsidRPr="00E376D0" w14:paraId="3A89F1AC"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6272ACF5"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13</w:t>
            </w:r>
          </w:p>
        </w:tc>
        <w:tc>
          <w:tcPr>
            <w:tcW w:w="2802" w:type="dxa"/>
            <w:tcBorders>
              <w:left w:val="nil"/>
              <w:right w:val="nil"/>
            </w:tcBorders>
          </w:tcPr>
          <w:p w14:paraId="64621F0C" w14:textId="4F1F3E5B"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lang w:val="en-US"/>
              </w:rPr>
            </w:pPr>
            <w:r w:rsidRPr="00E376D0">
              <w:rPr>
                <w:rFonts w:cstheme="minorHAnsi"/>
                <w:bCs/>
                <w:color w:val="000000"/>
                <w:sz w:val="16"/>
                <w:szCs w:val="18"/>
                <w:lang w:val="en-US"/>
              </w:rPr>
              <w:t xml:space="preserve">Steen </w:t>
            </w:r>
            <w:r w:rsidRPr="00E376D0">
              <w:rPr>
                <w:rFonts w:cstheme="minorHAnsi"/>
                <w:bCs/>
                <w:color w:val="000000"/>
                <w:sz w:val="16"/>
                <w:szCs w:val="18"/>
              </w:rPr>
              <w:t xml:space="preserve">et al., </w:t>
            </w:r>
            <w:r w:rsidRPr="00E376D0">
              <w:rPr>
                <w:rFonts w:cstheme="minorHAnsi"/>
                <w:bCs/>
                <w:color w:val="000000"/>
                <w:sz w:val="16"/>
                <w:szCs w:val="18"/>
                <w:lang w:val="en-US"/>
              </w:rPr>
              <w:t xml:space="preserve">2017 </w:t>
            </w:r>
            <w:r w:rsidRPr="00E376D0">
              <w:rPr>
                <w:rFonts w:cstheme="minorHAnsi"/>
                <w:bCs/>
                <w:color w:val="000000"/>
                <w:sz w:val="16"/>
                <w:szCs w:val="18"/>
              </w:rPr>
              <w:fldChar w:fldCharType="begin">
                <w:fldData xml:space="preserve">PEVuZE5vdGU+PENpdGU+PEF1dGhvcj5TdGVlbjwvQXV0aG9yPjxZZWFyPjIwMTc8L1llYXI+PFJl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PEVuZE5vdGU+PENpdGU+PEF1dGhvcj5TdGVlbjwvQXV0aG9yPjxZZWFyPjIwMTc8L1llYXI+PFJl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[13]</w:t>
            </w:r>
            <w:r w:rsidRPr="00E376D0">
              <w:rPr>
                <w:rFonts w:cstheme="minorHAnsi"/>
                <w:bCs/>
                <w:color w:val="000000"/>
                <w:sz w:val="16"/>
                <w:szCs w:val="18"/>
              </w:rPr>
              <w:fldChar w:fldCharType="end"/>
            </w:r>
          </w:p>
        </w:tc>
        <w:tc>
          <w:tcPr>
            <w:tcW w:w="709" w:type="dxa"/>
            <w:tcBorders>
              <w:left w:val="nil"/>
              <w:right w:val="nil"/>
            </w:tcBorders>
            <w:noWrap/>
            <w:vAlign w:val="bottom"/>
          </w:tcPr>
          <w:p w14:paraId="234E0CB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044A9DE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9" w:type="dxa"/>
            <w:tcBorders>
              <w:left w:val="nil"/>
              <w:right w:val="nil"/>
            </w:tcBorders>
            <w:noWrap/>
            <w:vAlign w:val="bottom"/>
          </w:tcPr>
          <w:p w14:paraId="3D985D1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193821B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1971FB3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44C02ED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8" w:type="dxa"/>
            <w:tcBorders>
              <w:left w:val="nil"/>
              <w:right w:val="nil"/>
            </w:tcBorders>
            <w:noWrap/>
            <w:vAlign w:val="bottom"/>
          </w:tcPr>
          <w:p w14:paraId="1BD3077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5" w:type="dxa"/>
            <w:tcBorders>
              <w:left w:val="nil"/>
              <w:right w:val="nil"/>
            </w:tcBorders>
            <w:noWrap/>
            <w:vAlign w:val="bottom"/>
          </w:tcPr>
          <w:p w14:paraId="09D1392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5/10</w:t>
            </w:r>
          </w:p>
        </w:tc>
      </w:tr>
      <w:tr w:rsidR="00B52335" w:rsidRPr="00E376D0" w14:paraId="445761BC"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590913EC"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14</w:t>
            </w:r>
          </w:p>
        </w:tc>
        <w:tc>
          <w:tcPr>
            <w:tcW w:w="2802" w:type="dxa"/>
            <w:tcBorders>
              <w:left w:val="nil"/>
              <w:right w:val="nil"/>
            </w:tcBorders>
            <w:vAlign w:val="center"/>
          </w:tcPr>
          <w:p w14:paraId="4C4E26AA" w14:textId="73A3AE48"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proofErr w:type="spellStart"/>
            <w:r w:rsidRPr="00E376D0">
              <w:rPr>
                <w:rFonts w:cstheme="minorHAnsi"/>
                <w:bCs/>
                <w:color w:val="000000"/>
                <w:sz w:val="16"/>
                <w:szCs w:val="18"/>
              </w:rPr>
              <w:t>Nagai</w:t>
            </w:r>
            <w:proofErr w:type="spellEnd"/>
            <w:r>
              <w:rPr>
                <w:rFonts w:cstheme="minorHAnsi"/>
                <w:bCs/>
                <w:color w:val="000000"/>
                <w:sz w:val="16"/>
                <w:szCs w:val="18"/>
              </w:rPr>
              <w:t xml:space="preserve"> </w:t>
            </w:r>
            <w:r w:rsidRPr="00E376D0">
              <w:rPr>
                <w:rFonts w:cstheme="minorHAnsi"/>
                <w:bCs/>
                <w:color w:val="000000"/>
                <w:sz w:val="16"/>
                <w:szCs w:val="18"/>
              </w:rPr>
              <w:t xml:space="preserve">et al., 2012 </w:t>
            </w:r>
            <w:r w:rsidRPr="00E376D0">
              <w:rPr>
                <w:rFonts w:cstheme="minorHAnsi"/>
                <w:bCs/>
                <w:color w:val="000000"/>
                <w:sz w:val="16"/>
                <w:szCs w:val="18"/>
              </w:rPr>
              <w:fldChar w:fldCharType="begin">
                <w:fldData xml:space="preserve">PEVuZE5vdGU+PENpdGU+PEF1dGhvcj5OYWdhaTwvQXV0aG9yPjxZZWFyPjIwMTI8L1llYXI+PFJl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PEVuZE5vdGU+PENpdGU+PEF1dGhvcj5OYWdhaTwvQXV0aG9yPjxZZWFyPjIwMTI8L1llYXI+PFJl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[14]</w:t>
            </w:r>
            <w:r w:rsidRPr="00E376D0">
              <w:rPr>
                <w:rFonts w:cstheme="minorHAnsi"/>
                <w:bCs/>
                <w:color w:val="000000"/>
                <w:sz w:val="16"/>
                <w:szCs w:val="18"/>
              </w:rPr>
              <w:fldChar w:fldCharType="end"/>
            </w:r>
          </w:p>
        </w:tc>
        <w:tc>
          <w:tcPr>
            <w:tcW w:w="709" w:type="dxa"/>
            <w:tcBorders>
              <w:left w:val="nil"/>
              <w:right w:val="nil"/>
            </w:tcBorders>
            <w:noWrap/>
            <w:vAlign w:val="bottom"/>
          </w:tcPr>
          <w:p w14:paraId="6D2E311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201EC17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56F1827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0A26256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7476DAE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0EB7D57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3D85D7A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5" w:type="dxa"/>
            <w:tcBorders>
              <w:left w:val="nil"/>
              <w:right w:val="nil"/>
            </w:tcBorders>
            <w:noWrap/>
            <w:vAlign w:val="bottom"/>
          </w:tcPr>
          <w:p w14:paraId="52AFFBB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8/10</w:t>
            </w:r>
          </w:p>
        </w:tc>
      </w:tr>
      <w:tr w:rsidR="00B52335" w:rsidRPr="00E376D0" w14:paraId="6C6EB171"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674D381F"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15</w:t>
            </w:r>
          </w:p>
        </w:tc>
        <w:tc>
          <w:tcPr>
            <w:tcW w:w="2802" w:type="dxa"/>
            <w:tcBorders>
              <w:left w:val="nil"/>
              <w:right w:val="nil"/>
            </w:tcBorders>
            <w:vAlign w:val="center"/>
          </w:tcPr>
          <w:p w14:paraId="186EDA66" w14:textId="3B8C0352"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Kim 2008 </w:t>
            </w:r>
            <w:r w:rsidRPr="00E376D0">
              <w:rPr>
                <w:rFonts w:cstheme="minorHAnsi"/>
                <w:bCs/>
                <w:color w:val="000000"/>
                <w:sz w:val="16"/>
                <w:szCs w:val="18"/>
              </w:rPr>
              <w:fldChar w:fldCharType="begin">
                <w:fldData xml:space="preserve">PEVuZE5vdGU+PENpdGU+PEF1dGhvcj5LaW08L0F1dGhvcj48WWVhcj4yMDA4PC9ZZWFyPjxSZWNO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PEVuZE5vdGU+PENpdGU+PEF1dGhvcj5LaW08L0F1dGhvcj48WWVhcj4yMDA4PC9ZZWFyPjxSZWNO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[15]</w:t>
            </w:r>
            <w:r w:rsidRPr="00E376D0">
              <w:rPr>
                <w:rFonts w:cstheme="minorHAnsi"/>
                <w:bCs/>
                <w:color w:val="000000"/>
                <w:sz w:val="16"/>
                <w:szCs w:val="18"/>
              </w:rPr>
              <w:fldChar w:fldCharType="end"/>
            </w:r>
          </w:p>
        </w:tc>
        <w:tc>
          <w:tcPr>
            <w:tcW w:w="709" w:type="dxa"/>
            <w:tcBorders>
              <w:left w:val="nil"/>
              <w:right w:val="nil"/>
            </w:tcBorders>
            <w:noWrap/>
            <w:vAlign w:val="bottom"/>
          </w:tcPr>
          <w:p w14:paraId="6FBD4C6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4C29D57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7BEF881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2F45450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0F7619D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40CA80C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8" w:type="dxa"/>
            <w:tcBorders>
              <w:left w:val="nil"/>
              <w:right w:val="nil"/>
            </w:tcBorders>
            <w:noWrap/>
            <w:vAlign w:val="bottom"/>
          </w:tcPr>
          <w:p w14:paraId="33BB688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5" w:type="dxa"/>
            <w:tcBorders>
              <w:left w:val="nil"/>
              <w:right w:val="nil"/>
            </w:tcBorders>
            <w:noWrap/>
            <w:vAlign w:val="bottom"/>
          </w:tcPr>
          <w:p w14:paraId="37A5BDC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4/10</w:t>
            </w:r>
          </w:p>
        </w:tc>
      </w:tr>
      <w:tr w:rsidR="00B52335" w:rsidRPr="00E376D0" w14:paraId="7E733CC1"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6D9A2BB1"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16</w:t>
            </w:r>
          </w:p>
        </w:tc>
        <w:tc>
          <w:tcPr>
            <w:tcW w:w="2802" w:type="dxa"/>
            <w:tcBorders>
              <w:left w:val="nil"/>
              <w:right w:val="nil"/>
            </w:tcBorders>
            <w:vAlign w:val="center"/>
          </w:tcPr>
          <w:p w14:paraId="4E8B1804" w14:textId="12E18664"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Nakamura et al., 2014 </w:t>
            </w:r>
            <w:r w:rsidRPr="00E376D0">
              <w:rPr>
                <w:rFonts w:cstheme="minorHAnsi"/>
                <w:bCs/>
                <w:color w:val="000000"/>
                <w:sz w:val="16"/>
                <w:szCs w:val="18"/>
              </w:rPr>
              <w:fldChar w:fldCharType="begin">
                <w:fldData xml:space="preserve">PEVuZE5vdGU+PENpdGU+PEF1dGhvcj5OYWthbXVyYTwvQXV0aG9yPjxZZWFyPjIwMTQ8L1llYXI+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PEVuZE5vdGU+PENpdGU+PEF1dGhvcj5OYWthbXVyYTwvQXV0aG9yPjxZZWFyPjIwMTQ8L1llYXI+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[16]</w:t>
            </w:r>
            <w:r w:rsidRPr="00E376D0">
              <w:rPr>
                <w:rFonts w:cstheme="minorHAnsi"/>
                <w:bCs/>
                <w:color w:val="000000"/>
                <w:sz w:val="16"/>
                <w:szCs w:val="18"/>
              </w:rPr>
              <w:fldChar w:fldCharType="end"/>
            </w:r>
          </w:p>
        </w:tc>
        <w:tc>
          <w:tcPr>
            <w:tcW w:w="709" w:type="dxa"/>
            <w:tcBorders>
              <w:left w:val="nil"/>
              <w:right w:val="nil"/>
            </w:tcBorders>
            <w:noWrap/>
            <w:vAlign w:val="bottom"/>
          </w:tcPr>
          <w:p w14:paraId="49252EE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3284A7B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2622C48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1ED9B5C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212035A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6BB6A8F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597C39F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5" w:type="dxa"/>
            <w:tcBorders>
              <w:left w:val="nil"/>
              <w:right w:val="nil"/>
            </w:tcBorders>
            <w:noWrap/>
            <w:vAlign w:val="bottom"/>
          </w:tcPr>
          <w:p w14:paraId="0DC94BF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8/10</w:t>
            </w:r>
          </w:p>
        </w:tc>
      </w:tr>
      <w:tr w:rsidR="00B52335" w:rsidRPr="00E376D0" w14:paraId="411AF8AE"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25EEC102"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17</w:t>
            </w:r>
          </w:p>
        </w:tc>
        <w:tc>
          <w:tcPr>
            <w:tcW w:w="2802" w:type="dxa"/>
            <w:tcBorders>
              <w:left w:val="nil"/>
              <w:right w:val="nil"/>
            </w:tcBorders>
            <w:vAlign w:val="center"/>
          </w:tcPr>
          <w:p w14:paraId="536F3E2B" w14:textId="6D06AAF1"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proofErr w:type="spellStart"/>
            <w:r w:rsidRPr="00E376D0">
              <w:rPr>
                <w:rFonts w:cstheme="minorHAnsi"/>
                <w:bCs/>
                <w:color w:val="000000"/>
                <w:sz w:val="16"/>
                <w:szCs w:val="18"/>
              </w:rPr>
              <w:t>Nagai</w:t>
            </w:r>
            <w:proofErr w:type="spellEnd"/>
            <w:r w:rsidRPr="00E376D0">
              <w:rPr>
                <w:rFonts w:cstheme="minorHAnsi"/>
                <w:bCs/>
                <w:color w:val="000000"/>
                <w:sz w:val="16"/>
                <w:szCs w:val="18"/>
              </w:rPr>
              <w:t xml:space="preserve"> et al., 2017 </w:t>
            </w:r>
            <w:r w:rsidRPr="00E376D0">
              <w:rPr>
                <w:rFonts w:cstheme="minorHAnsi"/>
                <w:bCs/>
                <w:color w:val="000000"/>
                <w:sz w:val="16"/>
                <w:szCs w:val="18"/>
              </w:rPr>
              <w:fldChar w:fldCharType="begin">
                <w:fldData xml:space="preserve">PEVuZE5vdGU+PENpdGU+PEF1dGhvcj5OYWdhaTwvQXV0aG9yPjxZZWFyPjIwMTc8L1llYXI+PFJl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PEVuZE5vdGU+PENpdGU+PEF1dGhvcj5OYWdhaTwvQXV0aG9yPjxZZWFyPjIwMTc8L1llYXI+PFJl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[17]</w:t>
            </w:r>
            <w:r w:rsidRPr="00E376D0">
              <w:rPr>
                <w:rFonts w:cstheme="minorHAnsi"/>
                <w:bCs/>
                <w:color w:val="000000"/>
                <w:sz w:val="16"/>
                <w:szCs w:val="18"/>
              </w:rPr>
              <w:fldChar w:fldCharType="end"/>
            </w:r>
          </w:p>
        </w:tc>
        <w:tc>
          <w:tcPr>
            <w:tcW w:w="709" w:type="dxa"/>
            <w:tcBorders>
              <w:left w:val="nil"/>
              <w:right w:val="nil"/>
            </w:tcBorders>
            <w:noWrap/>
            <w:vAlign w:val="bottom"/>
          </w:tcPr>
          <w:p w14:paraId="6DB0ECA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3773DE9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732F46E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77C01C6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200D96D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4461B69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73A58C1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30FBA5F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9/10</w:t>
            </w:r>
          </w:p>
        </w:tc>
      </w:tr>
      <w:tr w:rsidR="00B52335" w:rsidRPr="00E376D0" w14:paraId="64B368D5"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42C30008"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18</w:t>
            </w:r>
          </w:p>
        </w:tc>
        <w:tc>
          <w:tcPr>
            <w:tcW w:w="2802" w:type="dxa"/>
            <w:tcBorders>
              <w:left w:val="nil"/>
              <w:right w:val="nil"/>
            </w:tcBorders>
            <w:vAlign w:val="center"/>
          </w:tcPr>
          <w:p w14:paraId="4DE4FE0F" w14:textId="506EACCA"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Bachmann et al., 2008 </w:t>
            </w:r>
            <w:r w:rsidRPr="00E376D0">
              <w:rPr>
                <w:rFonts w:cstheme="minorHAnsi"/>
                <w:bCs/>
                <w:color w:val="000000"/>
                <w:sz w:val="16"/>
                <w:szCs w:val="18"/>
              </w:rPr>
              <w:fldChar w:fldCharType="begin">
                <w:fldData xml:space="preserve">PEVuZE5vdGU+PENpdGU+PEF1dGhvcj5CYWNobWFubjwvQXV0aG9yPjxZZWFyPjIwMDg8L1llYXI+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PEVuZE5vdGU+PENpdGU+PEF1dGhvcj5CYWNobWFubjwvQXV0aG9yPjxZZWFyPjIwMDg8L1llYXI+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[18]</w:t>
            </w:r>
            <w:r w:rsidRPr="00E376D0">
              <w:rPr>
                <w:rFonts w:cstheme="minorHAnsi"/>
                <w:bCs/>
                <w:color w:val="000000"/>
                <w:sz w:val="16"/>
                <w:szCs w:val="18"/>
              </w:rPr>
              <w:fldChar w:fldCharType="end"/>
            </w:r>
          </w:p>
        </w:tc>
        <w:tc>
          <w:tcPr>
            <w:tcW w:w="709" w:type="dxa"/>
            <w:tcBorders>
              <w:left w:val="nil"/>
              <w:right w:val="nil"/>
            </w:tcBorders>
            <w:noWrap/>
            <w:vAlign w:val="bottom"/>
          </w:tcPr>
          <w:p w14:paraId="64F3666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68AC7F4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9" w:type="dxa"/>
            <w:tcBorders>
              <w:left w:val="nil"/>
              <w:right w:val="nil"/>
            </w:tcBorders>
            <w:noWrap/>
            <w:vAlign w:val="bottom"/>
          </w:tcPr>
          <w:p w14:paraId="3C9B4B9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2CAFAB4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6A4BCC2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78E4589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6B28C52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5" w:type="dxa"/>
            <w:tcBorders>
              <w:left w:val="nil"/>
              <w:right w:val="nil"/>
            </w:tcBorders>
            <w:noWrap/>
            <w:vAlign w:val="bottom"/>
          </w:tcPr>
          <w:p w14:paraId="1620002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6/10</w:t>
            </w:r>
          </w:p>
        </w:tc>
      </w:tr>
      <w:tr w:rsidR="00B52335" w:rsidRPr="00E376D0" w14:paraId="5A0C1A12"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51C98CD8" w14:textId="77777777" w:rsidR="00B52335" w:rsidRPr="00E376D0" w:rsidRDefault="00B52335" w:rsidP="00DC3116">
            <w:pPr>
              <w:rPr>
                <w:rFonts w:cstheme="minorHAnsi"/>
                <w:b w:val="0"/>
                <w:i/>
                <w:iCs/>
                <w:color w:val="141413"/>
                <w:sz w:val="16"/>
                <w:szCs w:val="13"/>
                <w:lang w:val="en-US"/>
              </w:rPr>
            </w:pPr>
            <w:r w:rsidRPr="00E376D0">
              <w:rPr>
                <w:rFonts w:cstheme="minorHAnsi"/>
                <w:b w:val="0"/>
                <w:color w:val="000000"/>
                <w:sz w:val="16"/>
                <w:szCs w:val="22"/>
              </w:rPr>
              <w:t>19</w:t>
            </w:r>
          </w:p>
        </w:tc>
        <w:tc>
          <w:tcPr>
            <w:tcW w:w="2802" w:type="dxa"/>
            <w:tcBorders>
              <w:left w:val="nil"/>
              <w:right w:val="nil"/>
            </w:tcBorders>
            <w:vAlign w:val="center"/>
          </w:tcPr>
          <w:p w14:paraId="3C2D0FAA" w14:textId="5F78BA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lang w:val="en-US"/>
              </w:rPr>
            </w:pPr>
            <w:r w:rsidRPr="00E376D0">
              <w:rPr>
                <w:rFonts w:cstheme="minorHAnsi"/>
                <w:bCs/>
                <w:color w:val="000000"/>
                <w:sz w:val="16"/>
                <w:szCs w:val="18"/>
                <w:lang w:val="en-US"/>
              </w:rPr>
              <w:t xml:space="preserve">Castberg et al., 2007 </w:t>
            </w:r>
            <w:r w:rsidRPr="00E376D0">
              <w:rPr>
                <w:rFonts w:cstheme="minorHAnsi"/>
                <w:bCs/>
                <w:color w:val="000000"/>
                <w:sz w:val="16"/>
                <w:szCs w:val="18"/>
              </w:rPr>
              <w:fldChar w:fldCharType="begin">
                <w:fldData xml:space="preserve">PEVuZE5vdGU+PENpdGU+PEF1dGhvcj5DYXN0YmVyZzwvQXV0aG9yPjxZZWFyPjIwMDc8L1llYXI+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PEVuZE5vdGU+PENpdGU+PEF1dGhvcj5DYXN0YmVyZzwvQXV0aG9yPjxZZWFyPjIwMDc8L1llYXI+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[19]</w:t>
            </w:r>
            <w:r w:rsidRPr="00E376D0">
              <w:rPr>
                <w:rFonts w:cstheme="minorHAnsi"/>
                <w:bCs/>
                <w:color w:val="000000"/>
                <w:sz w:val="16"/>
                <w:szCs w:val="18"/>
              </w:rPr>
              <w:fldChar w:fldCharType="end"/>
            </w:r>
          </w:p>
        </w:tc>
        <w:tc>
          <w:tcPr>
            <w:tcW w:w="709" w:type="dxa"/>
            <w:tcBorders>
              <w:left w:val="nil"/>
              <w:right w:val="nil"/>
            </w:tcBorders>
            <w:noWrap/>
            <w:vAlign w:val="bottom"/>
          </w:tcPr>
          <w:p w14:paraId="27BEB46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5A1B2CA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5F8DEC9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62B9835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01EF91F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5EBEAA6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oo</w:t>
            </w:r>
            <w:proofErr w:type="spellEnd"/>
          </w:p>
        </w:tc>
        <w:tc>
          <w:tcPr>
            <w:tcW w:w="708" w:type="dxa"/>
            <w:tcBorders>
              <w:left w:val="nil"/>
              <w:right w:val="nil"/>
            </w:tcBorders>
            <w:noWrap/>
            <w:vAlign w:val="bottom"/>
          </w:tcPr>
          <w:p w14:paraId="539B57A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5" w:type="dxa"/>
            <w:tcBorders>
              <w:left w:val="nil"/>
              <w:right w:val="nil"/>
            </w:tcBorders>
            <w:noWrap/>
            <w:vAlign w:val="bottom"/>
          </w:tcPr>
          <w:p w14:paraId="097EA1A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4/10</w:t>
            </w:r>
          </w:p>
        </w:tc>
      </w:tr>
      <w:tr w:rsidR="00B52335" w:rsidRPr="00E376D0" w14:paraId="1538E190"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1D510A4B" w14:textId="77777777" w:rsidR="00B52335" w:rsidRPr="00E376D0" w:rsidRDefault="00B52335" w:rsidP="00DC3116">
            <w:pPr>
              <w:rPr>
                <w:rFonts w:cstheme="minorHAnsi"/>
                <w:b w:val="0"/>
                <w:i/>
                <w:iCs/>
                <w:color w:val="141413"/>
                <w:sz w:val="16"/>
                <w:szCs w:val="13"/>
                <w:lang w:val="en-US"/>
              </w:rPr>
            </w:pPr>
            <w:r w:rsidRPr="00E376D0">
              <w:rPr>
                <w:rFonts w:cstheme="minorHAnsi"/>
                <w:b w:val="0"/>
                <w:color w:val="000000"/>
                <w:sz w:val="16"/>
                <w:szCs w:val="22"/>
              </w:rPr>
              <w:t>20</w:t>
            </w:r>
          </w:p>
        </w:tc>
        <w:tc>
          <w:tcPr>
            <w:tcW w:w="2802" w:type="dxa"/>
            <w:tcBorders>
              <w:left w:val="nil"/>
              <w:right w:val="nil"/>
            </w:tcBorders>
            <w:vAlign w:val="center"/>
          </w:tcPr>
          <w:p w14:paraId="4904AC59" w14:textId="02AE1E7C"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lang w:val="en-US"/>
              </w:rPr>
            </w:pPr>
            <w:proofErr w:type="spellStart"/>
            <w:r w:rsidRPr="00E376D0">
              <w:rPr>
                <w:rFonts w:cstheme="minorHAnsi"/>
                <w:bCs/>
                <w:color w:val="000000"/>
                <w:sz w:val="16"/>
                <w:szCs w:val="18"/>
                <w:lang w:val="en-US"/>
              </w:rPr>
              <w:t>Pozzi</w:t>
            </w:r>
            <w:proofErr w:type="spellEnd"/>
            <w:r w:rsidRPr="00E376D0">
              <w:rPr>
                <w:rFonts w:cstheme="minorHAnsi"/>
                <w:bCs/>
                <w:color w:val="000000"/>
                <w:sz w:val="16"/>
                <w:szCs w:val="18"/>
                <w:lang w:val="en-US"/>
              </w:rPr>
              <w:t xml:space="preserve"> et al., 2016 </w:t>
            </w:r>
            <w:r w:rsidRPr="00E376D0">
              <w:rPr>
                <w:rFonts w:cstheme="minorHAnsi"/>
                <w:bCs/>
                <w:color w:val="000000"/>
                <w:sz w:val="16"/>
                <w:szCs w:val="18"/>
              </w:rPr>
              <w:fldChar w:fldCharType="begin">
                <w:fldData xml:space="preserve">PEVuZE5vdGU+PENpdGU+PEF1dGhvcj5Qb3p6aTwvQXV0aG9yPjxZZWFyPjIwMTY8L1llYXI+PFJl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PEVuZE5vdGU+PENpdGU+PEF1dGhvcj5Qb3p6aTwvQXV0aG9yPjxZZWFyPjIwMTY8L1llYXI+PFJl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[20]</w:t>
            </w:r>
            <w:r w:rsidRPr="00E376D0">
              <w:rPr>
                <w:rFonts w:cstheme="minorHAnsi"/>
                <w:bCs/>
                <w:color w:val="000000"/>
                <w:sz w:val="16"/>
                <w:szCs w:val="18"/>
              </w:rPr>
              <w:fldChar w:fldCharType="end"/>
            </w:r>
          </w:p>
        </w:tc>
        <w:tc>
          <w:tcPr>
            <w:tcW w:w="709" w:type="dxa"/>
            <w:tcBorders>
              <w:left w:val="nil"/>
              <w:right w:val="nil"/>
            </w:tcBorders>
            <w:noWrap/>
            <w:vAlign w:val="bottom"/>
          </w:tcPr>
          <w:p w14:paraId="5354A8A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71D6CBB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9" w:type="dxa"/>
            <w:tcBorders>
              <w:left w:val="nil"/>
              <w:right w:val="nil"/>
            </w:tcBorders>
            <w:noWrap/>
            <w:vAlign w:val="bottom"/>
          </w:tcPr>
          <w:p w14:paraId="5852C68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7A983F1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3DB8C80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74DE351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0BA6B16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5" w:type="dxa"/>
            <w:tcBorders>
              <w:left w:val="nil"/>
              <w:right w:val="nil"/>
            </w:tcBorders>
            <w:noWrap/>
            <w:vAlign w:val="bottom"/>
          </w:tcPr>
          <w:p w14:paraId="14F1A44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5/10</w:t>
            </w:r>
          </w:p>
        </w:tc>
      </w:tr>
      <w:tr w:rsidR="00B52335" w:rsidRPr="00E376D0" w14:paraId="235CDD5E"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4231FEA5" w14:textId="77777777" w:rsidR="00B52335" w:rsidRPr="00E376D0" w:rsidRDefault="00B52335" w:rsidP="00DC3116">
            <w:pPr>
              <w:rPr>
                <w:rFonts w:cstheme="minorHAnsi"/>
                <w:b w:val="0"/>
                <w:i/>
                <w:iCs/>
                <w:color w:val="141413"/>
                <w:sz w:val="16"/>
                <w:szCs w:val="13"/>
                <w:lang w:val="en-US"/>
              </w:rPr>
            </w:pPr>
            <w:r w:rsidRPr="00E376D0">
              <w:rPr>
                <w:rFonts w:cstheme="minorHAnsi"/>
                <w:b w:val="0"/>
                <w:color w:val="000000"/>
                <w:sz w:val="16"/>
                <w:szCs w:val="22"/>
              </w:rPr>
              <w:t>21</w:t>
            </w:r>
          </w:p>
        </w:tc>
        <w:tc>
          <w:tcPr>
            <w:tcW w:w="2802" w:type="dxa"/>
            <w:tcBorders>
              <w:left w:val="nil"/>
              <w:right w:val="nil"/>
            </w:tcBorders>
            <w:vAlign w:val="center"/>
          </w:tcPr>
          <w:p w14:paraId="1302D5AA" w14:textId="58AAD6F5"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sz w:val="16"/>
                <w:szCs w:val="18"/>
              </w:rPr>
              <w:t>Gründer 2008</w:t>
            </w:r>
            <w:r w:rsidRPr="00E376D0">
              <w:rPr>
                <w:rFonts w:cstheme="minorHAnsi"/>
                <w:bCs/>
                <w:color w:val="000000"/>
                <w:sz w:val="16"/>
                <w:szCs w:val="18"/>
              </w:rPr>
              <w:t xml:space="preserve"> et al.,</w:t>
            </w:r>
            <w:r w:rsidRPr="00E376D0">
              <w:rPr>
                <w:rFonts w:cstheme="minorHAnsi"/>
                <w:bCs/>
                <w:sz w:val="16"/>
                <w:szCs w:val="18"/>
              </w:rPr>
              <w:t xml:space="preserve"> "TDM sample" </w:t>
            </w:r>
            <w:r w:rsidRPr="00E376D0">
              <w:rPr>
                <w:rFonts w:cstheme="minorHAnsi"/>
                <w:bCs/>
                <w:sz w:val="16"/>
                <w:szCs w:val="18"/>
              </w:rPr>
              <w:fldChar w:fldCharType="begin"/>
            </w:r>
            <w:r w:rsidR="0004625F">
              <w:rPr>
                <w:rFonts w:cstheme="minorHAnsi"/>
                <w:bCs/>
                <w:sz w:val="16"/>
                <w:szCs w:val="18"/>
              </w:rPr>
              <w:instrText xml:space="preserve"> ADDIN EN.CITE &lt;EndNote&gt;&lt;Cite&gt;&lt;Author&gt;Grunder&lt;/Author&gt;&lt;Year&gt;2008&lt;/Year&gt;&lt;RecNum&gt;135&lt;/RecNum&gt;&lt;DisplayText&gt;[21]&lt;/DisplayText&gt;&lt;record&gt;&lt;rec-number&gt;135&lt;/rec-number&gt;&lt;foreign-keys&gt;&lt;key app="EN" db-id="95apf0wab5aetwevar6p0590zxr00rtvffss" timestamp="1605881220"&gt;135&lt;/key&gt;&lt;/foreign-keys&gt;&lt;ref-type name="Journal Article"&gt;17&lt;/ref-type&gt;&lt;contributors&gt;&lt;authors&gt;&lt;author&gt;Grunder, G.&lt;/author&gt;&lt;author&gt;Fellows, C.&lt;/author&gt;&lt;author&gt;Janouschek, H.&lt;/author&gt;&lt;author&gt;Veselinovic, T.&lt;/author&gt;&lt;author&gt;Boy, C.&lt;/author&gt;&lt;author&gt;Brocheler, A.&lt;/author&gt;&lt;author&gt;Kirschbaum, K. M.&lt;/author&gt;&lt;author&gt;Hellmann, S.&lt;/author&gt;&lt;author&gt;Spreckelmeyer, K. M.&lt;/author&gt;&lt;author&gt;Hiemke, C.&lt;/author&gt;&lt;author&gt;Rosch, F.&lt;/author&gt;&lt;author&gt;Schaefer, W. M.&lt;/author&gt;&lt;author&gt;Vernaleken, I.&lt;/author&gt;&lt;/authors&gt;&lt;/contributors&gt;&lt;titles&gt;&lt;title&gt;Brain and plasma pharmacokinetics of aripiprazole in patients with schizophrenia: An F-18 fallypride PET study&lt;/title&gt;&lt;secondary-title&gt;American Journal of Psychiatry&lt;/secondary-title&gt;&lt;/titles&gt;&lt;periodical&gt;&lt;full-title&gt;American Journal of Psychiatry&lt;/full-title&gt;&lt;/periodical&gt;&lt;pages&gt;988-995&lt;/pages&gt;&lt;volume&gt;165&lt;/volume&gt;&lt;number&gt;8&lt;/number&gt;&lt;dates&gt;&lt;year&gt;2008&lt;/year&gt;&lt;pub-dates&gt;&lt;date&gt;Aug&lt;/date&gt;&lt;/pub-dates&gt;&lt;/dates&gt;&lt;isbn&gt;0002-953X&lt;/isbn&gt;&lt;accession-num&gt;WOS:000258113700013&lt;/accession-num&gt;&lt;urls&gt;&lt;related-urls&gt;&lt;url&gt;&amp;lt;Go to ISI&amp;gt;://WOS:000258113700013&lt;/url&gt;&lt;/related-urls&gt;&lt;/urls&gt;&lt;electronic-resource-num&gt;10.1176/appi.ajp.2008.07101574&lt;/electronic-resource-num&gt;&lt;remote-database-name&gt;wos&lt;/remote-database-name&gt;&lt;/record&gt;&lt;/Cite&gt;&lt;/EndNote&gt;</w:instrText>
            </w:r>
            <w:r w:rsidRPr="00E376D0">
              <w:rPr>
                <w:rFonts w:cstheme="minorHAnsi"/>
                <w:bCs/>
                <w:sz w:val="16"/>
                <w:szCs w:val="18"/>
              </w:rPr>
              <w:fldChar w:fldCharType="separate"/>
            </w:r>
            <w:r w:rsidR="0004625F">
              <w:rPr>
                <w:rFonts w:cstheme="minorHAnsi"/>
                <w:bCs/>
                <w:noProof/>
                <w:sz w:val="16"/>
                <w:szCs w:val="18"/>
              </w:rPr>
              <w:t>[21]</w:t>
            </w:r>
            <w:r w:rsidRPr="00E376D0">
              <w:rPr>
                <w:rFonts w:cstheme="minorHAnsi"/>
                <w:bCs/>
                <w:sz w:val="16"/>
                <w:szCs w:val="18"/>
              </w:rPr>
              <w:fldChar w:fldCharType="end"/>
            </w:r>
          </w:p>
        </w:tc>
        <w:tc>
          <w:tcPr>
            <w:tcW w:w="709" w:type="dxa"/>
            <w:tcBorders>
              <w:left w:val="nil"/>
              <w:right w:val="nil"/>
            </w:tcBorders>
            <w:noWrap/>
            <w:vAlign w:val="bottom"/>
          </w:tcPr>
          <w:p w14:paraId="6ECB867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10F172E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19D2818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8" w:type="dxa"/>
            <w:gridSpan w:val="2"/>
            <w:tcBorders>
              <w:left w:val="nil"/>
              <w:right w:val="nil"/>
            </w:tcBorders>
            <w:noWrap/>
            <w:vAlign w:val="bottom"/>
          </w:tcPr>
          <w:p w14:paraId="3BBF0D6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2B72E71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vAlign w:val="bottom"/>
          </w:tcPr>
          <w:p w14:paraId="721824A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tcBorders>
              <w:left w:val="nil"/>
              <w:right w:val="nil"/>
            </w:tcBorders>
            <w:noWrap/>
            <w:vAlign w:val="bottom"/>
          </w:tcPr>
          <w:p w14:paraId="23444AC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5" w:type="dxa"/>
            <w:tcBorders>
              <w:left w:val="nil"/>
              <w:right w:val="nil"/>
            </w:tcBorders>
            <w:noWrap/>
            <w:vAlign w:val="bottom"/>
          </w:tcPr>
          <w:p w14:paraId="0DF5A23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3/10</w:t>
            </w:r>
          </w:p>
        </w:tc>
      </w:tr>
      <w:tr w:rsidR="00B52335" w:rsidRPr="00E376D0" w14:paraId="570818DE"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3CA51A44" w14:textId="77777777" w:rsidR="00B52335" w:rsidRPr="00E376D0" w:rsidRDefault="00B52335" w:rsidP="00DC3116">
            <w:pPr>
              <w:rPr>
                <w:rFonts w:cstheme="minorHAnsi"/>
                <w:b w:val="0"/>
                <w:i/>
                <w:iCs/>
                <w:color w:val="141413"/>
                <w:sz w:val="16"/>
                <w:szCs w:val="13"/>
                <w:lang w:val="en-US"/>
              </w:rPr>
            </w:pPr>
            <w:r w:rsidRPr="00E376D0">
              <w:rPr>
                <w:rFonts w:cstheme="minorHAnsi"/>
                <w:b w:val="0"/>
                <w:color w:val="000000"/>
                <w:sz w:val="16"/>
                <w:szCs w:val="22"/>
              </w:rPr>
              <w:t>22</w:t>
            </w:r>
          </w:p>
        </w:tc>
        <w:tc>
          <w:tcPr>
            <w:tcW w:w="2802" w:type="dxa"/>
            <w:tcBorders>
              <w:left w:val="nil"/>
              <w:right w:val="nil"/>
            </w:tcBorders>
            <w:vAlign w:val="center"/>
          </w:tcPr>
          <w:p w14:paraId="24ED889C" w14:textId="47817136"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Van der Weide et al., 2015 </w:t>
            </w:r>
            <w:r w:rsidRPr="00E376D0">
              <w:rPr>
                <w:rFonts w:cstheme="minorHAnsi"/>
                <w:bCs/>
                <w:color w:val="000000"/>
                <w:sz w:val="16"/>
                <w:szCs w:val="18"/>
              </w:rPr>
              <w:fldChar w:fldCharType="begin">
                <w:fldData xml:space="preserve">PEVuZE5vdGU+PENpdGU+PEF1dGhvcj52YW4gZGVyIFdlaWRlPC9BdXRob3I+PFllYXI+MjAxNTwv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PEVuZE5vdGU+PENpdGU+PEF1dGhvcj52YW4gZGVyIFdlaWRlPC9BdXRob3I+PFllYXI+MjAxNTwv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[22]</w:t>
            </w:r>
            <w:r w:rsidRPr="00E376D0">
              <w:rPr>
                <w:rFonts w:cstheme="minorHAnsi"/>
                <w:bCs/>
                <w:color w:val="000000"/>
                <w:sz w:val="16"/>
                <w:szCs w:val="18"/>
              </w:rPr>
              <w:fldChar w:fldCharType="end"/>
            </w:r>
          </w:p>
        </w:tc>
        <w:tc>
          <w:tcPr>
            <w:tcW w:w="709" w:type="dxa"/>
            <w:tcBorders>
              <w:left w:val="nil"/>
              <w:right w:val="nil"/>
            </w:tcBorders>
            <w:noWrap/>
            <w:vAlign w:val="bottom"/>
          </w:tcPr>
          <w:p w14:paraId="479E7D5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263B8D6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55ACB2F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5D5A5B9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6E78699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1C78FAB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68360A9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5" w:type="dxa"/>
            <w:tcBorders>
              <w:left w:val="nil"/>
              <w:right w:val="nil"/>
            </w:tcBorders>
            <w:noWrap/>
            <w:vAlign w:val="bottom"/>
          </w:tcPr>
          <w:p w14:paraId="7C40A50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4/10</w:t>
            </w:r>
          </w:p>
        </w:tc>
      </w:tr>
      <w:tr w:rsidR="00B52335" w:rsidRPr="00E376D0" w14:paraId="23161320"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6CAEEB51" w14:textId="77777777" w:rsidR="00B52335" w:rsidRPr="00E376D0" w:rsidRDefault="00B52335" w:rsidP="00DC3116">
            <w:pPr>
              <w:rPr>
                <w:rFonts w:cstheme="minorHAnsi"/>
                <w:b w:val="0"/>
                <w:i/>
                <w:iCs/>
                <w:color w:val="141413"/>
                <w:sz w:val="16"/>
                <w:szCs w:val="13"/>
              </w:rPr>
            </w:pPr>
            <w:r w:rsidRPr="00E376D0">
              <w:rPr>
                <w:rFonts w:cstheme="minorHAnsi"/>
                <w:b w:val="0"/>
                <w:color w:val="000000"/>
                <w:sz w:val="16"/>
                <w:szCs w:val="22"/>
              </w:rPr>
              <w:t>23</w:t>
            </w:r>
          </w:p>
        </w:tc>
        <w:tc>
          <w:tcPr>
            <w:tcW w:w="2802" w:type="dxa"/>
            <w:tcBorders>
              <w:left w:val="nil"/>
              <w:right w:val="nil"/>
            </w:tcBorders>
            <w:vAlign w:val="center"/>
          </w:tcPr>
          <w:p w14:paraId="0D866722" w14:textId="167AAF21"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Jönsson et al., 2019 </w:t>
            </w:r>
            <w:r w:rsidRPr="00E376D0">
              <w:rPr>
                <w:rFonts w:cstheme="minorHAnsi"/>
                <w:bCs/>
                <w:color w:val="000000"/>
                <w:sz w:val="16"/>
                <w:szCs w:val="18"/>
              </w:rPr>
              <w:fldChar w:fldCharType="begin">
                <w:fldData xml:space="preserve">PEVuZE5vdGU+PENpdGU+PEF1dGhvcj5Kw7Zuc3NvbjwvQXV0aG9yPjxZZWFyPjIwMTk8L1llYXI+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PEVuZE5vdGU+PENpdGU+PEF1dGhvcj5Kw7Zuc3NvbjwvQXV0aG9yPjxZZWFyPjIwMTk8L1llYXI+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[23]</w:t>
            </w:r>
            <w:r w:rsidRPr="00E376D0">
              <w:rPr>
                <w:rFonts w:cstheme="minorHAnsi"/>
                <w:bCs/>
                <w:color w:val="000000"/>
                <w:sz w:val="16"/>
                <w:szCs w:val="18"/>
              </w:rPr>
              <w:fldChar w:fldCharType="end"/>
            </w:r>
          </w:p>
        </w:tc>
        <w:tc>
          <w:tcPr>
            <w:tcW w:w="709" w:type="dxa"/>
            <w:tcBorders>
              <w:left w:val="nil"/>
              <w:right w:val="nil"/>
            </w:tcBorders>
            <w:noWrap/>
            <w:vAlign w:val="bottom"/>
          </w:tcPr>
          <w:p w14:paraId="782F3B9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470F2C6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2C27967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05C4BA7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6732092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0596C1B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03915B9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7A72D9A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6/10</w:t>
            </w:r>
          </w:p>
        </w:tc>
      </w:tr>
      <w:tr w:rsidR="00B52335" w:rsidRPr="00E376D0" w14:paraId="0F116109"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20E8728B" w14:textId="77777777" w:rsidR="00B52335" w:rsidRPr="00E376D0" w:rsidRDefault="00B52335" w:rsidP="00DC3116">
            <w:pPr>
              <w:rPr>
                <w:rFonts w:cstheme="minorHAnsi"/>
                <w:b w:val="0"/>
                <w:i/>
                <w:iCs/>
                <w:color w:val="141413"/>
                <w:sz w:val="16"/>
                <w:szCs w:val="13"/>
                <w:lang w:val="en-US"/>
              </w:rPr>
            </w:pPr>
            <w:r w:rsidRPr="00E376D0">
              <w:rPr>
                <w:rFonts w:cstheme="minorHAnsi"/>
                <w:b w:val="0"/>
                <w:color w:val="000000"/>
                <w:sz w:val="16"/>
                <w:szCs w:val="22"/>
              </w:rPr>
              <w:t>24</w:t>
            </w:r>
          </w:p>
        </w:tc>
        <w:tc>
          <w:tcPr>
            <w:tcW w:w="2802" w:type="dxa"/>
            <w:tcBorders>
              <w:left w:val="nil"/>
              <w:right w:val="nil"/>
            </w:tcBorders>
            <w:vAlign w:val="center"/>
          </w:tcPr>
          <w:p w14:paraId="107EEFA7" w14:textId="2315963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lang w:val="en-US"/>
              </w:rPr>
            </w:pPr>
            <w:proofErr w:type="spellStart"/>
            <w:r w:rsidRPr="00E376D0">
              <w:rPr>
                <w:rFonts w:cstheme="minorHAnsi"/>
                <w:bCs/>
                <w:color w:val="000000"/>
                <w:sz w:val="16"/>
                <w:szCs w:val="18"/>
                <w:lang w:val="en-US"/>
              </w:rPr>
              <w:t>Jukic</w:t>
            </w:r>
            <w:proofErr w:type="spellEnd"/>
            <w:r w:rsidRPr="00E376D0">
              <w:rPr>
                <w:rFonts w:cstheme="minorHAnsi"/>
                <w:bCs/>
                <w:color w:val="000000"/>
                <w:sz w:val="16"/>
                <w:szCs w:val="18"/>
                <w:lang w:val="en-US"/>
              </w:rPr>
              <w:t xml:space="preserve"> et al., 2019 </w:t>
            </w:r>
            <w:r w:rsidRPr="00E376D0">
              <w:rPr>
                <w:rFonts w:cstheme="minorHAnsi"/>
                <w:bCs/>
                <w:color w:val="000000"/>
                <w:sz w:val="16"/>
                <w:szCs w:val="18"/>
              </w:rPr>
              <w:fldChar w:fldCharType="begin">
                <w:fldData xml:space="preserve">PEVuZE5vdGU+PENpdGU+PEF1dGhvcj5KdWtpYzwvQXV0aG9yPjxZZWFyPjIwMTk8L1llYXI+PFJl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PEVuZE5vdGU+PENpdGU+PEF1dGhvcj5KdWtpYzwvQXV0aG9yPjxZZWFyPjIwMTk8L1llYXI+PFJl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[24]</w:t>
            </w:r>
            <w:r w:rsidRPr="00E376D0">
              <w:rPr>
                <w:rFonts w:cstheme="minorHAnsi"/>
                <w:bCs/>
                <w:color w:val="000000"/>
                <w:sz w:val="16"/>
                <w:szCs w:val="18"/>
              </w:rPr>
              <w:fldChar w:fldCharType="end"/>
            </w:r>
          </w:p>
        </w:tc>
        <w:tc>
          <w:tcPr>
            <w:tcW w:w="709" w:type="dxa"/>
            <w:tcBorders>
              <w:left w:val="nil"/>
              <w:right w:val="nil"/>
            </w:tcBorders>
            <w:noWrap/>
            <w:vAlign w:val="bottom"/>
          </w:tcPr>
          <w:p w14:paraId="70BC932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0D658BC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0BAFC75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717EB54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24FD8E3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2E45554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34E47BD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5" w:type="dxa"/>
            <w:tcBorders>
              <w:left w:val="nil"/>
              <w:right w:val="nil"/>
            </w:tcBorders>
            <w:noWrap/>
            <w:vAlign w:val="bottom"/>
          </w:tcPr>
          <w:p w14:paraId="3C6F25F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5/10</w:t>
            </w:r>
          </w:p>
        </w:tc>
      </w:tr>
      <w:tr w:rsidR="00B52335" w:rsidRPr="00E376D0" w14:paraId="71982D9B"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28C44EFE" w14:textId="77777777" w:rsidR="00B52335" w:rsidRPr="00E376D0" w:rsidRDefault="00B52335" w:rsidP="00DC3116">
            <w:pPr>
              <w:rPr>
                <w:rFonts w:cstheme="minorHAnsi"/>
                <w:b w:val="0"/>
                <w:i/>
                <w:iCs/>
                <w:color w:val="141413"/>
                <w:sz w:val="16"/>
                <w:szCs w:val="13"/>
                <w:lang w:val="en-US"/>
              </w:rPr>
            </w:pPr>
            <w:r w:rsidRPr="00E376D0">
              <w:rPr>
                <w:rFonts w:cstheme="minorHAnsi"/>
                <w:b w:val="0"/>
                <w:color w:val="000000"/>
                <w:sz w:val="16"/>
                <w:szCs w:val="22"/>
              </w:rPr>
              <w:t>25</w:t>
            </w:r>
          </w:p>
        </w:tc>
        <w:tc>
          <w:tcPr>
            <w:tcW w:w="2802" w:type="dxa"/>
            <w:tcBorders>
              <w:left w:val="nil"/>
              <w:right w:val="nil"/>
            </w:tcBorders>
            <w:vAlign w:val="center"/>
          </w:tcPr>
          <w:p w14:paraId="0E172D02" w14:textId="0C5AE2D3"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lang w:val="en-US"/>
              </w:rPr>
            </w:pPr>
            <w:proofErr w:type="spellStart"/>
            <w:r w:rsidRPr="00E376D0">
              <w:rPr>
                <w:rFonts w:cstheme="minorHAnsi"/>
                <w:bCs/>
                <w:color w:val="000000"/>
                <w:sz w:val="16"/>
                <w:szCs w:val="18"/>
                <w:lang w:val="en-US"/>
              </w:rPr>
              <w:t>Eryilmaz</w:t>
            </w:r>
            <w:proofErr w:type="spellEnd"/>
            <w:r w:rsidRPr="00E376D0">
              <w:rPr>
                <w:rFonts w:cstheme="minorHAnsi"/>
                <w:bCs/>
                <w:color w:val="000000"/>
                <w:sz w:val="16"/>
                <w:szCs w:val="18"/>
                <w:lang w:val="en-US"/>
              </w:rPr>
              <w:t xml:space="preserve"> et al., 2014 </w:t>
            </w:r>
            <w:r w:rsidRPr="00E376D0">
              <w:rPr>
                <w:rFonts w:cstheme="minorHAnsi"/>
                <w:bCs/>
                <w:color w:val="000000"/>
                <w:sz w:val="16"/>
                <w:szCs w:val="18"/>
              </w:rPr>
              <w:fldChar w:fldCharType="begin">
                <w:fldData xml:space="preserve">PEVuZE5vdGU+PENpdGU+PEF1dGhvcj5FcnlpbG1hejwvQXV0aG9yPjxZZWFyPjIwMTQ8L1llYXI+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PEVuZE5vdGU+PENpdGU+PEF1dGhvcj5FcnlpbG1hejwvQXV0aG9yPjxZZWFyPjIwMTQ8L1llYXI+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[25]</w:t>
            </w:r>
            <w:r w:rsidRPr="00E376D0">
              <w:rPr>
                <w:rFonts w:cstheme="minorHAnsi"/>
                <w:bCs/>
                <w:color w:val="000000"/>
                <w:sz w:val="16"/>
                <w:szCs w:val="18"/>
              </w:rPr>
              <w:fldChar w:fldCharType="end"/>
            </w:r>
          </w:p>
        </w:tc>
        <w:tc>
          <w:tcPr>
            <w:tcW w:w="709" w:type="dxa"/>
            <w:tcBorders>
              <w:left w:val="nil"/>
              <w:right w:val="nil"/>
            </w:tcBorders>
            <w:noWrap/>
            <w:vAlign w:val="bottom"/>
          </w:tcPr>
          <w:p w14:paraId="2A266B3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1EEAD28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319B407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2C04CA4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4ED0F6B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vAlign w:val="bottom"/>
          </w:tcPr>
          <w:p w14:paraId="419573B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8" w:type="dxa"/>
            <w:tcBorders>
              <w:left w:val="nil"/>
              <w:right w:val="nil"/>
            </w:tcBorders>
            <w:noWrap/>
            <w:vAlign w:val="bottom"/>
          </w:tcPr>
          <w:p w14:paraId="1D84236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714EA83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7/10</w:t>
            </w:r>
          </w:p>
        </w:tc>
      </w:tr>
      <w:tr w:rsidR="00B52335" w:rsidRPr="00E376D0" w14:paraId="6C970D48"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761A753D" w14:textId="77777777" w:rsidR="00B52335" w:rsidRPr="00E376D0" w:rsidRDefault="00B52335" w:rsidP="00DC3116">
            <w:pPr>
              <w:rPr>
                <w:rFonts w:cstheme="minorHAnsi"/>
                <w:b w:val="0"/>
                <w:i/>
                <w:iCs/>
                <w:color w:val="141413"/>
                <w:sz w:val="16"/>
                <w:szCs w:val="13"/>
                <w:lang w:val="en-US"/>
              </w:rPr>
            </w:pPr>
            <w:r w:rsidRPr="00E376D0">
              <w:rPr>
                <w:rFonts w:cstheme="minorHAnsi"/>
                <w:b w:val="0"/>
                <w:color w:val="000000"/>
                <w:sz w:val="16"/>
                <w:szCs w:val="22"/>
              </w:rPr>
              <w:t>26</w:t>
            </w:r>
          </w:p>
        </w:tc>
        <w:tc>
          <w:tcPr>
            <w:tcW w:w="2802" w:type="dxa"/>
            <w:tcBorders>
              <w:left w:val="nil"/>
              <w:right w:val="nil"/>
            </w:tcBorders>
            <w:vAlign w:val="center"/>
          </w:tcPr>
          <w:p w14:paraId="70108E95" w14:textId="4E32FD30"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proofErr w:type="spellStart"/>
            <w:r w:rsidRPr="00E376D0">
              <w:rPr>
                <w:rFonts w:cstheme="minorHAnsi"/>
                <w:bCs/>
                <w:color w:val="000000"/>
                <w:sz w:val="16"/>
                <w:szCs w:val="18"/>
              </w:rPr>
              <w:t>Hendset</w:t>
            </w:r>
            <w:proofErr w:type="spellEnd"/>
            <w:r w:rsidRPr="00E376D0">
              <w:rPr>
                <w:rFonts w:cstheme="minorHAnsi"/>
                <w:bCs/>
                <w:color w:val="000000"/>
                <w:sz w:val="16"/>
                <w:szCs w:val="18"/>
              </w:rPr>
              <w:t xml:space="preserve"> et al., 2007 </w:t>
            </w:r>
            <w:r w:rsidRPr="00E376D0">
              <w:rPr>
                <w:rFonts w:cstheme="minorHAnsi"/>
                <w:bCs/>
                <w:color w:val="000000"/>
                <w:sz w:val="16"/>
                <w:szCs w:val="18"/>
              </w:rPr>
              <w:fldChar w:fldCharType="begin">
                <w:fldData xml:space="preserve">PEVuZE5vdGU+PENpdGU+PEF1dGhvcj5IZW5kc2V0PC9BdXRob3I+PFllYXI+MjAwNzwvWWVhcj48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PEVuZE5vdGU+PENpdGU+PEF1dGhvcj5IZW5kc2V0PC9BdXRob3I+PFllYXI+MjAwNzwvWWVhcj48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[26]</w:t>
            </w:r>
            <w:r w:rsidRPr="00E376D0">
              <w:rPr>
                <w:rFonts w:cstheme="minorHAnsi"/>
                <w:bCs/>
                <w:color w:val="000000"/>
                <w:sz w:val="16"/>
                <w:szCs w:val="18"/>
              </w:rPr>
              <w:fldChar w:fldCharType="end"/>
            </w:r>
          </w:p>
        </w:tc>
        <w:tc>
          <w:tcPr>
            <w:tcW w:w="709" w:type="dxa"/>
            <w:tcBorders>
              <w:left w:val="nil"/>
              <w:right w:val="nil"/>
            </w:tcBorders>
            <w:noWrap/>
            <w:vAlign w:val="bottom"/>
          </w:tcPr>
          <w:p w14:paraId="463AD9D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5AC42D1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33022A8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7526B48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68E90C1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4F82A9A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62B31B7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5" w:type="dxa"/>
            <w:tcBorders>
              <w:left w:val="nil"/>
              <w:right w:val="nil"/>
            </w:tcBorders>
            <w:noWrap/>
            <w:vAlign w:val="bottom"/>
          </w:tcPr>
          <w:p w14:paraId="0C31C67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5/10</w:t>
            </w:r>
          </w:p>
        </w:tc>
      </w:tr>
      <w:tr w:rsidR="00B52335" w:rsidRPr="00E376D0" w14:paraId="3C388C77"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79E56562" w14:textId="77777777" w:rsidR="00B52335" w:rsidRPr="00E376D0" w:rsidRDefault="00B52335" w:rsidP="00DC3116">
            <w:pPr>
              <w:rPr>
                <w:rFonts w:cstheme="minorHAnsi"/>
                <w:b w:val="0"/>
                <w:i/>
                <w:iCs/>
                <w:color w:val="141413"/>
                <w:sz w:val="16"/>
                <w:szCs w:val="13"/>
                <w:lang w:val="en-US"/>
              </w:rPr>
            </w:pPr>
            <w:r w:rsidRPr="00E376D0">
              <w:rPr>
                <w:rFonts w:cstheme="minorHAnsi"/>
                <w:b w:val="0"/>
                <w:color w:val="000000"/>
                <w:sz w:val="16"/>
                <w:szCs w:val="22"/>
              </w:rPr>
              <w:t>27</w:t>
            </w:r>
          </w:p>
        </w:tc>
        <w:tc>
          <w:tcPr>
            <w:tcW w:w="2802" w:type="dxa"/>
            <w:tcBorders>
              <w:left w:val="nil"/>
              <w:right w:val="nil"/>
            </w:tcBorders>
            <w:vAlign w:val="center"/>
          </w:tcPr>
          <w:p w14:paraId="706F65E5" w14:textId="211C681A"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Molden et al., 2006 </w:t>
            </w:r>
            <w:r w:rsidRPr="00E376D0">
              <w:rPr>
                <w:rFonts w:cstheme="minorHAnsi"/>
                <w:bCs/>
                <w:color w:val="000000"/>
                <w:sz w:val="16"/>
                <w:szCs w:val="18"/>
              </w:rPr>
              <w:fldChar w:fldCharType="begin"/>
            </w:r>
            <w:r w:rsidR="0004625F">
              <w:rPr>
                <w:rFonts w:cstheme="minorHAnsi"/>
                <w:bCs/>
                <w:color w:val="000000"/>
                <w:sz w:val="16"/>
                <w:szCs w:val="18"/>
              </w:rPr>
              <w:instrText xml:space="preserve"> ADDIN EN.CITE &lt;EndNote&gt;&lt;Cite&gt;&lt;Author&gt;Molden&lt;/Author&gt;&lt;Year&gt;2006&lt;/Year&gt;&lt;RecNum&gt;16&lt;/RecNum&gt;&lt;DisplayText&gt;[27]&lt;/DisplayText&gt;&lt;record&gt;&lt;rec-number&gt;16&lt;/rec-number&gt;&lt;foreign-keys&gt;&lt;key app="EN" db-id="59x9ew0r9wrpsxedwds5wexdwrp2d90ra2et" timestamp="1639583170"&gt;16&lt;/key&gt;&lt;/foreign-keys&gt;&lt;ref-type name="Journal Article"&gt;17&lt;/ref-type&gt;&lt;contributors&gt;&lt;authors&gt;&lt;author&gt;Molden, E.&lt;/author&gt;&lt;author&gt;Lunde, H.&lt;/author&gt;&lt;author&gt;Lunder, N.&lt;/author&gt;&lt;author&gt;Refsum, H.&lt;/author&gt;&lt;/authors&gt;&lt;/contributors&gt;&lt;auth-address&gt;Department of Psychopharmacology, Diakonhjemmet Hospital, Oslo, Norway. emolden@farmasi.uio.no&lt;/auth-address&gt;&lt;titles&gt;&lt;title&gt;Pharmacokinetic variability of aripiprazole and the active metabolite dehydroaripiprazole in psychiatric patients&lt;/title&gt;&lt;secondary-title&gt;Ther Drug Monit&lt;/secondary-title&gt;&lt;/titles&gt;&lt;periodical&gt;&lt;full-title&gt;Ther Drug Monit&lt;/full-title&gt;&lt;/periodical&gt;&lt;pages&gt;744-9&lt;/pages&gt;&lt;volume&gt;28&lt;/volume&gt;&lt;number&gt;6&lt;/number&gt;&lt;edition&gt;2006/12/14&lt;/edition&gt;&lt;keywords&gt;&lt;keyword&gt;Adolescent&lt;/keyword&gt;&lt;keyword&gt;Adult&lt;/keyword&gt;&lt;keyword&gt;Antipsychotic Agents/*pharmacokinetics&lt;/keyword&gt;&lt;keyword&gt;Aripiprazole&lt;/keyword&gt;&lt;keyword&gt;Cytochrome P-450 CYP2D6 Inhibitors&lt;/keyword&gt;&lt;keyword&gt;Drug Monitoring&lt;/keyword&gt;&lt;keyword&gt;Female&lt;/keyword&gt;&lt;keyword&gt;Fluoxetine/therapeutic use&lt;/keyword&gt;&lt;keyword&gt;Humans&lt;/keyword&gt;&lt;keyword&gt;Male&lt;/keyword&gt;&lt;keyword&gt;Middle Aged&lt;/keyword&gt;&lt;keyword&gt;Paroxetine/therapeutic use&lt;/keyword&gt;&lt;keyword&gt;Piperazines/metabolism/*pharmacokinetics&lt;/keyword&gt;&lt;keyword&gt;Quinolones/metabolism/*pharmacokinetics&lt;/keyword&gt;&lt;/keywords&gt;&lt;dates&gt;&lt;year&gt;2006&lt;/year&gt;&lt;pub-dates&gt;&lt;date&gt;Dec&lt;/date&gt;&lt;/pub-dates&gt;&lt;/dates&gt;&lt;isbn&gt;0163-4356 (Print)&amp;#xD;0163-4356&lt;/isbn&gt;&lt;accession-num&gt;17164689&lt;/accession-num&gt;&lt;urls&gt;&lt;/urls&gt;&lt;electronic-resource-num&gt;10.1097/01.ftd.0000249944.42859.bf&lt;/electronic-resource-num&gt;&lt;remote-database-provider&gt;NLM&lt;/remote-database-provider&gt;&lt;language&gt;eng&lt;/language&gt;&lt;/record&gt;&lt;/Cite&gt;&lt;/EndNote&gt;</w:instrText>
            </w:r>
            <w:r w:rsidRPr="00E376D0">
              <w:rPr>
                <w:rFonts w:cstheme="minorHAnsi"/>
                <w:bCs/>
                <w:color w:val="000000"/>
                <w:sz w:val="16"/>
                <w:szCs w:val="18"/>
              </w:rPr>
              <w:fldChar w:fldCharType="separate"/>
            </w:r>
            <w:r w:rsidR="0004625F">
              <w:rPr>
                <w:rFonts w:cstheme="minorHAnsi"/>
                <w:bCs/>
                <w:noProof/>
                <w:color w:val="000000"/>
                <w:sz w:val="16"/>
                <w:szCs w:val="18"/>
              </w:rPr>
              <w:t>[27]</w:t>
            </w:r>
            <w:r w:rsidRPr="00E376D0">
              <w:rPr>
                <w:rFonts w:cstheme="minorHAnsi"/>
                <w:bCs/>
                <w:color w:val="000000"/>
                <w:sz w:val="16"/>
                <w:szCs w:val="18"/>
              </w:rPr>
              <w:fldChar w:fldCharType="end"/>
            </w:r>
          </w:p>
        </w:tc>
        <w:tc>
          <w:tcPr>
            <w:tcW w:w="709" w:type="dxa"/>
            <w:tcBorders>
              <w:left w:val="nil"/>
              <w:right w:val="nil"/>
            </w:tcBorders>
            <w:noWrap/>
            <w:vAlign w:val="bottom"/>
          </w:tcPr>
          <w:p w14:paraId="7CA507C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6228A52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4C53A73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404407E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0CF132D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1C37515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oo</w:t>
            </w:r>
            <w:proofErr w:type="spellEnd"/>
          </w:p>
        </w:tc>
        <w:tc>
          <w:tcPr>
            <w:tcW w:w="708" w:type="dxa"/>
            <w:tcBorders>
              <w:left w:val="nil"/>
              <w:right w:val="nil"/>
            </w:tcBorders>
            <w:noWrap/>
            <w:vAlign w:val="bottom"/>
          </w:tcPr>
          <w:p w14:paraId="1138798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5" w:type="dxa"/>
            <w:tcBorders>
              <w:left w:val="nil"/>
              <w:right w:val="nil"/>
            </w:tcBorders>
            <w:noWrap/>
            <w:vAlign w:val="bottom"/>
          </w:tcPr>
          <w:p w14:paraId="3E9A303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4/10</w:t>
            </w:r>
          </w:p>
        </w:tc>
      </w:tr>
      <w:tr w:rsidR="00B52335" w:rsidRPr="00E376D0" w14:paraId="7B50E01B"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60718CF1" w14:textId="77777777" w:rsidR="00B52335" w:rsidRPr="00E376D0" w:rsidRDefault="00B52335" w:rsidP="00DC3116">
            <w:pPr>
              <w:rPr>
                <w:rFonts w:cstheme="minorHAnsi"/>
                <w:b w:val="0"/>
                <w:i/>
                <w:iCs/>
                <w:color w:val="141413"/>
                <w:sz w:val="16"/>
                <w:szCs w:val="13"/>
                <w:lang w:val="en-US"/>
              </w:rPr>
            </w:pPr>
            <w:r w:rsidRPr="00E376D0">
              <w:rPr>
                <w:rFonts w:cstheme="minorHAnsi"/>
                <w:b w:val="0"/>
                <w:color w:val="000000"/>
                <w:sz w:val="16"/>
                <w:szCs w:val="22"/>
              </w:rPr>
              <w:t>28</w:t>
            </w:r>
          </w:p>
        </w:tc>
        <w:tc>
          <w:tcPr>
            <w:tcW w:w="2802" w:type="dxa"/>
            <w:tcBorders>
              <w:left w:val="nil"/>
              <w:right w:val="nil"/>
            </w:tcBorders>
            <w:vAlign w:val="center"/>
          </w:tcPr>
          <w:p w14:paraId="7F38DFF9" w14:textId="13EEB7FC"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proofErr w:type="spellStart"/>
            <w:r w:rsidRPr="00E376D0">
              <w:rPr>
                <w:rFonts w:cstheme="minorHAnsi"/>
                <w:bCs/>
                <w:color w:val="000000"/>
                <w:sz w:val="16"/>
                <w:szCs w:val="18"/>
              </w:rPr>
              <w:t>Waade</w:t>
            </w:r>
            <w:proofErr w:type="spellEnd"/>
            <w:r w:rsidRPr="00E376D0">
              <w:rPr>
                <w:rFonts w:cstheme="minorHAnsi"/>
                <w:bCs/>
                <w:color w:val="000000"/>
                <w:sz w:val="16"/>
                <w:szCs w:val="18"/>
              </w:rPr>
              <w:t xml:space="preserve"> et al., 2009 </w:t>
            </w:r>
            <w:r w:rsidRPr="00E376D0">
              <w:rPr>
                <w:rFonts w:cstheme="minorHAnsi"/>
                <w:bCs/>
                <w:color w:val="000000"/>
                <w:sz w:val="16"/>
                <w:szCs w:val="18"/>
              </w:rPr>
              <w:fldChar w:fldCharType="begin"/>
            </w:r>
            <w:r w:rsidR="0004625F">
              <w:rPr>
                <w:rFonts w:cstheme="minorHAnsi"/>
                <w:bCs/>
                <w:color w:val="000000"/>
                <w:sz w:val="16"/>
                <w:szCs w:val="18"/>
              </w:rPr>
              <w:instrText xml:space="preserve"> ADDIN EN.CITE &lt;EndNote&gt;&lt;Cite&gt;&lt;Author&gt;Waade&lt;/Author&gt;&lt;Year&gt;2009&lt;/Year&gt;&lt;RecNum&gt;112&lt;/RecNum&gt;&lt;DisplayText&gt;[28]&lt;/DisplayText&gt;&lt;record&gt;&lt;rec-number&gt;112&lt;/rec-number&gt;&lt;foreign-keys&gt;&lt;key app="EN" db-id="95apf0wab5aetwevar6p0590zxr00rtvffss" timestamp="1605881072"&gt;112&lt;/key&gt;&lt;/foreign-keys&gt;&lt;ref-type name="Journal Article"&gt;17&lt;/ref-type&gt;&lt;contributors&gt;&lt;authors&gt;&lt;author&gt;Waade, R. B.&lt;/author&gt;&lt;author&gt;Christensen, H.&lt;/author&gt;&lt;author&gt;Rudberg, I.&lt;/author&gt;&lt;author&gt;Refsum, H.&lt;/author&gt;&lt;author&gt;Hermann, M.&lt;/author&gt;&lt;/authors&gt;&lt;/contributors&gt;&lt;auth-address&gt;Department of Psychopharmacology, Diakonhjemmet Hospital, School of Pharmacy, University of Oslo, Vinderen, Oslo, Norway. ragnhildbirkeland.waade@diakonsyk.no&lt;/auth-address&gt;&lt;titles&gt;&lt;title&gt;Influence of comedication on serum concentrations of aripiprazole and dehydroaripiprazole&lt;/title&gt;&lt;secondary-title&gt;Ther Drug Monit&lt;/secondary-title&gt;&lt;alt-title&gt;Therapeutic drug monitoring&lt;/alt-title&gt;&lt;/titles&gt;&lt;alt-periodical&gt;&lt;full-title&gt;Therapeutic drug monitoring&lt;/full-title&gt;&lt;/alt-periodical&gt;&lt;pages&gt;233-8&lt;/pages&gt;&lt;volume&gt;31&lt;/volume&gt;&lt;number&gt;2&lt;/number&gt;&lt;edition&gt;2009/01/15&lt;/edition&gt;&lt;keywords&gt;&lt;keyword&gt;Antipsychotic Agents/*blood/therapeutic use&lt;/keyword&gt;&lt;keyword&gt;Aripiprazole&lt;/keyword&gt;&lt;keyword&gt;*Cytochrome P-450 CYP2D6 Inhibitors&lt;/keyword&gt;&lt;keyword&gt;Cytochrome P-450 CYP3A/*biosynthesis&lt;/keyword&gt;&lt;keyword&gt;Drug Interactions&lt;/keyword&gt;&lt;keyword&gt;Enzyme Induction&lt;/keyword&gt;&lt;keyword&gt;Enzyme Repression&lt;/keyword&gt;&lt;keyword&gt;Humans&lt;/keyword&gt;&lt;keyword&gt;Lithium Compounds/therapeutic use&lt;/keyword&gt;&lt;keyword&gt;Piperazines/*blood/therapeutic use&lt;/keyword&gt;&lt;keyword&gt;Quinolones/*blood/therapeutic use&lt;/keyword&gt;&lt;keyword&gt;Trimeprazine/pharmacology/therapeutic use&lt;/keyword&gt;&lt;/keywords&gt;&lt;dates&gt;&lt;year&gt;2009&lt;/year&gt;&lt;pub-dates&gt;&lt;date&gt;Apr&lt;/date&gt;&lt;/pub-dates&gt;&lt;/dates&gt;&lt;isbn&gt;0163-4356&lt;/isbn&gt;&lt;accession-num&gt;19142178&lt;/accession-num&gt;&lt;urls&gt;&lt;/urls&gt;&lt;electronic-resource-num&gt;10.1097/FTD.0b013e3181956726&lt;/electronic-resource-num&gt;&lt;remote-database-name&gt; PubMed&lt;/remote-database-name&gt;&lt;remote-database-provider&gt;NLM&lt;/remote-database-provider&gt;&lt;language&gt;eng&lt;/language&gt;&lt;/record&gt;&lt;/Cite&gt;&lt;/EndNote&gt;</w:instrText>
            </w:r>
            <w:r w:rsidRPr="00E376D0">
              <w:rPr>
                <w:rFonts w:cstheme="minorHAnsi"/>
                <w:bCs/>
                <w:color w:val="000000"/>
                <w:sz w:val="16"/>
                <w:szCs w:val="18"/>
              </w:rPr>
              <w:fldChar w:fldCharType="separate"/>
            </w:r>
            <w:r w:rsidR="0004625F">
              <w:rPr>
                <w:rFonts w:cstheme="minorHAnsi"/>
                <w:bCs/>
                <w:noProof/>
                <w:color w:val="000000"/>
                <w:sz w:val="16"/>
                <w:szCs w:val="18"/>
              </w:rPr>
              <w:t>[28]</w:t>
            </w:r>
            <w:r w:rsidRPr="00E376D0">
              <w:rPr>
                <w:rFonts w:cstheme="minorHAnsi"/>
                <w:bCs/>
                <w:color w:val="000000"/>
                <w:sz w:val="16"/>
                <w:szCs w:val="18"/>
              </w:rPr>
              <w:fldChar w:fldCharType="end"/>
            </w:r>
          </w:p>
        </w:tc>
        <w:tc>
          <w:tcPr>
            <w:tcW w:w="709" w:type="dxa"/>
            <w:tcBorders>
              <w:left w:val="nil"/>
              <w:right w:val="nil"/>
            </w:tcBorders>
            <w:noWrap/>
            <w:vAlign w:val="bottom"/>
          </w:tcPr>
          <w:p w14:paraId="43F55F4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3754D82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4CF5DE5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0F60491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7BE1A14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19F4B5B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5BEB619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5" w:type="dxa"/>
            <w:tcBorders>
              <w:left w:val="nil"/>
              <w:right w:val="nil"/>
            </w:tcBorders>
            <w:noWrap/>
            <w:vAlign w:val="bottom"/>
          </w:tcPr>
          <w:p w14:paraId="700B448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6/10</w:t>
            </w:r>
          </w:p>
        </w:tc>
      </w:tr>
      <w:tr w:rsidR="00B52335" w:rsidRPr="00E376D0" w14:paraId="455A0EBE"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68B26FC1" w14:textId="77777777" w:rsidR="00B52335" w:rsidRPr="00E376D0" w:rsidRDefault="00B52335" w:rsidP="00DC3116">
            <w:pPr>
              <w:rPr>
                <w:rFonts w:cstheme="minorHAnsi"/>
                <w:b w:val="0"/>
                <w:i/>
                <w:iCs/>
                <w:color w:val="141413"/>
                <w:sz w:val="16"/>
                <w:szCs w:val="13"/>
                <w:lang w:val="en-US"/>
              </w:rPr>
            </w:pPr>
            <w:r w:rsidRPr="00E376D0">
              <w:rPr>
                <w:rFonts w:cstheme="minorHAnsi"/>
                <w:b w:val="0"/>
                <w:color w:val="000000"/>
                <w:sz w:val="16"/>
                <w:szCs w:val="22"/>
              </w:rPr>
              <w:t>29</w:t>
            </w:r>
          </w:p>
        </w:tc>
        <w:tc>
          <w:tcPr>
            <w:tcW w:w="2802" w:type="dxa"/>
            <w:tcBorders>
              <w:left w:val="nil"/>
              <w:right w:val="nil"/>
            </w:tcBorders>
            <w:vAlign w:val="center"/>
          </w:tcPr>
          <w:p w14:paraId="20763A5F" w14:textId="7D186CD9"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lang w:val="en-US"/>
              </w:rPr>
            </w:pPr>
            <w:proofErr w:type="spellStart"/>
            <w:r w:rsidRPr="00E376D0">
              <w:rPr>
                <w:rFonts w:cstheme="minorHAnsi"/>
                <w:bCs/>
                <w:color w:val="000000"/>
                <w:sz w:val="16"/>
                <w:szCs w:val="18"/>
                <w:lang w:val="en-US"/>
              </w:rPr>
              <w:t>Jukic</w:t>
            </w:r>
            <w:proofErr w:type="spellEnd"/>
            <w:r w:rsidRPr="00E376D0">
              <w:rPr>
                <w:rFonts w:cstheme="minorHAnsi"/>
                <w:bCs/>
                <w:color w:val="000000"/>
                <w:sz w:val="16"/>
                <w:szCs w:val="18"/>
                <w:lang w:val="en-US"/>
              </w:rPr>
              <w:t xml:space="preserve"> et al., 2021 </w:t>
            </w:r>
            <w:r w:rsidRPr="00E376D0">
              <w:rPr>
                <w:rFonts w:cstheme="minorHAnsi"/>
                <w:bCs/>
                <w:color w:val="000000"/>
                <w:sz w:val="16"/>
                <w:szCs w:val="18"/>
              </w:rPr>
              <w:fldChar w:fldCharType="begin">
                <w:fldData xml:space="preserve">PEVuZE5vdGU+PENpdGU+PEF1dGhvcj5KdWtpxIc8L0F1dGhvcj48WWVhcj4yMDIxPC9ZZWFyPjxS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PEVuZE5vdGU+PENpdGU+PEF1dGhvcj5KdWtpxIc8L0F1dGhvcj48WWVhcj4yMDIxPC9ZZWFyPjxS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[29]</w:t>
            </w:r>
            <w:r w:rsidRPr="00E376D0">
              <w:rPr>
                <w:rFonts w:cstheme="minorHAnsi"/>
                <w:bCs/>
                <w:color w:val="000000"/>
                <w:sz w:val="16"/>
                <w:szCs w:val="18"/>
              </w:rPr>
              <w:fldChar w:fldCharType="end"/>
            </w:r>
          </w:p>
        </w:tc>
        <w:tc>
          <w:tcPr>
            <w:tcW w:w="709" w:type="dxa"/>
            <w:tcBorders>
              <w:left w:val="nil"/>
              <w:right w:val="nil"/>
            </w:tcBorders>
            <w:noWrap/>
            <w:vAlign w:val="bottom"/>
          </w:tcPr>
          <w:p w14:paraId="72AA20A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03B2C3B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7C0A12D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2982F05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1F4B393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23DE8CE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8" w:type="dxa"/>
            <w:tcBorders>
              <w:left w:val="nil"/>
              <w:right w:val="nil"/>
            </w:tcBorders>
            <w:noWrap/>
            <w:vAlign w:val="bottom"/>
          </w:tcPr>
          <w:p w14:paraId="2BD0744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5" w:type="dxa"/>
            <w:tcBorders>
              <w:left w:val="nil"/>
              <w:right w:val="nil"/>
            </w:tcBorders>
            <w:noWrap/>
            <w:vAlign w:val="bottom"/>
          </w:tcPr>
          <w:p w14:paraId="7709930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3/10</w:t>
            </w:r>
          </w:p>
        </w:tc>
      </w:tr>
      <w:tr w:rsidR="00B52335" w:rsidRPr="007241FA" w14:paraId="7D0BBC18" w14:textId="77777777" w:rsidTr="00DC3116">
        <w:trPr>
          <w:trHeight w:val="281"/>
        </w:trPr>
        <w:tc>
          <w:tcPr>
            <w:cnfStyle w:val="001000000000" w:firstRow="0" w:lastRow="0" w:firstColumn="1" w:lastColumn="0" w:oddVBand="0" w:evenVBand="0" w:oddHBand="0" w:evenHBand="0" w:firstRowFirstColumn="0" w:firstRowLastColumn="0" w:lastRowFirstColumn="0" w:lastRowLastColumn="0"/>
            <w:tcW w:w="9214" w:type="dxa"/>
            <w:gridSpan w:val="12"/>
            <w:tcBorders>
              <w:left w:val="nil"/>
              <w:right w:val="nil"/>
            </w:tcBorders>
            <w:shd w:val="clear" w:color="auto" w:fill="F2F2F2" w:themeFill="background1" w:themeFillShade="F2"/>
            <w:vAlign w:val="center"/>
          </w:tcPr>
          <w:p w14:paraId="2AF46677" w14:textId="77777777" w:rsidR="00B52335" w:rsidRPr="00E376D0" w:rsidRDefault="00B52335" w:rsidP="00DC3116">
            <w:pPr>
              <w:rPr>
                <w:rFonts w:cstheme="minorHAnsi"/>
                <w:color w:val="000000"/>
                <w:sz w:val="16"/>
                <w:szCs w:val="13"/>
                <w:lang w:val="en-US"/>
              </w:rPr>
            </w:pPr>
            <w:r w:rsidRPr="00E376D0">
              <w:rPr>
                <w:rFonts w:cstheme="minorHAnsi"/>
                <w:color w:val="000000"/>
                <w:sz w:val="16"/>
                <w:szCs w:val="13"/>
                <w:lang w:val="en-US"/>
              </w:rPr>
              <w:t>Studies using injectable formulations of aripiprazole</w:t>
            </w:r>
          </w:p>
        </w:tc>
      </w:tr>
      <w:tr w:rsidR="00B52335" w:rsidRPr="00E376D0" w14:paraId="3F988875" w14:textId="77777777" w:rsidTr="00DC3116">
        <w:trPr>
          <w:trHeight w:val="177"/>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shd w:val="clear" w:color="auto" w:fill="F2F2F2" w:themeFill="background1" w:themeFillShade="F2"/>
            <w:vAlign w:val="center"/>
          </w:tcPr>
          <w:p w14:paraId="463BCEE4" w14:textId="77777777" w:rsidR="00B52335" w:rsidRPr="00E376D0" w:rsidRDefault="00B52335" w:rsidP="00DC3116">
            <w:pPr>
              <w:rPr>
                <w:rFonts w:cstheme="minorHAnsi"/>
                <w:b w:val="0"/>
                <w:color w:val="000000"/>
                <w:sz w:val="16"/>
                <w:szCs w:val="13"/>
                <w:lang w:val="en-US"/>
              </w:rPr>
            </w:pPr>
            <w:r w:rsidRPr="00E376D0">
              <w:rPr>
                <w:rFonts w:cstheme="minorHAnsi"/>
                <w:b w:val="0"/>
                <w:color w:val="000000"/>
                <w:sz w:val="16"/>
                <w:szCs w:val="13"/>
                <w:lang w:val="en-US"/>
              </w:rPr>
              <w:t>No</w:t>
            </w:r>
          </w:p>
        </w:tc>
        <w:tc>
          <w:tcPr>
            <w:tcW w:w="2802" w:type="dxa"/>
            <w:tcBorders>
              <w:left w:val="nil"/>
              <w:right w:val="nil"/>
            </w:tcBorders>
            <w:shd w:val="clear" w:color="auto" w:fill="F2F2F2" w:themeFill="background1" w:themeFillShade="F2"/>
            <w:vAlign w:val="center"/>
          </w:tcPr>
          <w:p w14:paraId="7F7CE980"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Reference</w:t>
            </w:r>
          </w:p>
        </w:tc>
        <w:tc>
          <w:tcPr>
            <w:tcW w:w="709" w:type="dxa"/>
            <w:tcBorders>
              <w:left w:val="nil"/>
              <w:right w:val="nil"/>
            </w:tcBorders>
            <w:shd w:val="clear" w:color="auto" w:fill="F2F2F2" w:themeFill="background1" w:themeFillShade="F2"/>
            <w:noWrap/>
            <w:vAlign w:val="center"/>
          </w:tcPr>
          <w:p w14:paraId="7616CA2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Q1</w:t>
            </w:r>
          </w:p>
        </w:tc>
        <w:tc>
          <w:tcPr>
            <w:tcW w:w="709" w:type="dxa"/>
            <w:tcBorders>
              <w:left w:val="nil"/>
              <w:right w:val="nil"/>
            </w:tcBorders>
            <w:shd w:val="clear" w:color="auto" w:fill="F2F2F2" w:themeFill="background1" w:themeFillShade="F2"/>
            <w:noWrap/>
            <w:vAlign w:val="center"/>
          </w:tcPr>
          <w:p w14:paraId="6357627C"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Q2</w:t>
            </w:r>
          </w:p>
        </w:tc>
        <w:tc>
          <w:tcPr>
            <w:tcW w:w="709" w:type="dxa"/>
            <w:tcBorders>
              <w:left w:val="nil"/>
              <w:right w:val="nil"/>
            </w:tcBorders>
            <w:shd w:val="clear" w:color="auto" w:fill="F2F2F2" w:themeFill="background1" w:themeFillShade="F2"/>
            <w:noWrap/>
            <w:vAlign w:val="center"/>
          </w:tcPr>
          <w:p w14:paraId="2A6A212A"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Q3</w:t>
            </w:r>
          </w:p>
        </w:tc>
        <w:tc>
          <w:tcPr>
            <w:tcW w:w="708" w:type="dxa"/>
            <w:gridSpan w:val="2"/>
            <w:tcBorders>
              <w:left w:val="nil"/>
              <w:right w:val="nil"/>
            </w:tcBorders>
            <w:shd w:val="clear" w:color="auto" w:fill="F2F2F2" w:themeFill="background1" w:themeFillShade="F2"/>
            <w:noWrap/>
            <w:vAlign w:val="center"/>
          </w:tcPr>
          <w:p w14:paraId="4487143C"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Q4</w:t>
            </w:r>
          </w:p>
        </w:tc>
        <w:tc>
          <w:tcPr>
            <w:tcW w:w="851" w:type="dxa"/>
            <w:gridSpan w:val="2"/>
            <w:tcBorders>
              <w:left w:val="nil"/>
              <w:right w:val="nil"/>
            </w:tcBorders>
            <w:shd w:val="clear" w:color="auto" w:fill="F2F2F2" w:themeFill="background1" w:themeFillShade="F2"/>
            <w:noWrap/>
            <w:vAlign w:val="center"/>
          </w:tcPr>
          <w:p w14:paraId="0D2022AF"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Q5</w:t>
            </w:r>
          </w:p>
        </w:tc>
        <w:tc>
          <w:tcPr>
            <w:tcW w:w="709" w:type="dxa"/>
            <w:tcBorders>
              <w:left w:val="nil"/>
              <w:right w:val="nil"/>
            </w:tcBorders>
            <w:shd w:val="clear" w:color="auto" w:fill="F2F2F2" w:themeFill="background1" w:themeFillShade="F2"/>
            <w:noWrap/>
            <w:vAlign w:val="center"/>
          </w:tcPr>
          <w:p w14:paraId="24DF41BB"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Q6</w:t>
            </w:r>
          </w:p>
        </w:tc>
        <w:tc>
          <w:tcPr>
            <w:tcW w:w="708" w:type="dxa"/>
            <w:tcBorders>
              <w:left w:val="nil"/>
              <w:right w:val="nil"/>
            </w:tcBorders>
            <w:shd w:val="clear" w:color="auto" w:fill="F2F2F2" w:themeFill="background1" w:themeFillShade="F2"/>
            <w:noWrap/>
            <w:vAlign w:val="center"/>
          </w:tcPr>
          <w:p w14:paraId="23E97894"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Q7</w:t>
            </w:r>
          </w:p>
        </w:tc>
        <w:tc>
          <w:tcPr>
            <w:tcW w:w="705" w:type="dxa"/>
            <w:tcBorders>
              <w:left w:val="nil"/>
              <w:right w:val="nil"/>
            </w:tcBorders>
            <w:shd w:val="clear" w:color="auto" w:fill="F2F2F2" w:themeFill="background1" w:themeFillShade="F2"/>
            <w:noWrap/>
            <w:vAlign w:val="center"/>
          </w:tcPr>
          <w:p w14:paraId="4EC390D8"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13"/>
                <w:lang w:val="en-US"/>
              </w:rPr>
            </w:pPr>
            <w:r w:rsidRPr="00E376D0">
              <w:rPr>
                <w:rFonts w:cstheme="minorHAnsi"/>
                <w:color w:val="000000"/>
                <w:sz w:val="16"/>
                <w:szCs w:val="13"/>
                <w:lang w:val="en-US"/>
              </w:rPr>
              <w:t>Score</w:t>
            </w:r>
          </w:p>
        </w:tc>
      </w:tr>
      <w:tr w:rsidR="00B52335" w:rsidRPr="00E376D0" w14:paraId="0AE7F041"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59B7D01C"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30</w:t>
            </w:r>
          </w:p>
        </w:tc>
        <w:tc>
          <w:tcPr>
            <w:tcW w:w="2802" w:type="dxa"/>
            <w:tcBorders>
              <w:left w:val="nil"/>
              <w:right w:val="nil"/>
            </w:tcBorders>
          </w:tcPr>
          <w:p w14:paraId="7BB7B9AE" w14:textId="0186304B"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lang w:val="en-US"/>
              </w:rPr>
            </w:pPr>
            <w:proofErr w:type="spellStart"/>
            <w:r w:rsidRPr="00E376D0">
              <w:rPr>
                <w:rFonts w:cstheme="minorHAnsi"/>
                <w:bCs/>
                <w:color w:val="000000"/>
                <w:sz w:val="16"/>
                <w:szCs w:val="18"/>
                <w:lang w:val="en-US"/>
              </w:rPr>
              <w:t>Turncliff</w:t>
            </w:r>
            <w:proofErr w:type="spellEnd"/>
            <w:r w:rsidRPr="00E376D0">
              <w:rPr>
                <w:rFonts w:cstheme="minorHAnsi"/>
                <w:bCs/>
                <w:color w:val="000000"/>
                <w:sz w:val="16"/>
                <w:szCs w:val="18"/>
                <w:lang w:val="en-US"/>
              </w:rPr>
              <w:t xml:space="preserve"> </w:t>
            </w:r>
            <w:r w:rsidRPr="00E376D0">
              <w:rPr>
                <w:rFonts w:cstheme="minorHAnsi"/>
                <w:bCs/>
                <w:color w:val="000000"/>
                <w:sz w:val="16"/>
                <w:szCs w:val="18"/>
              </w:rPr>
              <w:t xml:space="preserve">et al., </w:t>
            </w:r>
            <w:r w:rsidRPr="00E376D0">
              <w:rPr>
                <w:rFonts w:cstheme="minorHAnsi"/>
                <w:bCs/>
                <w:color w:val="000000"/>
                <w:sz w:val="16"/>
                <w:szCs w:val="18"/>
                <w:lang w:val="en-US"/>
              </w:rPr>
              <w:t xml:space="preserve">2014 </w:t>
            </w:r>
            <w:r w:rsidRPr="00E376D0">
              <w:rPr>
                <w:rFonts w:cstheme="minorHAnsi"/>
                <w:bCs/>
                <w:color w:val="000000"/>
                <w:sz w:val="16"/>
                <w:szCs w:val="18"/>
              </w:rPr>
              <w:fldChar w:fldCharType="begin">
                <w:fldData xml:space="preserve">PEVuZE5vdGU+PENpdGU+PEF1dGhvcj5UdXJuY2xpZmY8L0F1dGhvcj48WWVhcj4yMDE0PC9ZZWFy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PEVuZE5vdGU+PENpdGU+PEF1dGhvcj5UdXJuY2xpZmY8L0F1dGhvcj48WWVhcj4yMDE0PC9ZZWFy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[30]</w:t>
            </w:r>
            <w:r w:rsidRPr="00E376D0">
              <w:rPr>
                <w:rFonts w:cstheme="minorHAnsi"/>
                <w:bCs/>
                <w:color w:val="000000"/>
                <w:sz w:val="16"/>
                <w:szCs w:val="18"/>
              </w:rPr>
              <w:fldChar w:fldCharType="end"/>
            </w:r>
          </w:p>
        </w:tc>
        <w:tc>
          <w:tcPr>
            <w:tcW w:w="709" w:type="dxa"/>
            <w:tcBorders>
              <w:left w:val="nil"/>
              <w:right w:val="nil"/>
            </w:tcBorders>
            <w:noWrap/>
            <w:vAlign w:val="center"/>
          </w:tcPr>
          <w:p w14:paraId="525B3D8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11550F1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9" w:type="dxa"/>
            <w:tcBorders>
              <w:left w:val="nil"/>
              <w:right w:val="nil"/>
            </w:tcBorders>
            <w:noWrap/>
            <w:vAlign w:val="bottom"/>
          </w:tcPr>
          <w:p w14:paraId="07306FB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6839DC0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0EBBB72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526DA07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8" w:type="dxa"/>
            <w:tcBorders>
              <w:left w:val="nil"/>
              <w:right w:val="nil"/>
            </w:tcBorders>
            <w:noWrap/>
            <w:vAlign w:val="bottom"/>
          </w:tcPr>
          <w:p w14:paraId="52B0EA0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5" w:type="dxa"/>
            <w:tcBorders>
              <w:left w:val="nil"/>
              <w:right w:val="nil"/>
            </w:tcBorders>
            <w:noWrap/>
            <w:vAlign w:val="bottom"/>
          </w:tcPr>
          <w:p w14:paraId="680E628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4/10</w:t>
            </w:r>
          </w:p>
        </w:tc>
      </w:tr>
      <w:tr w:rsidR="00B52335" w:rsidRPr="00E376D0" w14:paraId="78DC2D5F"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7EF89B17"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31</w:t>
            </w:r>
          </w:p>
        </w:tc>
        <w:tc>
          <w:tcPr>
            <w:tcW w:w="2802" w:type="dxa"/>
            <w:tcBorders>
              <w:left w:val="nil"/>
              <w:right w:val="nil"/>
            </w:tcBorders>
          </w:tcPr>
          <w:p w14:paraId="2262CB60" w14:textId="0576CDB4"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lang w:val="en-US"/>
              </w:rPr>
            </w:pPr>
            <w:proofErr w:type="spellStart"/>
            <w:r w:rsidRPr="00E376D0">
              <w:rPr>
                <w:rFonts w:cstheme="minorHAnsi"/>
                <w:bCs/>
                <w:color w:val="000000"/>
                <w:sz w:val="16"/>
                <w:szCs w:val="18"/>
                <w:lang w:val="en-US"/>
              </w:rPr>
              <w:t>Raoufinia</w:t>
            </w:r>
            <w:proofErr w:type="spellEnd"/>
            <w:r w:rsidRPr="00E376D0">
              <w:rPr>
                <w:rFonts w:cstheme="minorHAnsi"/>
                <w:bCs/>
                <w:color w:val="000000"/>
                <w:sz w:val="16"/>
                <w:szCs w:val="18"/>
                <w:lang w:val="en-US"/>
              </w:rPr>
              <w:t xml:space="preserve"> </w:t>
            </w:r>
            <w:r w:rsidRPr="002C79E4">
              <w:rPr>
                <w:rFonts w:cstheme="minorHAnsi"/>
                <w:bCs/>
                <w:color w:val="000000"/>
                <w:sz w:val="16"/>
                <w:szCs w:val="18"/>
                <w:lang w:val="en-US"/>
              </w:rPr>
              <w:t xml:space="preserve">et al., </w:t>
            </w:r>
            <w:r w:rsidRPr="00E376D0">
              <w:rPr>
                <w:rFonts w:cstheme="minorHAnsi"/>
                <w:bCs/>
                <w:color w:val="000000"/>
                <w:sz w:val="16"/>
                <w:szCs w:val="18"/>
                <w:lang w:val="en-US"/>
              </w:rPr>
              <w:t xml:space="preserve">2017 single-dose </w:t>
            </w:r>
            <w:r w:rsidRPr="00E376D0">
              <w:rPr>
                <w:rFonts w:cstheme="minorHAnsi"/>
                <w:bCs/>
                <w:color w:val="000000"/>
                <w:sz w:val="16"/>
                <w:szCs w:val="18"/>
              </w:rPr>
              <w:fldChar w:fldCharType="begin">
                <w:fldData xml:space="preserve">PEVuZE5vdGU+PENpdGU+PEF1dGhvcj5SYW91ZmluaWE8L0F1dGhvcj48WWVhcj4yMDE3PC9ZZWFy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</w:fldData>
              </w:fldChar>
            </w:r>
            <w:r w:rsidR="0004625F" w:rsidRPr="0004625F">
              <w:rPr>
                <w:rFonts w:cstheme="minorHAnsi"/>
                <w:bCs/>
                <w:color w:val="000000"/>
                <w:sz w:val="16"/>
                <w:szCs w:val="18"/>
                <w:lang w:val="en-US"/>
              </w:rPr>
              <w:instrText xml:space="preserve"> ADDIN EN.CITE </w:instrText>
            </w:r>
            <w:r w:rsidR="0004625F">
              <w:rPr>
                <w:rFonts w:cstheme="minorHAnsi"/>
                <w:bCs/>
                <w:color w:val="000000"/>
                <w:sz w:val="16"/>
                <w:szCs w:val="18"/>
              </w:rPr>
              <w:fldChar w:fldCharType="begin">
                <w:fldData xml:space="preserve">PEVuZE5vdGU+PENpdGU+PEF1dGhvcj5SYW91ZmluaWE8L0F1dGhvcj48WWVhcj4yMDE3PC9ZZWFy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</w:fldData>
              </w:fldChar>
            </w:r>
            <w:r w:rsidR="0004625F" w:rsidRPr="0004625F">
              <w:rPr>
                <w:rFonts w:cstheme="minorHAnsi"/>
                <w:bCs/>
                <w:color w:val="000000"/>
                <w:sz w:val="16"/>
                <w:szCs w:val="18"/>
                <w:lang w:val="en-US"/>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sidRPr="0004625F">
              <w:rPr>
                <w:rFonts w:cstheme="minorHAnsi"/>
                <w:bCs/>
                <w:noProof/>
                <w:color w:val="000000"/>
                <w:sz w:val="16"/>
                <w:szCs w:val="18"/>
                <w:lang w:val="en-US"/>
              </w:rPr>
              <w:t>[31]</w:t>
            </w:r>
            <w:r w:rsidRPr="00E376D0">
              <w:rPr>
                <w:rFonts w:cstheme="minorHAnsi"/>
                <w:bCs/>
                <w:color w:val="000000"/>
                <w:sz w:val="16"/>
                <w:szCs w:val="18"/>
              </w:rPr>
              <w:fldChar w:fldCharType="end"/>
            </w:r>
          </w:p>
        </w:tc>
        <w:tc>
          <w:tcPr>
            <w:tcW w:w="709" w:type="dxa"/>
            <w:tcBorders>
              <w:left w:val="nil"/>
              <w:right w:val="nil"/>
            </w:tcBorders>
            <w:noWrap/>
            <w:vAlign w:val="center"/>
          </w:tcPr>
          <w:p w14:paraId="4320EBD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6104089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72C999B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3B1BB33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30B615E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5471F94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8" w:type="dxa"/>
            <w:tcBorders>
              <w:left w:val="nil"/>
              <w:right w:val="nil"/>
            </w:tcBorders>
            <w:noWrap/>
            <w:vAlign w:val="bottom"/>
          </w:tcPr>
          <w:p w14:paraId="33742C5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5" w:type="dxa"/>
            <w:tcBorders>
              <w:left w:val="nil"/>
              <w:right w:val="nil"/>
            </w:tcBorders>
            <w:noWrap/>
            <w:vAlign w:val="bottom"/>
          </w:tcPr>
          <w:p w14:paraId="0AD718B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5/10</w:t>
            </w:r>
          </w:p>
        </w:tc>
      </w:tr>
      <w:tr w:rsidR="00B52335" w:rsidRPr="00E376D0" w14:paraId="3D680ED1"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31C5903F"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32</w:t>
            </w:r>
          </w:p>
        </w:tc>
        <w:tc>
          <w:tcPr>
            <w:tcW w:w="2802" w:type="dxa"/>
            <w:tcBorders>
              <w:left w:val="nil"/>
              <w:right w:val="nil"/>
            </w:tcBorders>
          </w:tcPr>
          <w:p w14:paraId="033B88BF" w14:textId="76C6CEF0"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lang w:val="en-US"/>
              </w:rPr>
            </w:pPr>
            <w:proofErr w:type="spellStart"/>
            <w:r w:rsidRPr="00E376D0">
              <w:rPr>
                <w:rFonts w:cstheme="minorHAnsi"/>
                <w:bCs/>
                <w:color w:val="000000"/>
                <w:sz w:val="16"/>
                <w:szCs w:val="18"/>
                <w:lang w:val="en-US"/>
              </w:rPr>
              <w:t>Raoufinia</w:t>
            </w:r>
            <w:proofErr w:type="spellEnd"/>
            <w:r w:rsidRPr="00E376D0">
              <w:rPr>
                <w:rFonts w:cstheme="minorHAnsi"/>
                <w:bCs/>
                <w:color w:val="000000"/>
                <w:sz w:val="16"/>
                <w:szCs w:val="18"/>
                <w:lang w:val="en-US"/>
              </w:rPr>
              <w:t xml:space="preserve"> </w:t>
            </w:r>
            <w:r w:rsidRPr="002C79E4">
              <w:rPr>
                <w:rFonts w:cstheme="minorHAnsi"/>
                <w:bCs/>
                <w:color w:val="000000"/>
                <w:sz w:val="16"/>
                <w:szCs w:val="18"/>
                <w:lang w:val="en-US"/>
              </w:rPr>
              <w:t xml:space="preserve">et al., </w:t>
            </w:r>
            <w:r>
              <w:rPr>
                <w:rFonts w:cstheme="minorHAnsi"/>
                <w:bCs/>
                <w:color w:val="000000"/>
                <w:sz w:val="16"/>
                <w:szCs w:val="18"/>
                <w:lang w:val="en-US"/>
              </w:rPr>
              <w:t>2017 multiple-</w:t>
            </w:r>
            <w:r w:rsidRPr="00E376D0">
              <w:rPr>
                <w:rFonts w:cstheme="minorHAnsi"/>
                <w:bCs/>
                <w:color w:val="000000"/>
                <w:sz w:val="16"/>
                <w:szCs w:val="18"/>
                <w:lang w:val="en-US"/>
              </w:rPr>
              <w:t>dose</w:t>
            </w:r>
            <w:r>
              <w:rPr>
                <w:rFonts w:cstheme="minorHAnsi"/>
                <w:bCs/>
                <w:color w:val="000000"/>
                <w:sz w:val="16"/>
                <w:szCs w:val="18"/>
                <w:lang w:val="en-US"/>
              </w:rPr>
              <w:t xml:space="preserve"> </w:t>
            </w:r>
            <w:r w:rsidRPr="00E376D0">
              <w:rPr>
                <w:rFonts w:cstheme="minorHAnsi"/>
                <w:bCs/>
                <w:color w:val="000000"/>
                <w:sz w:val="16"/>
                <w:szCs w:val="18"/>
              </w:rPr>
              <w:fldChar w:fldCharType="begin">
                <w:fldData xml:space="preserve">PEVuZE5vdGU+PENpdGU+PEF1dGhvcj5SYW91ZmluaWE8L0F1dGhvcj48WWVhcj4yMDE3PC9ZZWFy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</w:fldData>
              </w:fldChar>
            </w:r>
            <w:r w:rsidR="0004625F" w:rsidRPr="0004625F">
              <w:rPr>
                <w:rFonts w:cstheme="minorHAnsi"/>
                <w:bCs/>
                <w:color w:val="000000"/>
                <w:sz w:val="16"/>
                <w:szCs w:val="18"/>
                <w:lang w:val="en-US"/>
              </w:rPr>
              <w:instrText xml:space="preserve"> ADDIN EN.CITE </w:instrText>
            </w:r>
            <w:r w:rsidR="0004625F">
              <w:rPr>
                <w:rFonts w:cstheme="minorHAnsi"/>
                <w:bCs/>
                <w:color w:val="000000"/>
                <w:sz w:val="16"/>
                <w:szCs w:val="18"/>
              </w:rPr>
              <w:fldChar w:fldCharType="begin">
                <w:fldData xml:space="preserve">PEVuZE5vdGU+PENpdGU+PEF1dGhvcj5SYW91ZmluaWE8L0F1dGhvcj48WWVhcj4yMDE3PC9ZZWFy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</w:fldData>
              </w:fldChar>
            </w:r>
            <w:r w:rsidR="0004625F" w:rsidRPr="0004625F">
              <w:rPr>
                <w:rFonts w:cstheme="minorHAnsi"/>
                <w:bCs/>
                <w:color w:val="000000"/>
                <w:sz w:val="16"/>
                <w:szCs w:val="18"/>
                <w:lang w:val="en-US"/>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sidRPr="0004625F">
              <w:rPr>
                <w:rFonts w:cstheme="minorHAnsi"/>
                <w:bCs/>
                <w:noProof/>
                <w:color w:val="000000"/>
                <w:sz w:val="16"/>
                <w:szCs w:val="18"/>
                <w:lang w:val="en-US"/>
              </w:rPr>
              <w:t>[31]</w:t>
            </w:r>
            <w:r w:rsidRPr="00E376D0">
              <w:rPr>
                <w:rFonts w:cstheme="minorHAnsi"/>
                <w:bCs/>
                <w:color w:val="000000"/>
                <w:sz w:val="16"/>
                <w:szCs w:val="18"/>
              </w:rPr>
              <w:fldChar w:fldCharType="end"/>
            </w:r>
          </w:p>
        </w:tc>
        <w:tc>
          <w:tcPr>
            <w:tcW w:w="709" w:type="dxa"/>
            <w:tcBorders>
              <w:left w:val="nil"/>
              <w:right w:val="nil"/>
            </w:tcBorders>
            <w:noWrap/>
            <w:vAlign w:val="bottom"/>
          </w:tcPr>
          <w:p w14:paraId="1DF9C24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119F152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1EFB779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3027064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64290E1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160E4D9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3DC36D6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0D48D03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Pr>
                <w:rFonts w:cstheme="minorHAnsi"/>
                <w:color w:val="000000"/>
                <w:sz w:val="16"/>
                <w:szCs w:val="22"/>
              </w:rPr>
              <w:t>8</w:t>
            </w:r>
            <w:r w:rsidRPr="00E376D0">
              <w:rPr>
                <w:rFonts w:cstheme="minorHAnsi"/>
                <w:color w:val="000000"/>
                <w:sz w:val="16"/>
                <w:szCs w:val="22"/>
              </w:rPr>
              <w:t>/10</w:t>
            </w:r>
          </w:p>
        </w:tc>
      </w:tr>
      <w:tr w:rsidR="00B52335" w:rsidRPr="00E376D0" w14:paraId="60ADD746"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5C0D3D0B"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33</w:t>
            </w:r>
          </w:p>
        </w:tc>
        <w:tc>
          <w:tcPr>
            <w:tcW w:w="2802" w:type="dxa"/>
            <w:tcBorders>
              <w:left w:val="nil"/>
              <w:right w:val="nil"/>
            </w:tcBorders>
          </w:tcPr>
          <w:p w14:paraId="02EBB607" w14:textId="4BB2E2D2"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Weiden et al., 2020 </w:t>
            </w:r>
            <w:r w:rsidRPr="00E376D0">
              <w:rPr>
                <w:rFonts w:cstheme="minorHAnsi"/>
                <w:bCs/>
                <w:color w:val="000000"/>
                <w:sz w:val="16"/>
                <w:szCs w:val="18"/>
                <w:lang w:val="en-US"/>
              </w:rPr>
              <w:fldChar w:fldCharType="begin">
                <w:fldData xml:space="preserve">PEVuZE5vdGU+PENpdGU+PEF1dGhvcj5XZWlkZW48L0F1dGhvcj48WWVhcj4yMDIwPC9ZZWFyPjxS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</w:fldData>
              </w:fldChar>
            </w:r>
            <w:r w:rsidR="0004625F" w:rsidRPr="0004625F">
              <w:rPr>
                <w:rFonts w:cstheme="minorHAnsi"/>
                <w:bCs/>
                <w:color w:val="000000"/>
                <w:sz w:val="16"/>
                <w:szCs w:val="18"/>
              </w:rPr>
              <w:instrText xml:space="preserve"> ADDIN EN.CITE </w:instrText>
            </w:r>
            <w:r w:rsidR="0004625F">
              <w:rPr>
                <w:rFonts w:cstheme="minorHAnsi"/>
                <w:bCs/>
                <w:color w:val="000000"/>
                <w:sz w:val="16"/>
                <w:szCs w:val="18"/>
                <w:lang w:val="en-US"/>
              </w:rPr>
              <w:fldChar w:fldCharType="begin">
                <w:fldData xml:space="preserve">PEVuZE5vdGU+PENpdGU+PEF1dGhvcj5XZWlkZW48L0F1dGhvcj48WWVhcj4yMDIwPC9ZZWFyPjxS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</w:fldData>
              </w:fldChar>
            </w:r>
            <w:r w:rsidR="0004625F" w:rsidRPr="0004625F">
              <w:rPr>
                <w:rFonts w:cstheme="minorHAnsi"/>
                <w:bCs/>
                <w:color w:val="000000"/>
                <w:sz w:val="16"/>
                <w:szCs w:val="18"/>
              </w:rPr>
              <w:instrText xml:space="preserve"> ADDIN EN.CITE.DATA </w:instrText>
            </w:r>
            <w:r w:rsidR="0004625F">
              <w:rPr>
                <w:rFonts w:cstheme="minorHAnsi"/>
                <w:bCs/>
                <w:color w:val="000000"/>
                <w:sz w:val="16"/>
                <w:szCs w:val="18"/>
                <w:lang w:val="en-US"/>
              </w:rPr>
            </w:r>
            <w:r w:rsidR="0004625F">
              <w:rPr>
                <w:rFonts w:cstheme="minorHAnsi"/>
                <w:bCs/>
                <w:color w:val="000000"/>
                <w:sz w:val="16"/>
                <w:szCs w:val="18"/>
                <w:lang w:val="en-US"/>
              </w:rPr>
              <w:fldChar w:fldCharType="end"/>
            </w:r>
            <w:r w:rsidRPr="00E376D0">
              <w:rPr>
                <w:rFonts w:cstheme="minorHAnsi"/>
                <w:bCs/>
                <w:color w:val="000000"/>
                <w:sz w:val="16"/>
                <w:szCs w:val="18"/>
                <w:lang w:val="en-US"/>
              </w:rPr>
            </w:r>
            <w:r w:rsidRPr="00E376D0">
              <w:rPr>
                <w:rFonts w:cstheme="minorHAnsi"/>
                <w:bCs/>
                <w:color w:val="000000"/>
                <w:sz w:val="16"/>
                <w:szCs w:val="18"/>
                <w:lang w:val="en-US"/>
              </w:rPr>
              <w:fldChar w:fldCharType="separate"/>
            </w:r>
            <w:r w:rsidR="0004625F" w:rsidRPr="0004625F">
              <w:rPr>
                <w:rFonts w:cstheme="minorHAnsi"/>
                <w:bCs/>
                <w:noProof/>
                <w:color w:val="000000"/>
                <w:sz w:val="16"/>
                <w:szCs w:val="18"/>
              </w:rPr>
              <w:t>[32]</w:t>
            </w:r>
            <w:r w:rsidRPr="00E376D0">
              <w:rPr>
                <w:rFonts w:cstheme="minorHAnsi"/>
                <w:bCs/>
                <w:color w:val="000000"/>
                <w:sz w:val="16"/>
                <w:szCs w:val="18"/>
                <w:lang w:val="en-US"/>
              </w:rPr>
              <w:fldChar w:fldCharType="end"/>
            </w:r>
            <w:r w:rsidRPr="00E376D0">
              <w:rPr>
                <w:rFonts w:cstheme="minorHAnsi"/>
                <w:bCs/>
                <w:color w:val="000000"/>
                <w:sz w:val="16"/>
                <w:szCs w:val="18"/>
              </w:rPr>
              <w:t xml:space="preserve"> / </w:t>
            </w:r>
            <w:proofErr w:type="spellStart"/>
            <w:r w:rsidRPr="00E376D0">
              <w:rPr>
                <w:rFonts w:cstheme="minorHAnsi"/>
                <w:bCs/>
                <w:color w:val="000000"/>
                <w:sz w:val="16"/>
                <w:szCs w:val="18"/>
              </w:rPr>
              <w:t>Risinger</w:t>
            </w:r>
            <w:proofErr w:type="spellEnd"/>
            <w:r w:rsidRPr="00E376D0">
              <w:rPr>
                <w:rFonts w:cstheme="minorHAnsi"/>
                <w:bCs/>
                <w:color w:val="000000"/>
                <w:sz w:val="16"/>
                <w:szCs w:val="18"/>
              </w:rPr>
              <w:t xml:space="preserve"> et al., 2017 </w:t>
            </w:r>
            <w:r w:rsidRPr="00E376D0">
              <w:rPr>
                <w:rFonts w:cstheme="minorHAnsi"/>
                <w:bCs/>
                <w:color w:val="000000"/>
                <w:sz w:val="16"/>
                <w:szCs w:val="18"/>
                <w:lang w:val="en-US"/>
              </w:rPr>
              <w:fldChar w:fldCharType="begin">
                <w:fldData xml:space="preserve">PEVuZE5vdGU+PENpdGU+PEF1dGhvcj5SaXNpbmdlcjwvQXV0aG9yPjxZZWFyPjIwMTc8L1llYXI+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</w:fldData>
              </w:fldChar>
            </w:r>
            <w:r w:rsidR="0004625F" w:rsidRPr="0004625F">
              <w:rPr>
                <w:rFonts w:cstheme="minorHAnsi"/>
                <w:bCs/>
                <w:color w:val="000000"/>
                <w:sz w:val="16"/>
                <w:szCs w:val="18"/>
              </w:rPr>
              <w:instrText xml:space="preserve"> ADDIN EN.CITE </w:instrText>
            </w:r>
            <w:r w:rsidR="0004625F">
              <w:rPr>
                <w:rFonts w:cstheme="minorHAnsi"/>
                <w:bCs/>
                <w:color w:val="000000"/>
                <w:sz w:val="16"/>
                <w:szCs w:val="18"/>
                <w:lang w:val="en-US"/>
              </w:rPr>
              <w:fldChar w:fldCharType="begin">
                <w:fldData xml:space="preserve">PEVuZE5vdGU+PENpdGU+PEF1dGhvcj5SaXNpbmdlcjwvQXV0aG9yPjxZZWFyPjIwMTc8L1llYXI+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</w:fldData>
              </w:fldChar>
            </w:r>
            <w:r w:rsidR="0004625F" w:rsidRPr="0004625F">
              <w:rPr>
                <w:rFonts w:cstheme="minorHAnsi"/>
                <w:bCs/>
                <w:color w:val="000000"/>
                <w:sz w:val="16"/>
                <w:szCs w:val="18"/>
              </w:rPr>
              <w:instrText xml:space="preserve"> ADDIN EN.CITE.DATA </w:instrText>
            </w:r>
            <w:r w:rsidR="0004625F">
              <w:rPr>
                <w:rFonts w:cstheme="minorHAnsi"/>
                <w:bCs/>
                <w:color w:val="000000"/>
                <w:sz w:val="16"/>
                <w:szCs w:val="18"/>
                <w:lang w:val="en-US"/>
              </w:rPr>
            </w:r>
            <w:r w:rsidR="0004625F">
              <w:rPr>
                <w:rFonts w:cstheme="minorHAnsi"/>
                <w:bCs/>
                <w:color w:val="000000"/>
                <w:sz w:val="16"/>
                <w:szCs w:val="18"/>
                <w:lang w:val="en-US"/>
              </w:rPr>
              <w:fldChar w:fldCharType="end"/>
            </w:r>
            <w:r w:rsidRPr="00E376D0">
              <w:rPr>
                <w:rFonts w:cstheme="minorHAnsi"/>
                <w:bCs/>
                <w:color w:val="000000"/>
                <w:sz w:val="16"/>
                <w:szCs w:val="18"/>
                <w:lang w:val="en-US"/>
              </w:rPr>
            </w:r>
            <w:r w:rsidRPr="00E376D0">
              <w:rPr>
                <w:rFonts w:cstheme="minorHAnsi"/>
                <w:bCs/>
                <w:color w:val="000000"/>
                <w:sz w:val="16"/>
                <w:szCs w:val="18"/>
                <w:lang w:val="en-US"/>
              </w:rPr>
              <w:fldChar w:fldCharType="separate"/>
            </w:r>
            <w:r w:rsidR="0004625F" w:rsidRPr="0004625F">
              <w:rPr>
                <w:rFonts w:cstheme="minorHAnsi"/>
                <w:bCs/>
                <w:noProof/>
                <w:color w:val="000000"/>
                <w:sz w:val="16"/>
                <w:szCs w:val="18"/>
              </w:rPr>
              <w:t>[33]</w:t>
            </w:r>
            <w:r w:rsidRPr="00E376D0">
              <w:rPr>
                <w:rFonts w:cstheme="minorHAnsi"/>
                <w:bCs/>
                <w:color w:val="000000"/>
                <w:sz w:val="16"/>
                <w:szCs w:val="18"/>
                <w:lang w:val="en-US"/>
              </w:rPr>
              <w:fldChar w:fldCharType="end"/>
            </w:r>
            <w:r w:rsidRPr="002C79E4">
              <w:rPr>
                <w:rFonts w:cstheme="minorHAnsi"/>
                <w:bCs/>
                <w:color w:val="000000"/>
                <w:sz w:val="16"/>
                <w:szCs w:val="18"/>
              </w:rPr>
              <w:t xml:space="preserve"> Hard</w:t>
            </w:r>
            <w:r w:rsidRPr="00E376D0">
              <w:rPr>
                <w:rFonts w:cstheme="minorHAnsi"/>
                <w:bCs/>
                <w:color w:val="000000"/>
                <w:sz w:val="16"/>
                <w:szCs w:val="18"/>
              </w:rPr>
              <w:t xml:space="preserve"> et al., </w:t>
            </w:r>
            <w:r w:rsidRPr="002C79E4">
              <w:rPr>
                <w:rFonts w:cstheme="minorHAnsi"/>
                <w:bCs/>
                <w:color w:val="000000"/>
                <w:sz w:val="16"/>
                <w:szCs w:val="18"/>
              </w:rPr>
              <w:t xml:space="preserve"> 2017 </w:t>
            </w:r>
            <w:r w:rsidRPr="00E376D0">
              <w:rPr>
                <w:rFonts w:cstheme="minorHAnsi"/>
                <w:bCs/>
                <w:color w:val="000000"/>
                <w:sz w:val="16"/>
                <w:szCs w:val="18"/>
              </w:rPr>
              <w:fldChar w:fldCharType="begin"/>
            </w:r>
            <w:r w:rsidR="0004625F">
              <w:rPr>
                <w:rFonts w:cstheme="minorHAnsi"/>
                <w:bCs/>
                <w:color w:val="000000"/>
                <w:sz w:val="16"/>
                <w:szCs w:val="18"/>
              </w:rPr>
              <w:instrText xml:space="preserve"> ADDIN EN.CITE &lt;EndNote&gt;&lt;Cite&gt;&lt;Author&gt;Hard&lt;/Author&gt;&lt;Year&gt;2017&lt;/Year&gt;&lt;RecNum&gt;1305&lt;/RecNum&gt;&lt;DisplayText&gt;[34]&lt;/DisplayText&gt;&lt;record&gt;&lt;rec-number&gt;1305&lt;/rec-number&gt;&lt;foreign-keys&gt;&lt;key app="EN" db-id="5ettaezwc2zvw2e5rswvs5scvpx0v0aea09d" timestamp="1613495003"&gt;1305&lt;/key&gt;&lt;/foreign-keys&gt;&lt;ref-type name="Journal Article"&gt;17&lt;/ref-type&gt;&lt;contributors&gt;&lt;authors&gt;&lt;author&gt;Hard, M. L.&lt;/author&gt;&lt;author&gt;Mills, R. J.&lt;/author&gt;&lt;author&gt;Sadler, B. M.&lt;/author&gt;&lt;author&gt;Wehr, A. Y.&lt;/author&gt;&lt;author&gt;Weiden, P. J.&lt;/author&gt;&lt;author&gt;von Moltke, L.&lt;/author&gt;&lt;/authors&gt;&lt;/contributors&gt;&lt;titles&gt;&lt;title&gt;Pharmacokinetic Profile of a 2-Month Dose Regimen of Aripiprazole Lauroxil: A Phase I Study and a Population Pharmacokinetic Model&lt;/title&gt;&lt;secondary-title&gt;Cns Drugs&lt;/secondary-title&gt;&lt;/titles&gt;&lt;periodical&gt;&lt;full-title&gt;CNS Drugs&lt;/full-title&gt;&lt;/periodical&gt;&lt;pages&gt;617-624&lt;/pages&gt;&lt;volume&gt;31&lt;/volume&gt;&lt;number&gt;7&lt;/number&gt;&lt;dates&gt;&lt;year&gt;2017&lt;/year&gt;&lt;pub-dates&gt;&lt;date&gt;Jul&lt;/date&gt;&lt;/pub-dates&gt;&lt;/dates&gt;&lt;isbn&gt;1172-7047&lt;/isbn&gt;&lt;accession-num&gt;WOS:000405460700008&lt;/accession-num&gt;&lt;urls&gt;&lt;related-urls&gt;&lt;url&gt;&amp;lt;Go to ISI&amp;gt;://WOS:000405460700008&lt;/url&gt;&lt;/related-urls&gt;&lt;/urls&gt;&lt;electronic-resource-num&gt;10.1007/s40263-017-0447-7&lt;/electronic-resource-num&gt;&lt;/record&gt;&lt;/Cite&gt;&lt;/EndNote&gt;</w:instrText>
            </w:r>
            <w:r w:rsidRPr="00E376D0">
              <w:rPr>
                <w:rFonts w:cstheme="minorHAnsi"/>
                <w:bCs/>
                <w:color w:val="000000"/>
                <w:sz w:val="16"/>
                <w:szCs w:val="18"/>
              </w:rPr>
              <w:fldChar w:fldCharType="separate"/>
            </w:r>
            <w:r w:rsidR="0004625F">
              <w:rPr>
                <w:rFonts w:cstheme="minorHAnsi"/>
                <w:bCs/>
                <w:noProof/>
                <w:color w:val="000000"/>
                <w:sz w:val="16"/>
                <w:szCs w:val="18"/>
              </w:rPr>
              <w:t>[34]</w:t>
            </w:r>
            <w:r w:rsidRPr="00E376D0">
              <w:rPr>
                <w:rFonts w:cstheme="minorHAnsi"/>
                <w:bCs/>
                <w:color w:val="000000"/>
                <w:sz w:val="16"/>
                <w:szCs w:val="18"/>
              </w:rPr>
              <w:fldChar w:fldCharType="end"/>
            </w:r>
          </w:p>
        </w:tc>
        <w:tc>
          <w:tcPr>
            <w:tcW w:w="709" w:type="dxa"/>
            <w:tcBorders>
              <w:left w:val="nil"/>
              <w:right w:val="nil"/>
            </w:tcBorders>
            <w:noWrap/>
            <w:vAlign w:val="bottom"/>
          </w:tcPr>
          <w:p w14:paraId="27B2D4A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1294E7A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9" w:type="dxa"/>
            <w:tcBorders>
              <w:left w:val="nil"/>
              <w:right w:val="nil"/>
            </w:tcBorders>
            <w:noWrap/>
            <w:vAlign w:val="bottom"/>
          </w:tcPr>
          <w:p w14:paraId="7587F27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7B6DC8A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3DB7673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Pr>
                <w:rFonts w:cstheme="minorHAnsi"/>
                <w:color w:val="000000"/>
                <w:sz w:val="16"/>
                <w:szCs w:val="22"/>
              </w:rPr>
              <w:t>?</w:t>
            </w:r>
          </w:p>
        </w:tc>
        <w:tc>
          <w:tcPr>
            <w:tcW w:w="709" w:type="dxa"/>
            <w:tcBorders>
              <w:left w:val="nil"/>
              <w:right w:val="nil"/>
            </w:tcBorders>
            <w:noWrap/>
            <w:vAlign w:val="bottom"/>
          </w:tcPr>
          <w:p w14:paraId="40006E6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8" w:type="dxa"/>
            <w:tcBorders>
              <w:left w:val="nil"/>
              <w:right w:val="nil"/>
            </w:tcBorders>
            <w:noWrap/>
            <w:vAlign w:val="bottom"/>
          </w:tcPr>
          <w:p w14:paraId="6B97ED5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3E79C60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5/10</w:t>
            </w:r>
          </w:p>
        </w:tc>
      </w:tr>
      <w:tr w:rsidR="00B52335" w:rsidRPr="00E376D0" w14:paraId="740AB7F5"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08287A24"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34</w:t>
            </w:r>
          </w:p>
        </w:tc>
        <w:tc>
          <w:tcPr>
            <w:tcW w:w="2802" w:type="dxa"/>
            <w:tcBorders>
              <w:left w:val="nil"/>
              <w:right w:val="nil"/>
            </w:tcBorders>
          </w:tcPr>
          <w:p w14:paraId="13E26529" w14:textId="7BC41293"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lang w:val="en-US"/>
              </w:rPr>
            </w:pPr>
            <w:r w:rsidRPr="00E376D0">
              <w:rPr>
                <w:rFonts w:cstheme="minorHAnsi"/>
                <w:bCs/>
                <w:color w:val="000000"/>
                <w:sz w:val="16"/>
                <w:szCs w:val="18"/>
                <w:lang w:val="en-US"/>
              </w:rPr>
              <w:t xml:space="preserve">Hard </w:t>
            </w:r>
            <w:r w:rsidRPr="002C79E4">
              <w:rPr>
                <w:rFonts w:cstheme="minorHAnsi"/>
                <w:bCs/>
                <w:color w:val="000000"/>
                <w:sz w:val="16"/>
                <w:szCs w:val="18"/>
                <w:lang w:val="en-US"/>
              </w:rPr>
              <w:t xml:space="preserve">et al., </w:t>
            </w:r>
            <w:r w:rsidRPr="00E376D0">
              <w:rPr>
                <w:rFonts w:cstheme="minorHAnsi"/>
                <w:bCs/>
                <w:color w:val="000000"/>
                <w:sz w:val="16"/>
                <w:szCs w:val="18"/>
                <w:lang w:val="en-US"/>
              </w:rPr>
              <w:t xml:space="preserve">2018 pop PK model </w:t>
            </w:r>
            <w:r w:rsidRPr="00E376D0">
              <w:rPr>
                <w:rFonts w:cstheme="minorHAnsi"/>
                <w:bCs/>
                <w:color w:val="000000"/>
                <w:sz w:val="16"/>
                <w:szCs w:val="18"/>
                <w:lang w:val="en-US"/>
              </w:rPr>
              <w:fldChar w:fldCharType="begin"/>
            </w:r>
            <w:r w:rsidR="0004625F">
              <w:rPr>
                <w:rFonts w:cstheme="minorHAnsi"/>
                <w:bCs/>
                <w:color w:val="000000"/>
                <w:sz w:val="16"/>
                <w:szCs w:val="18"/>
                <w:lang w:val="en-US"/>
              </w:rPr>
              <w:instrText xml:space="preserve"> ADDIN EN.CITE &lt;EndNote&gt;&lt;Cite&gt;&lt;Author&gt;Hard&lt;/Author&gt;&lt;Year&gt;2018&lt;/Year&gt;&lt;RecNum&gt;1258&lt;/RecNum&gt;&lt;DisplayText&gt;[35]&lt;/DisplayText&gt;&lt;record&gt;&lt;rec-number&gt;1258&lt;/rec-number&gt;&lt;foreign-keys&gt;&lt;key app="EN" db-id="5ettaezwc2zvw2e5rswvs5scvpx0v0aea09d" timestamp="1613495003"&gt;1258&lt;/key&gt;&lt;/foreign-keys&gt;&lt;ref-type name="Journal Article"&gt;17&lt;/ref-type&gt;&lt;contributors&gt;&lt;authors&gt;&lt;author&gt;Hard, M. L.&lt;/author&gt;&lt;author&gt;Wehr, A. Y.&lt;/author&gt;&lt;author&gt;Du, Y. C.&lt;/author&gt;&lt;author&gt;Weiden, P. J.&lt;/author&gt;&lt;author&gt;Walling, D.&lt;/author&gt;&lt;author&gt;von Moltke, L.&lt;/author&gt;&lt;/authors&gt;&lt;/contributors&gt;&lt;titles&gt;&lt;title&gt;Pharmacokinetic Evaluation of a 1-Day Treatment Initiation Option for Starting Long-Acting Aripiprazole Lauroxil for Schizophrenia&lt;/title&gt;&lt;secondary-title&gt;Journal of Clinical Psychopharmacology&lt;/secondary-title&gt;&lt;/titles&gt;&lt;periodical&gt;&lt;full-title&gt;Journal of Clinical Psychopharmacology&lt;/full-title&gt;&lt;/periodical&gt;&lt;pages&gt;435-441&lt;/pages&gt;&lt;volume&gt;38&lt;/volume&gt;&lt;number&gt;5&lt;/number&gt;&lt;dates&gt;&lt;year&gt;2018&lt;/year&gt;&lt;pub-dates&gt;&lt;date&gt;Oct&lt;/date&gt;&lt;/pub-dates&gt;&lt;/dates&gt;&lt;isbn&gt;0271-0749&lt;/isbn&gt;&lt;accession-num&gt;WOS:000444241500005&lt;/accession-num&gt;&lt;urls&gt;&lt;related-urls&gt;&lt;url&gt;&amp;lt;Go to ISI&amp;gt;://WOS:000444241500005&lt;/url&gt;&lt;/related-urls&gt;&lt;/urls&gt;&lt;electronic-resource-num&gt;10.1097/jcp.0000000000000921&lt;/electronic-resource-num&gt;&lt;/record&gt;&lt;/Cite&gt;&lt;/EndNote&gt;</w:instrText>
            </w:r>
            <w:r w:rsidRPr="00E376D0">
              <w:rPr>
                <w:rFonts w:cstheme="minorHAnsi"/>
                <w:bCs/>
                <w:color w:val="000000"/>
                <w:sz w:val="16"/>
                <w:szCs w:val="18"/>
                <w:lang w:val="en-US"/>
              </w:rPr>
              <w:fldChar w:fldCharType="separate"/>
            </w:r>
            <w:r w:rsidR="0004625F">
              <w:rPr>
                <w:rFonts w:cstheme="minorHAnsi"/>
                <w:bCs/>
                <w:noProof/>
                <w:color w:val="000000"/>
                <w:sz w:val="16"/>
                <w:szCs w:val="18"/>
                <w:lang w:val="en-US"/>
              </w:rPr>
              <w:t>[35]</w:t>
            </w:r>
            <w:r w:rsidRPr="00E376D0">
              <w:rPr>
                <w:rFonts w:cstheme="minorHAnsi"/>
                <w:bCs/>
                <w:color w:val="000000"/>
                <w:sz w:val="16"/>
                <w:szCs w:val="18"/>
                <w:lang w:val="en-US"/>
              </w:rPr>
              <w:fldChar w:fldCharType="end"/>
            </w:r>
          </w:p>
        </w:tc>
        <w:tc>
          <w:tcPr>
            <w:tcW w:w="709" w:type="dxa"/>
            <w:tcBorders>
              <w:left w:val="nil"/>
              <w:right w:val="nil"/>
            </w:tcBorders>
            <w:noWrap/>
            <w:vAlign w:val="bottom"/>
          </w:tcPr>
          <w:p w14:paraId="6F4FA49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5D69443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2A6BB1D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0092BBE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18407B1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7CBF153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499CFD7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5" w:type="dxa"/>
            <w:tcBorders>
              <w:left w:val="nil"/>
              <w:right w:val="nil"/>
            </w:tcBorders>
            <w:noWrap/>
            <w:vAlign w:val="bottom"/>
          </w:tcPr>
          <w:p w14:paraId="26B4757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5/10</w:t>
            </w:r>
          </w:p>
        </w:tc>
      </w:tr>
      <w:tr w:rsidR="00B52335" w:rsidRPr="00E376D0" w14:paraId="2DB72884"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5A402385"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35</w:t>
            </w:r>
          </w:p>
        </w:tc>
        <w:tc>
          <w:tcPr>
            <w:tcW w:w="2802" w:type="dxa"/>
            <w:tcBorders>
              <w:left w:val="nil"/>
              <w:right w:val="nil"/>
            </w:tcBorders>
          </w:tcPr>
          <w:p w14:paraId="699F8659" w14:textId="70C0FB50"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Hard et al., 2019 </w:t>
            </w:r>
            <w:r w:rsidRPr="00E376D0">
              <w:rPr>
                <w:rFonts w:cstheme="minorHAnsi"/>
                <w:bCs/>
                <w:color w:val="000000"/>
                <w:sz w:val="16"/>
                <w:szCs w:val="18"/>
              </w:rPr>
              <w:fldChar w:fldCharType="begin">
                <w:fldData xml:space="preserve">PEVuZE5vdGU+PENpdGU+PEF1dGhvcj5IYXJkPC9BdXRob3I+PFllYXI+MjAxOTwvWWVhcj48UmVj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PEVuZE5vdGU+PENpdGU+PEF1dGhvcj5IYXJkPC9BdXRob3I+PFllYXI+MjAxOTwvWWVhcj48UmVj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[36]</w:t>
            </w:r>
            <w:r w:rsidRPr="00E376D0">
              <w:rPr>
                <w:rFonts w:cstheme="minorHAnsi"/>
                <w:bCs/>
                <w:color w:val="000000"/>
                <w:sz w:val="16"/>
                <w:szCs w:val="18"/>
              </w:rPr>
              <w:fldChar w:fldCharType="end"/>
            </w:r>
          </w:p>
        </w:tc>
        <w:tc>
          <w:tcPr>
            <w:tcW w:w="709" w:type="dxa"/>
            <w:tcBorders>
              <w:left w:val="nil"/>
              <w:right w:val="nil"/>
            </w:tcBorders>
            <w:noWrap/>
            <w:vAlign w:val="bottom"/>
          </w:tcPr>
          <w:p w14:paraId="27F1E6C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062FA0C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9" w:type="dxa"/>
            <w:tcBorders>
              <w:left w:val="nil"/>
              <w:right w:val="nil"/>
            </w:tcBorders>
            <w:noWrap/>
            <w:vAlign w:val="bottom"/>
          </w:tcPr>
          <w:p w14:paraId="6C380AD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3D04F9C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02EF242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vAlign w:val="bottom"/>
          </w:tcPr>
          <w:p w14:paraId="2B49E1D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8" w:type="dxa"/>
            <w:tcBorders>
              <w:left w:val="nil"/>
              <w:right w:val="nil"/>
            </w:tcBorders>
            <w:noWrap/>
            <w:vAlign w:val="bottom"/>
          </w:tcPr>
          <w:p w14:paraId="4C6A363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21AE106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4/10</w:t>
            </w:r>
          </w:p>
        </w:tc>
      </w:tr>
      <w:tr w:rsidR="00B52335" w:rsidRPr="00E376D0" w14:paraId="166D6782"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669A0A2C"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36</w:t>
            </w:r>
          </w:p>
        </w:tc>
        <w:tc>
          <w:tcPr>
            <w:tcW w:w="2802" w:type="dxa"/>
            <w:tcBorders>
              <w:left w:val="nil"/>
              <w:right w:val="nil"/>
            </w:tcBorders>
          </w:tcPr>
          <w:p w14:paraId="3E8518FE" w14:textId="55AB6685"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proofErr w:type="spellStart"/>
            <w:r w:rsidRPr="00E376D0">
              <w:rPr>
                <w:rFonts w:cstheme="minorHAnsi"/>
                <w:bCs/>
                <w:color w:val="000000"/>
                <w:sz w:val="16"/>
                <w:szCs w:val="18"/>
              </w:rPr>
              <w:t>Mallikaarjun</w:t>
            </w:r>
            <w:proofErr w:type="spellEnd"/>
            <w:r w:rsidRPr="00E376D0">
              <w:rPr>
                <w:rFonts w:cstheme="minorHAnsi"/>
                <w:bCs/>
                <w:color w:val="000000"/>
                <w:sz w:val="16"/>
                <w:szCs w:val="18"/>
              </w:rPr>
              <w:t xml:space="preserve"> et al.,  2013 </w:t>
            </w:r>
            <w:r w:rsidRPr="00E376D0">
              <w:rPr>
                <w:rFonts w:cstheme="minorHAnsi"/>
                <w:bCs/>
                <w:color w:val="000000"/>
                <w:sz w:val="16"/>
                <w:szCs w:val="18"/>
              </w:rPr>
              <w:fldChar w:fldCharType="begin">
                <w:fldData xml:space="preserve">PEVuZE5vdGU+PENpdGU+PEF1dGhvcj5NYWxsaWthYXJqdW48L0F1dGhvcj48WWVhcj4yMDEzPC9Z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=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PEVuZE5vdGU+PENpdGU+PEF1dGhvcj5NYWxsaWthYXJqdW48L0F1dGhvcj48WWVhcj4yMDEzPC9Z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=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[37]</w:t>
            </w:r>
            <w:r w:rsidRPr="00E376D0">
              <w:rPr>
                <w:rFonts w:cstheme="minorHAnsi"/>
                <w:bCs/>
                <w:color w:val="000000"/>
                <w:sz w:val="16"/>
                <w:szCs w:val="18"/>
              </w:rPr>
              <w:fldChar w:fldCharType="end"/>
            </w:r>
          </w:p>
        </w:tc>
        <w:tc>
          <w:tcPr>
            <w:tcW w:w="709" w:type="dxa"/>
            <w:tcBorders>
              <w:left w:val="nil"/>
              <w:right w:val="nil"/>
            </w:tcBorders>
            <w:noWrap/>
            <w:vAlign w:val="bottom"/>
          </w:tcPr>
          <w:p w14:paraId="131CAE6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4E5B6EF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24BE14B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2B2D6F6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09184BE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vAlign w:val="bottom"/>
          </w:tcPr>
          <w:p w14:paraId="0424328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7BB2866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0ADB342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Pr>
                <w:rFonts w:cstheme="minorHAnsi"/>
                <w:color w:val="000000"/>
                <w:sz w:val="16"/>
                <w:szCs w:val="22"/>
              </w:rPr>
              <w:t>8</w:t>
            </w:r>
            <w:r w:rsidRPr="00E376D0">
              <w:rPr>
                <w:rFonts w:cstheme="minorHAnsi"/>
                <w:color w:val="000000"/>
                <w:sz w:val="16"/>
                <w:szCs w:val="22"/>
              </w:rPr>
              <w:t>/10</w:t>
            </w:r>
          </w:p>
        </w:tc>
      </w:tr>
      <w:tr w:rsidR="00B52335" w:rsidRPr="00E376D0" w14:paraId="3C4D0C56"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7E28B2CD"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37</w:t>
            </w:r>
          </w:p>
        </w:tc>
        <w:tc>
          <w:tcPr>
            <w:tcW w:w="2802" w:type="dxa"/>
            <w:tcBorders>
              <w:left w:val="nil"/>
              <w:right w:val="nil"/>
            </w:tcBorders>
          </w:tcPr>
          <w:p w14:paraId="7A6054BC" w14:textId="1EAEC749"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proofErr w:type="spellStart"/>
            <w:r w:rsidRPr="00E376D0">
              <w:rPr>
                <w:rFonts w:cstheme="minorHAnsi"/>
                <w:bCs/>
                <w:color w:val="000000"/>
                <w:sz w:val="16"/>
                <w:szCs w:val="18"/>
              </w:rPr>
              <w:t>Potkin</w:t>
            </w:r>
            <w:proofErr w:type="spellEnd"/>
            <w:r w:rsidRPr="00E376D0">
              <w:rPr>
                <w:rFonts w:cstheme="minorHAnsi"/>
                <w:bCs/>
                <w:color w:val="000000"/>
                <w:sz w:val="16"/>
                <w:szCs w:val="18"/>
              </w:rPr>
              <w:t xml:space="preserve"> et al.,  2013 </w:t>
            </w:r>
            <w:r w:rsidRPr="00E376D0">
              <w:rPr>
                <w:rFonts w:cstheme="minorHAnsi"/>
                <w:bCs/>
                <w:color w:val="000000"/>
                <w:sz w:val="16"/>
                <w:szCs w:val="18"/>
              </w:rPr>
              <w:fldChar w:fldCharType="begin">
                <w:fldData xml:space="preserve">PEVuZE5vdGU+PENpdGU+PEF1dGhvcj5Qb3RraW48L0F1dGhvcj48WWVhcj4yMDEzPC9ZZWFyPjxS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PEVuZE5vdGU+PENpdGU+PEF1dGhvcj5Qb3RraW48L0F1dGhvcj48WWVhcj4yMDEzPC9ZZWFyPjxS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[38]</w:t>
            </w:r>
            <w:r w:rsidRPr="00E376D0">
              <w:rPr>
                <w:rFonts w:cstheme="minorHAnsi"/>
                <w:bCs/>
                <w:color w:val="000000"/>
                <w:sz w:val="16"/>
                <w:szCs w:val="18"/>
              </w:rPr>
              <w:fldChar w:fldCharType="end"/>
            </w:r>
          </w:p>
        </w:tc>
        <w:tc>
          <w:tcPr>
            <w:tcW w:w="709" w:type="dxa"/>
            <w:tcBorders>
              <w:left w:val="nil"/>
              <w:right w:val="nil"/>
            </w:tcBorders>
            <w:noWrap/>
            <w:vAlign w:val="bottom"/>
          </w:tcPr>
          <w:p w14:paraId="5C9FB0A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7548AFF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0094550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558EB86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5F44E62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vAlign w:val="bottom"/>
          </w:tcPr>
          <w:p w14:paraId="713DC42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oo</w:t>
            </w:r>
            <w:proofErr w:type="spellEnd"/>
          </w:p>
        </w:tc>
        <w:tc>
          <w:tcPr>
            <w:tcW w:w="708" w:type="dxa"/>
            <w:tcBorders>
              <w:left w:val="nil"/>
              <w:right w:val="nil"/>
            </w:tcBorders>
            <w:noWrap/>
            <w:vAlign w:val="bottom"/>
          </w:tcPr>
          <w:p w14:paraId="699AD42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5" w:type="dxa"/>
            <w:tcBorders>
              <w:left w:val="nil"/>
              <w:right w:val="nil"/>
            </w:tcBorders>
            <w:noWrap/>
            <w:vAlign w:val="bottom"/>
          </w:tcPr>
          <w:p w14:paraId="73CA8B4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3/10</w:t>
            </w:r>
          </w:p>
        </w:tc>
      </w:tr>
      <w:tr w:rsidR="00B52335" w:rsidRPr="00E376D0" w14:paraId="7091106B"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72DF2345"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38</w:t>
            </w:r>
          </w:p>
        </w:tc>
        <w:tc>
          <w:tcPr>
            <w:tcW w:w="2802" w:type="dxa"/>
            <w:tcBorders>
              <w:left w:val="nil"/>
              <w:right w:val="nil"/>
            </w:tcBorders>
          </w:tcPr>
          <w:p w14:paraId="7558FAB6" w14:textId="47AB01F6"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lang w:val="en-US"/>
              </w:rPr>
            </w:pPr>
            <w:r w:rsidRPr="00E376D0">
              <w:rPr>
                <w:rFonts w:cstheme="minorHAnsi"/>
                <w:bCs/>
                <w:color w:val="000000"/>
                <w:sz w:val="16"/>
                <w:szCs w:val="18"/>
                <w:lang w:val="en-US"/>
              </w:rPr>
              <w:t xml:space="preserve">De </w:t>
            </w:r>
            <w:proofErr w:type="spellStart"/>
            <w:r w:rsidRPr="00E376D0">
              <w:rPr>
                <w:rFonts w:cstheme="minorHAnsi"/>
                <w:bCs/>
                <w:color w:val="000000"/>
                <w:sz w:val="16"/>
                <w:szCs w:val="18"/>
                <w:lang w:val="en-US"/>
              </w:rPr>
              <w:t>Filippis</w:t>
            </w:r>
            <w:proofErr w:type="spellEnd"/>
            <w:r w:rsidRPr="00E376D0">
              <w:rPr>
                <w:rFonts w:cstheme="minorHAnsi"/>
                <w:bCs/>
                <w:color w:val="000000"/>
                <w:sz w:val="16"/>
                <w:szCs w:val="18"/>
              </w:rPr>
              <w:t xml:space="preserve"> et al., </w:t>
            </w:r>
            <w:r w:rsidRPr="00E376D0">
              <w:rPr>
                <w:rFonts w:cstheme="minorHAnsi"/>
                <w:bCs/>
                <w:color w:val="000000"/>
                <w:sz w:val="16"/>
                <w:szCs w:val="18"/>
                <w:lang w:val="en-US"/>
              </w:rPr>
              <w:t xml:space="preserve"> 2013 </w:t>
            </w:r>
            <w:r w:rsidRPr="00E376D0">
              <w:rPr>
                <w:rFonts w:cstheme="minorHAnsi"/>
                <w:bCs/>
                <w:color w:val="000000"/>
                <w:sz w:val="16"/>
                <w:szCs w:val="18"/>
              </w:rPr>
              <w:fldChar w:fldCharType="begin">
                <w:fldData xml:space="preserve">PEVuZE5vdGU+PENpdGU+PEF1dGhvcj5EZSBGaWxpcHBpczwvQXV0aG9yPjxZZWFyPjIwMTM8L1ll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==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PEVuZE5vdGU+PENpdGU+PEF1dGhvcj5EZSBGaWxpcHBpczwvQXV0aG9yPjxZZWFyPjIwMTM8L1ll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==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[39]</w:t>
            </w:r>
            <w:r w:rsidRPr="00E376D0">
              <w:rPr>
                <w:rFonts w:cstheme="minorHAnsi"/>
                <w:bCs/>
                <w:color w:val="000000"/>
                <w:sz w:val="16"/>
                <w:szCs w:val="18"/>
              </w:rPr>
              <w:fldChar w:fldCharType="end"/>
            </w:r>
          </w:p>
        </w:tc>
        <w:tc>
          <w:tcPr>
            <w:tcW w:w="709" w:type="dxa"/>
            <w:tcBorders>
              <w:left w:val="nil"/>
              <w:right w:val="nil"/>
            </w:tcBorders>
            <w:noWrap/>
            <w:vAlign w:val="bottom"/>
          </w:tcPr>
          <w:p w14:paraId="719700A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49007C6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9" w:type="dxa"/>
            <w:tcBorders>
              <w:left w:val="nil"/>
              <w:right w:val="nil"/>
            </w:tcBorders>
            <w:noWrap/>
            <w:vAlign w:val="bottom"/>
          </w:tcPr>
          <w:p w14:paraId="32B159C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58CD0EE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4DC1092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0188420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8" w:type="dxa"/>
            <w:tcBorders>
              <w:left w:val="nil"/>
              <w:right w:val="nil"/>
            </w:tcBorders>
            <w:noWrap/>
            <w:vAlign w:val="bottom"/>
          </w:tcPr>
          <w:p w14:paraId="635AF1B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5" w:type="dxa"/>
            <w:tcBorders>
              <w:left w:val="nil"/>
              <w:right w:val="nil"/>
            </w:tcBorders>
            <w:noWrap/>
            <w:vAlign w:val="bottom"/>
          </w:tcPr>
          <w:p w14:paraId="32F8097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6/10</w:t>
            </w:r>
          </w:p>
        </w:tc>
      </w:tr>
      <w:tr w:rsidR="00B52335" w:rsidRPr="00E376D0" w14:paraId="0F5CBD5B"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082FDD6C"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39</w:t>
            </w:r>
          </w:p>
        </w:tc>
        <w:tc>
          <w:tcPr>
            <w:tcW w:w="2802" w:type="dxa"/>
            <w:tcBorders>
              <w:left w:val="nil"/>
              <w:right w:val="nil"/>
            </w:tcBorders>
          </w:tcPr>
          <w:p w14:paraId="2F4E3826" w14:textId="3CD0F66B"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proofErr w:type="spellStart"/>
            <w:r w:rsidRPr="00E376D0">
              <w:rPr>
                <w:rFonts w:cstheme="minorHAnsi"/>
                <w:bCs/>
                <w:color w:val="000000"/>
                <w:sz w:val="16"/>
                <w:szCs w:val="18"/>
              </w:rPr>
              <w:t>Mauri</w:t>
            </w:r>
            <w:proofErr w:type="spellEnd"/>
            <w:r w:rsidRPr="00E376D0">
              <w:rPr>
                <w:rFonts w:cstheme="minorHAnsi"/>
                <w:bCs/>
                <w:color w:val="000000"/>
                <w:sz w:val="16"/>
                <w:szCs w:val="18"/>
              </w:rPr>
              <w:t xml:space="preserve"> et al., 2020 </w:t>
            </w:r>
            <w:r w:rsidRPr="00E376D0">
              <w:rPr>
                <w:rFonts w:cstheme="minorHAnsi"/>
                <w:bCs/>
                <w:color w:val="000000"/>
                <w:sz w:val="16"/>
                <w:szCs w:val="18"/>
              </w:rPr>
              <w:fldChar w:fldCharType="begin"/>
            </w:r>
            <w:r w:rsidR="0004625F">
              <w:rPr>
                <w:rFonts w:cstheme="minorHAnsi"/>
                <w:bCs/>
                <w:color w:val="000000"/>
                <w:sz w:val="16"/>
                <w:szCs w:val="18"/>
              </w:rPr>
              <w:instrText xml:space="preserve"> ADDIN EN.CITE &lt;EndNote&gt;&lt;Cite&gt;&lt;Author&gt;Mauri&lt;/Author&gt;&lt;Year&gt;2020&lt;/Year&gt;&lt;RecNum&gt;1190&lt;/RecNum&gt;&lt;DisplayText&gt;[40]&lt;/DisplayText&gt;&lt;record&gt;&lt;rec-number&gt;1190&lt;/rec-number&gt;&lt;foreign-keys&gt;&lt;key app="EN" db-id="5ettaezwc2zvw2e5rswvs5scvpx0v0aea09d" timestamp="1613495003"&gt;1190&lt;/key&gt;&lt;/foreign-keys&gt;&lt;ref-type name="Journal Article"&gt;17&lt;/ref-type&gt;&lt;contributors&gt;&lt;authors&gt;&lt;author&gt;Mauri, M. C.&lt;/author&gt;&lt;author&gt;Reggiori, A.&lt;/author&gt;&lt;author&gt;Minutillo, A.&lt;/author&gt;&lt;author&gt;Franco, G.&lt;/author&gt;&lt;author&gt;Di Pace, C.&lt;/author&gt;&lt;author&gt;Paletta, S.&lt;/author&gt;&lt;author&gt;Cattaneo, D.&lt;/author&gt;&lt;/authors&gt;&lt;/contributors&gt;&lt;titles&gt;&lt;title&gt;Paliperidone LAI and Aripiprazole LAI Plasma Level Monitoring in the Prophylaxis of Bipolar Disorder Type I with Manic Predominance&lt;/title&gt;&lt;secondary-title&gt;Pharmacopsychiatry&lt;/secondary-title&gt;&lt;/titles&gt;&lt;periodical&gt;&lt;full-title&gt;Pharmacopsychiatry&lt;/full-title&gt;&lt;/periodical&gt;&lt;pages&gt;209-219&lt;/pages&gt;&lt;volume&gt;53&lt;/volume&gt;&lt;number&gt;05&lt;/number&gt;&lt;dates&gt;&lt;year&gt;2020&lt;/year&gt;&lt;pub-dates&gt;&lt;date&gt;Sep&lt;/date&gt;&lt;/pub-dates&gt;&lt;/dates&gt;&lt;isbn&gt;0176-3679&lt;/isbn&gt;&lt;accession-num&gt;WOS:000565681500002&lt;/accession-num&gt;&lt;urls&gt;&lt;related-urls&gt;&lt;url&gt;&amp;lt;Go to ISI&amp;gt;://WOS:000565681500002&lt;/url&gt;&lt;/related-urls&gt;&lt;/urls&gt;&lt;electronic-resource-num&gt;10.1055/a-1113-7862&lt;/electronic-resource-num&gt;&lt;/record&gt;&lt;/Cite&gt;&lt;/EndNote&gt;</w:instrText>
            </w:r>
            <w:r w:rsidRPr="00E376D0">
              <w:rPr>
                <w:rFonts w:cstheme="minorHAnsi"/>
                <w:bCs/>
                <w:color w:val="000000"/>
                <w:sz w:val="16"/>
                <w:szCs w:val="18"/>
              </w:rPr>
              <w:fldChar w:fldCharType="separate"/>
            </w:r>
            <w:r w:rsidR="0004625F">
              <w:rPr>
                <w:rFonts w:cstheme="minorHAnsi"/>
                <w:bCs/>
                <w:noProof/>
                <w:color w:val="000000"/>
                <w:sz w:val="16"/>
                <w:szCs w:val="18"/>
              </w:rPr>
              <w:t>[40]</w:t>
            </w:r>
            <w:r w:rsidRPr="00E376D0">
              <w:rPr>
                <w:rFonts w:cstheme="minorHAnsi"/>
                <w:bCs/>
                <w:color w:val="000000"/>
                <w:sz w:val="16"/>
                <w:szCs w:val="18"/>
              </w:rPr>
              <w:fldChar w:fldCharType="end"/>
            </w:r>
          </w:p>
        </w:tc>
        <w:tc>
          <w:tcPr>
            <w:tcW w:w="709" w:type="dxa"/>
            <w:tcBorders>
              <w:left w:val="nil"/>
              <w:right w:val="nil"/>
            </w:tcBorders>
            <w:noWrap/>
            <w:vAlign w:val="bottom"/>
          </w:tcPr>
          <w:p w14:paraId="66CCE15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5CECE69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075847D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8" w:type="dxa"/>
            <w:gridSpan w:val="2"/>
            <w:tcBorders>
              <w:left w:val="nil"/>
              <w:right w:val="nil"/>
            </w:tcBorders>
            <w:noWrap/>
            <w:vAlign w:val="bottom"/>
          </w:tcPr>
          <w:p w14:paraId="60C7DF8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851" w:type="dxa"/>
            <w:gridSpan w:val="2"/>
            <w:tcBorders>
              <w:left w:val="nil"/>
              <w:right w:val="nil"/>
            </w:tcBorders>
            <w:noWrap/>
            <w:vAlign w:val="bottom"/>
          </w:tcPr>
          <w:p w14:paraId="6ED776F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5AFBC6A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bottom"/>
          </w:tcPr>
          <w:p w14:paraId="08010EA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5" w:type="dxa"/>
            <w:tcBorders>
              <w:left w:val="nil"/>
              <w:right w:val="nil"/>
            </w:tcBorders>
            <w:noWrap/>
            <w:vAlign w:val="bottom"/>
          </w:tcPr>
          <w:p w14:paraId="2B9BB43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8/10</w:t>
            </w:r>
          </w:p>
        </w:tc>
      </w:tr>
      <w:tr w:rsidR="00B52335" w:rsidRPr="00E376D0" w14:paraId="0CB92002"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bottom"/>
          </w:tcPr>
          <w:p w14:paraId="73D901B4"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40</w:t>
            </w:r>
          </w:p>
        </w:tc>
        <w:tc>
          <w:tcPr>
            <w:tcW w:w="2802" w:type="dxa"/>
            <w:tcBorders>
              <w:left w:val="nil"/>
              <w:right w:val="nil"/>
            </w:tcBorders>
          </w:tcPr>
          <w:p w14:paraId="672358B0" w14:textId="0DF21B3C"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lang w:val="en-US"/>
              </w:rPr>
            </w:pPr>
            <w:proofErr w:type="spellStart"/>
            <w:r w:rsidRPr="00E376D0">
              <w:rPr>
                <w:rFonts w:cstheme="minorHAnsi"/>
                <w:bCs/>
                <w:color w:val="000000"/>
                <w:sz w:val="16"/>
                <w:szCs w:val="18"/>
                <w:lang w:val="en-US"/>
              </w:rPr>
              <w:t>Boulton</w:t>
            </w:r>
            <w:proofErr w:type="spellEnd"/>
            <w:r w:rsidRPr="00E376D0">
              <w:rPr>
                <w:rFonts w:cstheme="minorHAnsi"/>
                <w:bCs/>
                <w:color w:val="000000"/>
                <w:sz w:val="16"/>
                <w:szCs w:val="18"/>
              </w:rPr>
              <w:t xml:space="preserve"> </w:t>
            </w:r>
            <w:r>
              <w:rPr>
                <w:rFonts w:cstheme="minorHAnsi"/>
                <w:bCs/>
                <w:color w:val="000000"/>
                <w:sz w:val="16"/>
                <w:szCs w:val="18"/>
              </w:rPr>
              <w:t>et al.,</w:t>
            </w:r>
            <w:r w:rsidRPr="00E376D0">
              <w:rPr>
                <w:rFonts w:cstheme="minorHAnsi"/>
                <w:bCs/>
                <w:color w:val="000000"/>
                <w:sz w:val="16"/>
                <w:szCs w:val="18"/>
                <w:lang w:val="en-US"/>
              </w:rPr>
              <w:t xml:space="preserve"> 2008 Study 2 </w:t>
            </w:r>
            <w:r w:rsidRPr="00E376D0">
              <w:rPr>
                <w:rFonts w:cstheme="minorHAnsi"/>
                <w:bCs/>
                <w:color w:val="000000"/>
                <w:sz w:val="16"/>
                <w:szCs w:val="18"/>
              </w:rPr>
              <w:fldChar w:fldCharType="begin">
                <w:fldData xml:space="preserve">PEVuZE5vdGU+PENpdGU+PEF1dGhvcj5Cb3VsdG9uPC9BdXRob3I+PFllYXI+MjAwODwvWWVhcj48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PEVuZE5vdGU+PENpdGU+PEF1dGhvcj5Cb3VsdG9uPC9BdXRob3I+PFllYXI+MjAwODwvWWVhcj48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[41]</w:t>
            </w:r>
            <w:r w:rsidRPr="00E376D0">
              <w:rPr>
                <w:rFonts w:cstheme="minorHAnsi"/>
                <w:bCs/>
                <w:color w:val="000000"/>
                <w:sz w:val="16"/>
                <w:szCs w:val="18"/>
              </w:rPr>
              <w:fldChar w:fldCharType="end"/>
            </w:r>
          </w:p>
        </w:tc>
        <w:tc>
          <w:tcPr>
            <w:tcW w:w="709" w:type="dxa"/>
            <w:tcBorders>
              <w:left w:val="nil"/>
              <w:right w:val="nil"/>
            </w:tcBorders>
            <w:noWrap/>
            <w:vAlign w:val="bottom"/>
          </w:tcPr>
          <w:p w14:paraId="520E535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bottom"/>
          </w:tcPr>
          <w:p w14:paraId="0AA0370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9" w:type="dxa"/>
            <w:tcBorders>
              <w:left w:val="nil"/>
              <w:right w:val="nil"/>
            </w:tcBorders>
            <w:noWrap/>
            <w:vAlign w:val="bottom"/>
          </w:tcPr>
          <w:p w14:paraId="3F6BDC2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8" w:type="dxa"/>
            <w:gridSpan w:val="2"/>
            <w:tcBorders>
              <w:left w:val="nil"/>
              <w:right w:val="nil"/>
            </w:tcBorders>
            <w:noWrap/>
            <w:vAlign w:val="bottom"/>
          </w:tcPr>
          <w:p w14:paraId="27E9075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851" w:type="dxa"/>
            <w:gridSpan w:val="2"/>
            <w:tcBorders>
              <w:left w:val="nil"/>
              <w:right w:val="nil"/>
            </w:tcBorders>
            <w:noWrap/>
            <w:vAlign w:val="bottom"/>
          </w:tcPr>
          <w:p w14:paraId="31CAE87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bottom"/>
          </w:tcPr>
          <w:p w14:paraId="5045445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8" w:type="dxa"/>
            <w:tcBorders>
              <w:left w:val="nil"/>
              <w:right w:val="nil"/>
            </w:tcBorders>
            <w:noWrap/>
            <w:vAlign w:val="bottom"/>
          </w:tcPr>
          <w:p w14:paraId="0C5AD9E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bottom"/>
          </w:tcPr>
          <w:p w14:paraId="1465494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7/10</w:t>
            </w:r>
          </w:p>
        </w:tc>
      </w:tr>
      <w:tr w:rsidR="00B52335" w:rsidRPr="00E376D0" w14:paraId="66B95D35" w14:textId="77777777" w:rsidTr="00DC3116">
        <w:trPr>
          <w:trHeight w:val="281"/>
        </w:trPr>
        <w:tc>
          <w:tcPr>
            <w:cnfStyle w:val="001000000000" w:firstRow="0" w:lastRow="0" w:firstColumn="1" w:lastColumn="0" w:oddVBand="0" w:evenVBand="0" w:oddHBand="0" w:evenHBand="0" w:firstRowFirstColumn="0" w:firstRowLastColumn="0" w:lastRowFirstColumn="0" w:lastRowLastColumn="0"/>
            <w:tcW w:w="9214" w:type="dxa"/>
            <w:gridSpan w:val="12"/>
            <w:tcBorders>
              <w:left w:val="nil"/>
              <w:right w:val="nil"/>
            </w:tcBorders>
            <w:shd w:val="clear" w:color="auto" w:fill="F2F2F2" w:themeFill="background1" w:themeFillShade="F2"/>
            <w:vAlign w:val="center"/>
          </w:tcPr>
          <w:p w14:paraId="350D9FD4" w14:textId="77777777" w:rsidR="00B52335" w:rsidRPr="00E376D0" w:rsidRDefault="00B52335" w:rsidP="00DC3116">
            <w:pPr>
              <w:rPr>
                <w:rFonts w:cstheme="minorHAnsi"/>
                <w:color w:val="000000"/>
                <w:sz w:val="16"/>
                <w:szCs w:val="13"/>
                <w:lang w:val="en-US"/>
              </w:rPr>
            </w:pPr>
            <w:r w:rsidRPr="00E376D0">
              <w:rPr>
                <w:rFonts w:cstheme="minorHAnsi"/>
                <w:color w:val="000000"/>
                <w:sz w:val="16"/>
                <w:szCs w:val="13"/>
                <w:lang w:val="en-US"/>
              </w:rPr>
              <w:t>Dopamine receptor occupancy studies</w:t>
            </w:r>
          </w:p>
        </w:tc>
      </w:tr>
      <w:tr w:rsidR="00B52335" w:rsidRPr="00E376D0" w14:paraId="3674EA0E" w14:textId="77777777" w:rsidTr="00DC3116">
        <w:trPr>
          <w:trHeight w:val="190"/>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shd w:val="clear" w:color="auto" w:fill="F2F2F2" w:themeFill="background1" w:themeFillShade="F2"/>
            <w:vAlign w:val="center"/>
          </w:tcPr>
          <w:p w14:paraId="7039A83F" w14:textId="77777777" w:rsidR="00B52335" w:rsidRPr="00E376D0" w:rsidRDefault="00B52335" w:rsidP="00DC3116">
            <w:pPr>
              <w:rPr>
                <w:rFonts w:cstheme="minorHAnsi"/>
                <w:b w:val="0"/>
                <w:color w:val="000000"/>
                <w:sz w:val="16"/>
                <w:szCs w:val="18"/>
              </w:rPr>
            </w:pPr>
            <w:proofErr w:type="spellStart"/>
            <w:r w:rsidRPr="00E376D0">
              <w:rPr>
                <w:rFonts w:cstheme="minorHAnsi"/>
                <w:b w:val="0"/>
                <w:color w:val="000000"/>
                <w:sz w:val="16"/>
                <w:szCs w:val="18"/>
              </w:rPr>
              <w:t>No</w:t>
            </w:r>
            <w:proofErr w:type="spellEnd"/>
          </w:p>
        </w:tc>
        <w:tc>
          <w:tcPr>
            <w:tcW w:w="2802" w:type="dxa"/>
            <w:tcBorders>
              <w:left w:val="nil"/>
              <w:right w:val="nil"/>
            </w:tcBorders>
            <w:shd w:val="clear" w:color="auto" w:fill="F2F2F2" w:themeFill="background1" w:themeFillShade="F2"/>
            <w:vAlign w:val="center"/>
          </w:tcPr>
          <w:p w14:paraId="6EF86B99"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Reference</w:t>
            </w:r>
          </w:p>
        </w:tc>
        <w:tc>
          <w:tcPr>
            <w:tcW w:w="709" w:type="dxa"/>
            <w:tcBorders>
              <w:left w:val="nil"/>
              <w:right w:val="nil"/>
            </w:tcBorders>
            <w:shd w:val="clear" w:color="auto" w:fill="F2F2F2" w:themeFill="background1" w:themeFillShade="F2"/>
            <w:noWrap/>
            <w:vAlign w:val="center"/>
          </w:tcPr>
          <w:p w14:paraId="4B44D06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Q1</w:t>
            </w:r>
          </w:p>
        </w:tc>
        <w:tc>
          <w:tcPr>
            <w:tcW w:w="709" w:type="dxa"/>
            <w:tcBorders>
              <w:left w:val="nil"/>
              <w:right w:val="nil"/>
            </w:tcBorders>
            <w:shd w:val="clear" w:color="auto" w:fill="F2F2F2" w:themeFill="background1" w:themeFillShade="F2"/>
            <w:noWrap/>
            <w:vAlign w:val="center"/>
          </w:tcPr>
          <w:p w14:paraId="29FB068F"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Q2</w:t>
            </w:r>
          </w:p>
        </w:tc>
        <w:tc>
          <w:tcPr>
            <w:tcW w:w="1089" w:type="dxa"/>
            <w:gridSpan w:val="2"/>
            <w:tcBorders>
              <w:left w:val="nil"/>
              <w:right w:val="nil"/>
            </w:tcBorders>
            <w:shd w:val="clear" w:color="auto" w:fill="F2F2F2" w:themeFill="background1" w:themeFillShade="F2"/>
            <w:noWrap/>
            <w:vAlign w:val="center"/>
          </w:tcPr>
          <w:p w14:paraId="1E377651"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Q3</w:t>
            </w:r>
          </w:p>
        </w:tc>
        <w:tc>
          <w:tcPr>
            <w:tcW w:w="529" w:type="dxa"/>
            <w:gridSpan w:val="2"/>
            <w:tcBorders>
              <w:left w:val="nil"/>
              <w:right w:val="nil"/>
            </w:tcBorders>
            <w:shd w:val="clear" w:color="auto" w:fill="F2F2F2" w:themeFill="background1" w:themeFillShade="F2"/>
            <w:noWrap/>
            <w:vAlign w:val="center"/>
          </w:tcPr>
          <w:p w14:paraId="50C2B726"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Q4</w:t>
            </w:r>
          </w:p>
        </w:tc>
        <w:tc>
          <w:tcPr>
            <w:tcW w:w="650" w:type="dxa"/>
            <w:tcBorders>
              <w:left w:val="nil"/>
              <w:right w:val="nil"/>
            </w:tcBorders>
            <w:shd w:val="clear" w:color="auto" w:fill="F2F2F2" w:themeFill="background1" w:themeFillShade="F2"/>
            <w:noWrap/>
            <w:vAlign w:val="center"/>
          </w:tcPr>
          <w:p w14:paraId="58F90FB5"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Q5</w:t>
            </w:r>
          </w:p>
        </w:tc>
        <w:tc>
          <w:tcPr>
            <w:tcW w:w="709" w:type="dxa"/>
            <w:tcBorders>
              <w:left w:val="nil"/>
              <w:right w:val="nil"/>
            </w:tcBorders>
            <w:shd w:val="clear" w:color="auto" w:fill="F2F2F2" w:themeFill="background1" w:themeFillShade="F2"/>
            <w:noWrap/>
            <w:vAlign w:val="center"/>
          </w:tcPr>
          <w:p w14:paraId="65DC89F6"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Q6</w:t>
            </w:r>
          </w:p>
        </w:tc>
        <w:tc>
          <w:tcPr>
            <w:tcW w:w="708" w:type="dxa"/>
            <w:tcBorders>
              <w:left w:val="nil"/>
              <w:right w:val="nil"/>
            </w:tcBorders>
            <w:shd w:val="clear" w:color="auto" w:fill="F2F2F2" w:themeFill="background1" w:themeFillShade="F2"/>
            <w:noWrap/>
            <w:vAlign w:val="center"/>
          </w:tcPr>
          <w:p w14:paraId="58A5A232"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Q7</w:t>
            </w:r>
          </w:p>
        </w:tc>
        <w:tc>
          <w:tcPr>
            <w:tcW w:w="705" w:type="dxa"/>
            <w:tcBorders>
              <w:left w:val="nil"/>
              <w:right w:val="nil"/>
            </w:tcBorders>
            <w:shd w:val="clear" w:color="auto" w:fill="F2F2F2" w:themeFill="background1" w:themeFillShade="F2"/>
            <w:noWrap/>
            <w:vAlign w:val="center"/>
          </w:tcPr>
          <w:p w14:paraId="654C2D5B" w14:textId="77777777"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Score</w:t>
            </w:r>
          </w:p>
        </w:tc>
      </w:tr>
      <w:tr w:rsidR="00B52335" w:rsidRPr="00E376D0" w14:paraId="3CDED0AE"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3E43E770" w14:textId="77777777" w:rsidR="00B52335" w:rsidRPr="00E376D0" w:rsidRDefault="00B52335" w:rsidP="00DC3116">
            <w:pPr>
              <w:rPr>
                <w:rFonts w:cstheme="minorHAnsi"/>
                <w:b w:val="0"/>
                <w:color w:val="000000"/>
                <w:sz w:val="16"/>
                <w:szCs w:val="22"/>
              </w:rPr>
            </w:pPr>
            <w:r>
              <w:rPr>
                <w:rFonts w:cstheme="minorHAnsi"/>
                <w:b w:val="0"/>
                <w:color w:val="000000"/>
                <w:sz w:val="16"/>
                <w:szCs w:val="22"/>
              </w:rPr>
              <w:t>41</w:t>
            </w:r>
          </w:p>
        </w:tc>
        <w:tc>
          <w:tcPr>
            <w:tcW w:w="2802" w:type="dxa"/>
            <w:tcBorders>
              <w:left w:val="nil"/>
              <w:right w:val="nil"/>
            </w:tcBorders>
          </w:tcPr>
          <w:p w14:paraId="4E12910C" w14:textId="45B915C1"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Mamo et al.,  2007 </w:t>
            </w:r>
            <w:r w:rsidRPr="00E376D0">
              <w:rPr>
                <w:rFonts w:cstheme="minorHAnsi"/>
                <w:bCs/>
                <w:color w:val="000000"/>
                <w:sz w:val="16"/>
                <w:szCs w:val="18"/>
              </w:rPr>
              <w:fldChar w:fldCharType="begin">
                <w:fldData xml:space="preserve">PEVuZE5vdGU+PENpdGU+PEF1dGhvcj5NYW1vPC9BdXRob3I+PFllYXI+MjAwNzwvWWVhcj48UmVj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PEVuZE5vdGU+PENpdGU+PEF1dGhvcj5NYW1vPC9BdXRob3I+PFllYXI+MjAwNzwvWWVhcj48UmVj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[42]</w:t>
            </w:r>
            <w:r w:rsidRPr="00E376D0">
              <w:rPr>
                <w:rFonts w:cstheme="minorHAnsi"/>
                <w:bCs/>
                <w:color w:val="000000"/>
                <w:sz w:val="16"/>
                <w:szCs w:val="18"/>
              </w:rPr>
              <w:fldChar w:fldCharType="end"/>
            </w:r>
            <w:r w:rsidRPr="00E376D0">
              <w:rPr>
                <w:rFonts w:cstheme="minorHAnsi"/>
                <w:bCs/>
                <w:color w:val="000000"/>
                <w:sz w:val="16"/>
                <w:szCs w:val="18"/>
              </w:rPr>
              <w:t xml:space="preserve">, </w:t>
            </w:r>
            <w:proofErr w:type="spellStart"/>
            <w:r w:rsidRPr="00E376D0">
              <w:rPr>
                <w:rFonts w:cstheme="minorHAnsi"/>
                <w:bCs/>
                <w:color w:val="000000"/>
                <w:sz w:val="16"/>
                <w:szCs w:val="18"/>
              </w:rPr>
              <w:t>Mizrahi</w:t>
            </w:r>
            <w:proofErr w:type="spellEnd"/>
            <w:r w:rsidRPr="00E376D0">
              <w:rPr>
                <w:rFonts w:cstheme="minorHAnsi"/>
                <w:bCs/>
                <w:color w:val="000000"/>
                <w:sz w:val="16"/>
                <w:szCs w:val="18"/>
              </w:rPr>
              <w:t xml:space="preserve"> </w:t>
            </w:r>
            <w:r>
              <w:rPr>
                <w:rFonts w:cstheme="minorHAnsi"/>
                <w:bCs/>
                <w:color w:val="000000"/>
                <w:sz w:val="16"/>
                <w:szCs w:val="18"/>
              </w:rPr>
              <w:t xml:space="preserve">et al., </w:t>
            </w:r>
            <w:r w:rsidRPr="00E376D0">
              <w:rPr>
                <w:rFonts w:cstheme="minorHAnsi"/>
                <w:bCs/>
                <w:color w:val="000000"/>
                <w:sz w:val="16"/>
                <w:szCs w:val="18"/>
              </w:rPr>
              <w:t xml:space="preserve">2009 </w:t>
            </w:r>
            <w:r w:rsidRPr="00E376D0">
              <w:rPr>
                <w:rFonts w:cstheme="minorHAnsi"/>
                <w:bCs/>
                <w:color w:val="000000"/>
                <w:sz w:val="16"/>
                <w:szCs w:val="18"/>
              </w:rPr>
              <w:fldChar w:fldCharType="begin"/>
            </w:r>
            <w:r w:rsidR="0004625F">
              <w:rPr>
                <w:rFonts w:cstheme="minorHAnsi"/>
                <w:bCs/>
                <w:color w:val="000000"/>
                <w:sz w:val="16"/>
                <w:szCs w:val="18"/>
              </w:rPr>
              <w:instrText xml:space="preserve"> ADDIN EN.CITE &lt;EndNote&gt;&lt;Cite&gt;&lt;Author&gt;Mizrahi&lt;/Author&gt;&lt;Year&gt;2009&lt;/Year&gt;&lt;RecNum&gt;2348&lt;/RecNum&gt;&lt;DisplayText&gt;[43]&lt;/DisplayText&gt;&lt;record&gt;&lt;rec-number&gt;2348&lt;/rec-number&gt;&lt;foreign-keys&gt;&lt;key app="EN" db-id="5ettaezwc2zvw2e5rswvs5scvpx0v0aea09d" timestamp="1639072637"&gt;2348&lt;/key&gt;&lt;/foreign-keys&gt;&lt;ref-type name="Journal Article"&gt;17&lt;/ref-type&gt;&lt;contributors&gt;&lt;authors&gt;&lt;author&gt;Mizrahi, Romina&lt;/author&gt;&lt;author&gt;Mamo, David&lt;/author&gt;&lt;author&gt;Rusjan, Pablo&lt;/author&gt;&lt;author&gt;Graff, Ariel&lt;/author&gt;&lt;author&gt;Houle, Sylvain&lt;/author&gt;&lt;author&gt;Kapur, Shitij&lt;/author&gt;&lt;/authors&gt;&lt;/contributors&gt;&lt;titles&gt;&lt;title&gt;The relationship between subjective well-being and dopamine D2 receptors in patients treated with a dopamine partial agonist and full antagonist antipsychotics&lt;/title&gt;&lt;secondary-title&gt;International Journal of Neuropsychopharmacology&lt;/secondary-title&gt;&lt;/titles&gt;&lt;periodical&gt;&lt;full-title&gt;International Journal of Neuropsychopharmacology&lt;/full-title&gt;&lt;/periodical&gt;&lt;pages&gt;715-721&lt;/pages&gt;&lt;volume&gt;12&lt;/volume&gt;&lt;number&gt;5&lt;/number&gt;&lt;dates&gt;&lt;year&gt;2009&lt;/year&gt;&lt;/dates&gt;&lt;isbn&gt;1461-1457&lt;/isbn&gt;&lt;urls&gt;&lt;related-urls&gt;&lt;url&gt;https://doi.org/10.1017/S1461145709000327&lt;/url&gt;&lt;/related-urls&gt;&lt;/urls&gt;&lt;electronic-resource-num&gt;10.1017/s1461145709000327&lt;/electronic-resource-num&gt;&lt;access-date&gt;12/9/2021&lt;/access-date&gt;&lt;/record&gt;&lt;/Cite&gt;&lt;/EndNote&gt;</w:instrText>
            </w:r>
            <w:r w:rsidRPr="00E376D0">
              <w:rPr>
                <w:rFonts w:cstheme="minorHAnsi"/>
                <w:bCs/>
                <w:color w:val="000000"/>
                <w:sz w:val="16"/>
                <w:szCs w:val="18"/>
              </w:rPr>
              <w:fldChar w:fldCharType="separate"/>
            </w:r>
            <w:r w:rsidR="0004625F">
              <w:rPr>
                <w:rFonts w:cstheme="minorHAnsi"/>
                <w:bCs/>
                <w:noProof/>
                <w:color w:val="000000"/>
                <w:sz w:val="16"/>
                <w:szCs w:val="18"/>
              </w:rPr>
              <w:t>[43]</w:t>
            </w:r>
            <w:r w:rsidRPr="00E376D0">
              <w:rPr>
                <w:rFonts w:cstheme="minorHAnsi"/>
                <w:bCs/>
                <w:color w:val="000000"/>
                <w:sz w:val="16"/>
                <w:szCs w:val="18"/>
              </w:rPr>
              <w:fldChar w:fldCharType="end"/>
            </w:r>
          </w:p>
        </w:tc>
        <w:tc>
          <w:tcPr>
            <w:tcW w:w="709" w:type="dxa"/>
            <w:tcBorders>
              <w:left w:val="nil"/>
              <w:right w:val="nil"/>
            </w:tcBorders>
            <w:noWrap/>
            <w:vAlign w:val="center"/>
          </w:tcPr>
          <w:p w14:paraId="39535FA3"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center"/>
          </w:tcPr>
          <w:p w14:paraId="4E88C7B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1089" w:type="dxa"/>
            <w:gridSpan w:val="2"/>
            <w:tcBorders>
              <w:left w:val="nil"/>
              <w:right w:val="nil"/>
            </w:tcBorders>
            <w:noWrap/>
            <w:vAlign w:val="center"/>
          </w:tcPr>
          <w:p w14:paraId="706330C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529" w:type="dxa"/>
            <w:gridSpan w:val="2"/>
            <w:tcBorders>
              <w:left w:val="nil"/>
              <w:right w:val="nil"/>
            </w:tcBorders>
            <w:noWrap/>
            <w:vAlign w:val="center"/>
          </w:tcPr>
          <w:p w14:paraId="2852B54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650" w:type="dxa"/>
            <w:tcBorders>
              <w:left w:val="nil"/>
              <w:right w:val="nil"/>
            </w:tcBorders>
            <w:noWrap/>
            <w:vAlign w:val="center"/>
          </w:tcPr>
          <w:p w14:paraId="080067B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vAlign w:val="center"/>
          </w:tcPr>
          <w:p w14:paraId="1298916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center"/>
          </w:tcPr>
          <w:p w14:paraId="021005A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5" w:type="dxa"/>
            <w:tcBorders>
              <w:left w:val="nil"/>
              <w:right w:val="nil"/>
            </w:tcBorders>
            <w:noWrap/>
            <w:vAlign w:val="center"/>
          </w:tcPr>
          <w:p w14:paraId="3BB57F3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6/10</w:t>
            </w:r>
          </w:p>
        </w:tc>
      </w:tr>
      <w:tr w:rsidR="00B52335" w:rsidRPr="00E376D0" w14:paraId="430934BF"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4AF87050" w14:textId="77777777" w:rsidR="00B52335" w:rsidRPr="00E376D0" w:rsidRDefault="00B52335" w:rsidP="00DC3116">
            <w:pPr>
              <w:rPr>
                <w:rFonts w:cstheme="minorHAnsi"/>
                <w:b w:val="0"/>
                <w:color w:val="000000"/>
                <w:sz w:val="16"/>
                <w:szCs w:val="22"/>
              </w:rPr>
            </w:pPr>
            <w:r>
              <w:rPr>
                <w:rFonts w:cstheme="minorHAnsi"/>
                <w:b w:val="0"/>
                <w:color w:val="000000"/>
                <w:sz w:val="16"/>
                <w:szCs w:val="22"/>
              </w:rPr>
              <w:t>42</w:t>
            </w:r>
          </w:p>
        </w:tc>
        <w:tc>
          <w:tcPr>
            <w:tcW w:w="2802" w:type="dxa"/>
            <w:tcBorders>
              <w:left w:val="nil"/>
              <w:right w:val="nil"/>
            </w:tcBorders>
          </w:tcPr>
          <w:p w14:paraId="37F98361" w14:textId="6DBA8284"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Kim et al.,  2012 </w:t>
            </w:r>
            <w:r w:rsidRPr="00E376D0">
              <w:rPr>
                <w:rFonts w:cstheme="minorHAnsi"/>
                <w:bCs/>
                <w:color w:val="000000"/>
                <w:sz w:val="16"/>
                <w:szCs w:val="18"/>
              </w:rPr>
              <w:fldChar w:fldCharType="begin">
                <w:fldData xml:space="preserve">PEVuZE5vdGU+PENpdGU+PEF1dGhvcj5LaW08L0F1dGhvcj48WWVhcj4yMDEyPC9ZZWFyPjxSZWNO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PEVuZE5vdGU+PENpdGU+PEF1dGhvcj5LaW08L0F1dGhvcj48WWVhcj4yMDEyPC9ZZWFyPjxSZWNO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[44]</w:t>
            </w:r>
            <w:r w:rsidRPr="00E376D0">
              <w:rPr>
                <w:rFonts w:cstheme="minorHAnsi"/>
                <w:bCs/>
                <w:color w:val="000000"/>
                <w:sz w:val="16"/>
                <w:szCs w:val="18"/>
              </w:rPr>
              <w:fldChar w:fldCharType="end"/>
            </w:r>
          </w:p>
        </w:tc>
        <w:tc>
          <w:tcPr>
            <w:tcW w:w="709" w:type="dxa"/>
            <w:tcBorders>
              <w:left w:val="nil"/>
              <w:right w:val="nil"/>
            </w:tcBorders>
            <w:noWrap/>
            <w:vAlign w:val="center"/>
          </w:tcPr>
          <w:p w14:paraId="7A3203A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oH</w:t>
            </w:r>
            <w:proofErr w:type="spellEnd"/>
          </w:p>
        </w:tc>
        <w:tc>
          <w:tcPr>
            <w:tcW w:w="709" w:type="dxa"/>
            <w:tcBorders>
              <w:left w:val="nil"/>
              <w:right w:val="nil"/>
            </w:tcBorders>
            <w:noWrap/>
            <w:vAlign w:val="center"/>
          </w:tcPr>
          <w:p w14:paraId="6BC3926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1089" w:type="dxa"/>
            <w:gridSpan w:val="2"/>
            <w:tcBorders>
              <w:left w:val="nil"/>
              <w:right w:val="nil"/>
            </w:tcBorders>
            <w:noWrap/>
            <w:vAlign w:val="center"/>
          </w:tcPr>
          <w:p w14:paraId="48D39CB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529" w:type="dxa"/>
            <w:gridSpan w:val="2"/>
            <w:tcBorders>
              <w:left w:val="nil"/>
              <w:right w:val="nil"/>
            </w:tcBorders>
            <w:noWrap/>
            <w:vAlign w:val="center"/>
          </w:tcPr>
          <w:p w14:paraId="793097C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650" w:type="dxa"/>
            <w:tcBorders>
              <w:left w:val="nil"/>
              <w:right w:val="nil"/>
            </w:tcBorders>
            <w:noWrap/>
            <w:vAlign w:val="center"/>
          </w:tcPr>
          <w:p w14:paraId="583AE7E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vAlign w:val="center"/>
          </w:tcPr>
          <w:p w14:paraId="66DFA7F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8" w:type="dxa"/>
            <w:tcBorders>
              <w:left w:val="nil"/>
              <w:right w:val="nil"/>
            </w:tcBorders>
            <w:noWrap/>
            <w:vAlign w:val="center"/>
          </w:tcPr>
          <w:p w14:paraId="2D3C86A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5" w:type="dxa"/>
            <w:tcBorders>
              <w:left w:val="nil"/>
              <w:right w:val="nil"/>
            </w:tcBorders>
            <w:noWrap/>
            <w:vAlign w:val="center"/>
          </w:tcPr>
          <w:p w14:paraId="0606842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5/10</w:t>
            </w:r>
          </w:p>
        </w:tc>
      </w:tr>
      <w:tr w:rsidR="00B52335" w:rsidRPr="00E376D0" w14:paraId="13238551"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53395608" w14:textId="77777777" w:rsidR="00B52335" w:rsidRPr="00E376D0" w:rsidRDefault="00B52335" w:rsidP="00DC3116">
            <w:pPr>
              <w:rPr>
                <w:rFonts w:cstheme="minorHAnsi"/>
                <w:b w:val="0"/>
                <w:color w:val="000000"/>
                <w:sz w:val="16"/>
                <w:szCs w:val="22"/>
              </w:rPr>
            </w:pPr>
            <w:r>
              <w:rPr>
                <w:rFonts w:cstheme="minorHAnsi"/>
                <w:b w:val="0"/>
                <w:color w:val="000000"/>
                <w:sz w:val="16"/>
                <w:szCs w:val="22"/>
              </w:rPr>
              <w:t>43</w:t>
            </w:r>
          </w:p>
        </w:tc>
        <w:tc>
          <w:tcPr>
            <w:tcW w:w="2802" w:type="dxa"/>
            <w:tcBorders>
              <w:left w:val="nil"/>
              <w:right w:val="nil"/>
            </w:tcBorders>
          </w:tcPr>
          <w:p w14:paraId="59A65828" w14:textId="5E20486A"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Kim et al.,  2013 </w:t>
            </w:r>
            <w:r w:rsidRPr="00E376D0">
              <w:rPr>
                <w:rFonts w:cstheme="minorHAnsi"/>
                <w:bCs/>
                <w:color w:val="000000"/>
                <w:sz w:val="16"/>
                <w:szCs w:val="18"/>
              </w:rPr>
              <w:fldChar w:fldCharType="begin">
                <w:fldData xml:space="preserve">PEVuZE5vdGU+PENpdGU+PEF1dGhvcj5LaW08L0F1dGhvcj48WWVhcj4yMDEzPC9ZZWFyPjxSZWNO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PEVuZE5vdGU+PENpdGU+PEF1dGhvcj5LaW08L0F1dGhvcj48WWVhcj4yMDEzPC9ZZWFyPjxSZWNO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[45]</w:t>
            </w:r>
            <w:r w:rsidRPr="00E376D0">
              <w:rPr>
                <w:rFonts w:cstheme="minorHAnsi"/>
                <w:bCs/>
                <w:color w:val="000000"/>
                <w:sz w:val="16"/>
                <w:szCs w:val="18"/>
              </w:rPr>
              <w:fldChar w:fldCharType="end"/>
            </w:r>
          </w:p>
        </w:tc>
        <w:tc>
          <w:tcPr>
            <w:tcW w:w="709" w:type="dxa"/>
            <w:tcBorders>
              <w:left w:val="nil"/>
              <w:right w:val="nil"/>
            </w:tcBorders>
            <w:noWrap/>
            <w:vAlign w:val="center"/>
          </w:tcPr>
          <w:p w14:paraId="5D90DBE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oH</w:t>
            </w:r>
            <w:proofErr w:type="spellEnd"/>
          </w:p>
        </w:tc>
        <w:tc>
          <w:tcPr>
            <w:tcW w:w="709" w:type="dxa"/>
            <w:tcBorders>
              <w:left w:val="nil"/>
              <w:right w:val="nil"/>
            </w:tcBorders>
            <w:noWrap/>
            <w:vAlign w:val="center"/>
          </w:tcPr>
          <w:p w14:paraId="19514A4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1089" w:type="dxa"/>
            <w:gridSpan w:val="2"/>
            <w:tcBorders>
              <w:left w:val="nil"/>
              <w:right w:val="nil"/>
            </w:tcBorders>
            <w:noWrap/>
            <w:vAlign w:val="center"/>
          </w:tcPr>
          <w:p w14:paraId="5E9AFDA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529" w:type="dxa"/>
            <w:gridSpan w:val="2"/>
            <w:tcBorders>
              <w:left w:val="nil"/>
              <w:right w:val="nil"/>
            </w:tcBorders>
            <w:noWrap/>
            <w:vAlign w:val="center"/>
          </w:tcPr>
          <w:p w14:paraId="7B00C4A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650" w:type="dxa"/>
            <w:tcBorders>
              <w:left w:val="nil"/>
              <w:right w:val="nil"/>
            </w:tcBorders>
            <w:noWrap/>
            <w:vAlign w:val="center"/>
          </w:tcPr>
          <w:p w14:paraId="6786341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vAlign w:val="center"/>
          </w:tcPr>
          <w:p w14:paraId="2288E09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8" w:type="dxa"/>
            <w:tcBorders>
              <w:left w:val="nil"/>
              <w:right w:val="nil"/>
            </w:tcBorders>
            <w:noWrap/>
            <w:vAlign w:val="center"/>
          </w:tcPr>
          <w:p w14:paraId="781E092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oo</w:t>
            </w:r>
            <w:proofErr w:type="spellEnd"/>
          </w:p>
        </w:tc>
        <w:tc>
          <w:tcPr>
            <w:tcW w:w="705" w:type="dxa"/>
            <w:tcBorders>
              <w:left w:val="nil"/>
              <w:right w:val="nil"/>
            </w:tcBorders>
            <w:noWrap/>
            <w:vAlign w:val="center"/>
          </w:tcPr>
          <w:p w14:paraId="3353064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4/10</w:t>
            </w:r>
          </w:p>
        </w:tc>
      </w:tr>
      <w:tr w:rsidR="00B52335" w:rsidRPr="00E376D0" w14:paraId="3361A8E8"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54BE3384" w14:textId="77777777" w:rsidR="00B52335" w:rsidRPr="00E376D0" w:rsidRDefault="00B52335" w:rsidP="00DC3116">
            <w:pPr>
              <w:rPr>
                <w:rFonts w:cstheme="minorHAnsi"/>
                <w:b w:val="0"/>
                <w:color w:val="000000"/>
                <w:sz w:val="16"/>
                <w:szCs w:val="22"/>
              </w:rPr>
            </w:pPr>
            <w:r>
              <w:rPr>
                <w:rFonts w:cstheme="minorHAnsi"/>
                <w:b w:val="0"/>
                <w:color w:val="000000"/>
                <w:sz w:val="16"/>
                <w:szCs w:val="22"/>
              </w:rPr>
              <w:t>44</w:t>
            </w:r>
          </w:p>
        </w:tc>
        <w:tc>
          <w:tcPr>
            <w:tcW w:w="2802" w:type="dxa"/>
            <w:tcBorders>
              <w:left w:val="nil"/>
              <w:right w:val="nil"/>
            </w:tcBorders>
          </w:tcPr>
          <w:p w14:paraId="1FCB268C" w14:textId="1E1EDB3B"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proofErr w:type="spellStart"/>
            <w:r w:rsidRPr="00E376D0">
              <w:rPr>
                <w:rFonts w:cstheme="minorHAnsi"/>
                <w:bCs/>
                <w:color w:val="000000"/>
                <w:sz w:val="16"/>
                <w:szCs w:val="18"/>
              </w:rPr>
              <w:t>Yokoi</w:t>
            </w:r>
            <w:proofErr w:type="spellEnd"/>
            <w:r w:rsidRPr="00E376D0">
              <w:rPr>
                <w:rFonts w:cstheme="minorHAnsi"/>
                <w:bCs/>
                <w:color w:val="000000"/>
                <w:sz w:val="16"/>
                <w:szCs w:val="18"/>
              </w:rPr>
              <w:t xml:space="preserve"> et al.,  2002 </w:t>
            </w:r>
            <w:r w:rsidRPr="00E376D0">
              <w:rPr>
                <w:rFonts w:cstheme="minorHAnsi"/>
                <w:bCs/>
                <w:color w:val="000000"/>
                <w:sz w:val="16"/>
                <w:szCs w:val="18"/>
              </w:rPr>
              <w:fldChar w:fldCharType="begin"/>
            </w:r>
            <w:r w:rsidR="0004625F">
              <w:rPr>
                <w:rFonts w:cstheme="minorHAnsi"/>
                <w:bCs/>
                <w:color w:val="000000"/>
                <w:sz w:val="16"/>
                <w:szCs w:val="18"/>
              </w:rPr>
              <w:instrText xml:space="preserve"> ADDIN EN.CITE &lt;EndNote&gt;&lt;Cite&gt;&lt;Author&gt;Yokoi&lt;/Author&gt;&lt;Year&gt;2002&lt;/Year&gt;&lt;RecNum&gt;139&lt;/RecNum&gt;&lt;DisplayText&gt;[46]&lt;/DisplayText&gt;&lt;record&gt;&lt;rec-number&gt;139&lt;/rec-number&gt;&lt;foreign-keys&gt;&lt;key app="EN" db-id="95apf0wab5aetwevar6p0590zxr00rtvffss" timestamp="1605881221"&gt;139&lt;/key&gt;&lt;/foreign-keys&gt;&lt;ref-type name="Journal Article"&gt;17&lt;/ref-type&gt;&lt;contributors&gt;&lt;authors&gt;&lt;author&gt;Yokoi, F.&lt;/author&gt;&lt;author&gt;Grunder, G.&lt;/author&gt;&lt;author&gt;Biziere, K.&lt;/author&gt;&lt;author&gt;Stephane, M.&lt;/author&gt;&lt;author&gt;Dogan, A. S.&lt;/author&gt;&lt;author&gt;Dannals, R. F.&lt;/author&gt;&lt;author&gt;Ravert, H.&lt;/author&gt;&lt;author&gt;Suri, A.&lt;/author&gt;&lt;author&gt;Bramer, S.&lt;/author&gt;&lt;author&gt;Wong, D. F.&lt;/author&gt;&lt;/authors&gt;&lt;/contributors&gt;&lt;titles&gt;&lt;title&gt;Dopamine D-2 and D-3 receptor occupancy in normal humans treated with the antipsychotic drug aripiprazole (OPC 14597): A study using positron emission tomography and C-11 raclopride (vol 27, pg 248, 2002)&lt;/title&gt;&lt;secondary-title&gt;Neuropsychopharmacology&lt;/secondary-title&gt;&lt;/titles&gt;&lt;pages&gt;1090-1090&lt;/pages&gt;&lt;volume&gt;27&lt;/volume&gt;&lt;number&gt;6&lt;/number&gt;&lt;dates&gt;&lt;year&gt;2002&lt;/year&gt;&lt;pub-dates&gt;&lt;date&gt;Dec&lt;/date&gt;&lt;/pub-dates&gt;&lt;/dates&gt;&lt;isbn&gt;0893-133X&lt;/isbn&gt;&lt;accession-num&gt;WOS:000179156900024&lt;/accession-num&gt;&lt;urls&gt;&lt;related-urls&gt;&lt;url&gt;&amp;lt;Go to ISI&amp;gt;://WOS:000179156900024&lt;/url&gt;&lt;/related-urls&gt;&lt;/urls&gt;&lt;custom7&gt;Pii s0893-133x(02)00439-6&lt;/custom7&gt;&lt;remote-database-name&gt;wos&lt;/remote-database-name&gt;&lt;/record&gt;&lt;/Cite&gt;&lt;/EndNote&gt;</w:instrText>
            </w:r>
            <w:r w:rsidRPr="00E376D0">
              <w:rPr>
                <w:rFonts w:cstheme="minorHAnsi"/>
                <w:bCs/>
                <w:color w:val="000000"/>
                <w:sz w:val="16"/>
                <w:szCs w:val="18"/>
              </w:rPr>
              <w:fldChar w:fldCharType="separate"/>
            </w:r>
            <w:r w:rsidR="0004625F">
              <w:rPr>
                <w:rFonts w:cstheme="minorHAnsi"/>
                <w:bCs/>
                <w:noProof/>
                <w:color w:val="000000"/>
                <w:sz w:val="16"/>
                <w:szCs w:val="18"/>
              </w:rPr>
              <w:t>[46]</w:t>
            </w:r>
            <w:r w:rsidRPr="00E376D0">
              <w:rPr>
                <w:rFonts w:cstheme="minorHAnsi"/>
                <w:bCs/>
                <w:color w:val="000000"/>
                <w:sz w:val="16"/>
                <w:szCs w:val="18"/>
              </w:rPr>
              <w:fldChar w:fldCharType="end"/>
            </w:r>
          </w:p>
        </w:tc>
        <w:tc>
          <w:tcPr>
            <w:tcW w:w="709" w:type="dxa"/>
            <w:tcBorders>
              <w:left w:val="nil"/>
              <w:right w:val="nil"/>
            </w:tcBorders>
            <w:noWrap/>
            <w:vAlign w:val="center"/>
          </w:tcPr>
          <w:p w14:paraId="4F92894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oH</w:t>
            </w:r>
            <w:proofErr w:type="spellEnd"/>
          </w:p>
        </w:tc>
        <w:tc>
          <w:tcPr>
            <w:tcW w:w="709" w:type="dxa"/>
            <w:tcBorders>
              <w:left w:val="nil"/>
              <w:right w:val="nil"/>
            </w:tcBorders>
            <w:noWrap/>
            <w:vAlign w:val="center"/>
          </w:tcPr>
          <w:p w14:paraId="43AA0A8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1089" w:type="dxa"/>
            <w:gridSpan w:val="2"/>
            <w:tcBorders>
              <w:left w:val="nil"/>
              <w:right w:val="nil"/>
            </w:tcBorders>
            <w:noWrap/>
            <w:vAlign w:val="center"/>
          </w:tcPr>
          <w:p w14:paraId="6D63397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529" w:type="dxa"/>
            <w:gridSpan w:val="2"/>
            <w:tcBorders>
              <w:left w:val="nil"/>
              <w:right w:val="nil"/>
            </w:tcBorders>
            <w:noWrap/>
            <w:vAlign w:val="center"/>
          </w:tcPr>
          <w:p w14:paraId="12A10C5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650" w:type="dxa"/>
            <w:tcBorders>
              <w:left w:val="nil"/>
              <w:right w:val="nil"/>
            </w:tcBorders>
            <w:noWrap/>
            <w:vAlign w:val="center"/>
          </w:tcPr>
          <w:p w14:paraId="4763F5D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vAlign w:val="center"/>
          </w:tcPr>
          <w:p w14:paraId="60DA4F4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center"/>
          </w:tcPr>
          <w:p w14:paraId="3221514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center"/>
          </w:tcPr>
          <w:p w14:paraId="4337165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6/10</w:t>
            </w:r>
          </w:p>
        </w:tc>
      </w:tr>
      <w:tr w:rsidR="00B52335" w:rsidRPr="00E376D0" w14:paraId="5F6D918C"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44998BD2" w14:textId="77777777" w:rsidR="00B52335" w:rsidRPr="00E376D0" w:rsidRDefault="00B52335" w:rsidP="00DC3116">
            <w:pPr>
              <w:rPr>
                <w:rFonts w:cstheme="minorHAnsi"/>
                <w:b w:val="0"/>
                <w:color w:val="000000"/>
                <w:sz w:val="16"/>
                <w:szCs w:val="22"/>
              </w:rPr>
            </w:pPr>
            <w:r>
              <w:rPr>
                <w:rFonts w:cstheme="minorHAnsi"/>
                <w:b w:val="0"/>
                <w:color w:val="000000"/>
                <w:sz w:val="16"/>
                <w:szCs w:val="22"/>
              </w:rPr>
              <w:t>45</w:t>
            </w:r>
          </w:p>
        </w:tc>
        <w:tc>
          <w:tcPr>
            <w:tcW w:w="2802" w:type="dxa"/>
            <w:tcBorders>
              <w:left w:val="nil"/>
              <w:right w:val="nil"/>
            </w:tcBorders>
          </w:tcPr>
          <w:p w14:paraId="5195D254" w14:textId="0FA12A75"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Gründer et al.,  2008 (PET </w:t>
            </w:r>
            <w:proofErr w:type="spellStart"/>
            <w:r w:rsidRPr="00E376D0">
              <w:rPr>
                <w:rFonts w:cstheme="minorHAnsi"/>
                <w:bCs/>
                <w:color w:val="000000"/>
                <w:sz w:val="16"/>
                <w:szCs w:val="18"/>
              </w:rPr>
              <w:t>cohort</w:t>
            </w:r>
            <w:proofErr w:type="spellEnd"/>
            <w:r w:rsidRPr="00E376D0">
              <w:rPr>
                <w:rFonts w:cstheme="minorHAnsi"/>
                <w:bCs/>
                <w:color w:val="000000"/>
                <w:sz w:val="16"/>
                <w:szCs w:val="18"/>
              </w:rPr>
              <w:t xml:space="preserve">) </w:t>
            </w:r>
            <w:r w:rsidRPr="00E376D0">
              <w:rPr>
                <w:rFonts w:cstheme="minorHAnsi"/>
                <w:bCs/>
                <w:color w:val="000000"/>
                <w:sz w:val="16"/>
                <w:szCs w:val="18"/>
              </w:rPr>
              <w:fldChar w:fldCharType="begin"/>
            </w:r>
            <w:r w:rsidR="0004625F">
              <w:rPr>
                <w:rFonts w:cstheme="minorHAnsi"/>
                <w:bCs/>
                <w:color w:val="000000"/>
                <w:sz w:val="16"/>
                <w:szCs w:val="18"/>
              </w:rPr>
              <w:instrText xml:space="preserve"> ADDIN EN.CITE &lt;EndNote&gt;&lt;Cite&gt;&lt;Author&gt;Grunder&lt;/Author&gt;&lt;Year&gt;2008&lt;/Year&gt;&lt;RecNum&gt;135&lt;/RecNum&gt;&lt;DisplayText&gt;[21]&lt;/DisplayText&gt;&lt;record&gt;&lt;rec-number&gt;135&lt;/rec-number&gt;&lt;foreign-keys&gt;&lt;key app="EN" db-id="95apf0wab5aetwevar6p0590zxr00rtvffss" timestamp="1605881220"&gt;135&lt;/key&gt;&lt;/foreign-keys&gt;&lt;ref-type name="Journal Article"&gt;17&lt;/ref-type&gt;&lt;contributors&gt;&lt;authors&gt;&lt;author&gt;Grunder, G.&lt;/author&gt;&lt;author&gt;Fellows, C.&lt;/author&gt;&lt;author&gt;Janouschek, H.&lt;/author&gt;&lt;author&gt;Veselinovic, T.&lt;/author&gt;&lt;author&gt;Boy, C.&lt;/author&gt;&lt;author&gt;Brocheler, A.&lt;/author&gt;&lt;author&gt;Kirschbaum, K. M.&lt;/author&gt;&lt;author&gt;Hellmann, S.&lt;/author&gt;&lt;author&gt;Spreckelmeyer, K. M.&lt;/author&gt;&lt;author&gt;Hiemke, C.&lt;/author&gt;&lt;author&gt;Rosch, F.&lt;/author&gt;&lt;author&gt;Schaefer, W. M.&lt;/author&gt;&lt;author&gt;Vernaleken, I.&lt;/author&gt;&lt;/authors&gt;&lt;/contributors&gt;&lt;titles&gt;&lt;title&gt;Brain and plasma pharmacokinetics of aripiprazole in patients with schizophrenia: An F-18 fallypride PET study&lt;/title&gt;&lt;secondary-title&gt;American Journal of Psychiatry&lt;/secondary-title&gt;&lt;/titles&gt;&lt;periodical&gt;&lt;full-title&gt;American Journal of Psychiatry&lt;/full-title&gt;&lt;/periodical&gt;&lt;pages&gt;988-995&lt;/pages&gt;&lt;volume&gt;165&lt;/volume&gt;&lt;number&gt;8&lt;/number&gt;&lt;dates&gt;&lt;year&gt;2008&lt;/year&gt;&lt;pub-dates&gt;&lt;date&gt;Aug&lt;/date&gt;&lt;/pub-dates&gt;&lt;/dates&gt;&lt;isbn&gt;0002-953X&lt;/isbn&gt;&lt;accession-num&gt;WOS:000258113700013&lt;/accession-num&gt;&lt;urls&gt;&lt;related-urls&gt;&lt;url&gt;&amp;lt;Go to ISI&amp;gt;://WOS:000258113700013&lt;/url&gt;&lt;/related-urls&gt;&lt;/urls&gt;&lt;electronic-resource-num&gt;10.1176/appi.ajp.2008.07101574&lt;/electronic-resource-num&gt;&lt;remote-database-name&gt;wos&lt;/remote-database-name&gt;&lt;/record&gt;&lt;/Cite&gt;&lt;/EndNote&gt;</w:instrText>
            </w:r>
            <w:r w:rsidRPr="00E376D0">
              <w:rPr>
                <w:rFonts w:cstheme="minorHAnsi"/>
                <w:bCs/>
                <w:color w:val="000000"/>
                <w:sz w:val="16"/>
                <w:szCs w:val="18"/>
              </w:rPr>
              <w:fldChar w:fldCharType="separate"/>
            </w:r>
            <w:r w:rsidR="0004625F">
              <w:rPr>
                <w:rFonts w:cstheme="minorHAnsi"/>
                <w:bCs/>
                <w:noProof/>
                <w:color w:val="000000"/>
                <w:sz w:val="16"/>
                <w:szCs w:val="18"/>
              </w:rPr>
              <w:t>[21]</w:t>
            </w:r>
            <w:r w:rsidRPr="00E376D0">
              <w:rPr>
                <w:rFonts w:cstheme="minorHAnsi"/>
                <w:bCs/>
                <w:color w:val="000000"/>
                <w:sz w:val="16"/>
                <w:szCs w:val="18"/>
              </w:rPr>
              <w:fldChar w:fldCharType="end"/>
            </w:r>
          </w:p>
        </w:tc>
        <w:tc>
          <w:tcPr>
            <w:tcW w:w="709" w:type="dxa"/>
            <w:tcBorders>
              <w:left w:val="nil"/>
              <w:right w:val="nil"/>
            </w:tcBorders>
            <w:noWrap/>
            <w:vAlign w:val="center"/>
          </w:tcPr>
          <w:p w14:paraId="7BB2AE9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center"/>
          </w:tcPr>
          <w:p w14:paraId="10E0BB0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1089" w:type="dxa"/>
            <w:gridSpan w:val="2"/>
            <w:tcBorders>
              <w:left w:val="nil"/>
              <w:right w:val="nil"/>
            </w:tcBorders>
            <w:noWrap/>
            <w:vAlign w:val="center"/>
          </w:tcPr>
          <w:p w14:paraId="18741C91"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529" w:type="dxa"/>
            <w:gridSpan w:val="2"/>
            <w:tcBorders>
              <w:left w:val="nil"/>
              <w:right w:val="nil"/>
            </w:tcBorders>
            <w:noWrap/>
            <w:vAlign w:val="center"/>
          </w:tcPr>
          <w:p w14:paraId="3978A76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650" w:type="dxa"/>
            <w:tcBorders>
              <w:left w:val="nil"/>
              <w:right w:val="nil"/>
            </w:tcBorders>
            <w:noWrap/>
            <w:vAlign w:val="center"/>
          </w:tcPr>
          <w:p w14:paraId="64BB64F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709" w:type="dxa"/>
            <w:tcBorders>
              <w:left w:val="nil"/>
              <w:right w:val="nil"/>
            </w:tcBorders>
            <w:noWrap/>
            <w:vAlign w:val="center"/>
          </w:tcPr>
          <w:p w14:paraId="041C972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center"/>
          </w:tcPr>
          <w:p w14:paraId="57DF2A4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center"/>
          </w:tcPr>
          <w:p w14:paraId="2764C1D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7/10</w:t>
            </w:r>
          </w:p>
        </w:tc>
      </w:tr>
      <w:tr w:rsidR="00B52335" w:rsidRPr="00E376D0" w14:paraId="0AA5AFAB"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0975A166" w14:textId="77777777" w:rsidR="00B52335" w:rsidRPr="00E376D0" w:rsidRDefault="00B52335" w:rsidP="00DC3116">
            <w:pPr>
              <w:rPr>
                <w:rFonts w:cstheme="minorHAnsi"/>
                <w:b w:val="0"/>
                <w:color w:val="000000"/>
                <w:sz w:val="16"/>
                <w:szCs w:val="22"/>
              </w:rPr>
            </w:pPr>
            <w:r>
              <w:rPr>
                <w:rFonts w:cstheme="minorHAnsi"/>
                <w:b w:val="0"/>
                <w:color w:val="000000"/>
                <w:sz w:val="16"/>
                <w:szCs w:val="22"/>
              </w:rPr>
              <w:t>46</w:t>
            </w:r>
          </w:p>
        </w:tc>
        <w:tc>
          <w:tcPr>
            <w:tcW w:w="2802" w:type="dxa"/>
            <w:tcBorders>
              <w:left w:val="nil"/>
              <w:right w:val="nil"/>
            </w:tcBorders>
          </w:tcPr>
          <w:p w14:paraId="00BD6B00" w14:textId="08E950BF"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Kegeles et al.,  2008 </w:t>
            </w:r>
            <w:r w:rsidRPr="00E376D0">
              <w:rPr>
                <w:rFonts w:cstheme="minorHAnsi"/>
                <w:bCs/>
                <w:color w:val="000000"/>
                <w:sz w:val="16"/>
                <w:szCs w:val="18"/>
              </w:rPr>
              <w:fldChar w:fldCharType="begin">
                <w:fldData xml:space="preserve">PEVuZE5vdGU+PENpdGU+PEF1dGhvcj5LZWdlbGVzPC9BdXRob3I+PFllYXI+MjAwODwvWWVhcj48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PEVuZE5vdGU+PENpdGU+PEF1dGhvcj5LZWdlbGVzPC9BdXRob3I+PFllYXI+MjAwODwvWWVhcj48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[47]</w:t>
            </w:r>
            <w:r w:rsidRPr="00E376D0">
              <w:rPr>
                <w:rFonts w:cstheme="minorHAnsi"/>
                <w:bCs/>
                <w:color w:val="000000"/>
                <w:sz w:val="16"/>
                <w:szCs w:val="18"/>
              </w:rPr>
              <w:fldChar w:fldCharType="end"/>
            </w:r>
          </w:p>
        </w:tc>
        <w:tc>
          <w:tcPr>
            <w:tcW w:w="709" w:type="dxa"/>
            <w:tcBorders>
              <w:left w:val="nil"/>
              <w:right w:val="nil"/>
            </w:tcBorders>
            <w:noWrap/>
            <w:vAlign w:val="center"/>
          </w:tcPr>
          <w:p w14:paraId="7DBE812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center"/>
          </w:tcPr>
          <w:p w14:paraId="106E21D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1089" w:type="dxa"/>
            <w:gridSpan w:val="2"/>
            <w:tcBorders>
              <w:left w:val="nil"/>
              <w:right w:val="nil"/>
            </w:tcBorders>
            <w:noWrap/>
            <w:vAlign w:val="center"/>
          </w:tcPr>
          <w:p w14:paraId="6C161F8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529" w:type="dxa"/>
            <w:gridSpan w:val="2"/>
            <w:tcBorders>
              <w:left w:val="nil"/>
              <w:right w:val="nil"/>
            </w:tcBorders>
            <w:noWrap/>
            <w:vAlign w:val="center"/>
          </w:tcPr>
          <w:p w14:paraId="27C4951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650" w:type="dxa"/>
            <w:tcBorders>
              <w:left w:val="nil"/>
              <w:right w:val="nil"/>
            </w:tcBorders>
            <w:noWrap/>
            <w:vAlign w:val="center"/>
          </w:tcPr>
          <w:p w14:paraId="3B98C11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vAlign w:val="center"/>
          </w:tcPr>
          <w:p w14:paraId="6E3557F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8" w:type="dxa"/>
            <w:tcBorders>
              <w:left w:val="nil"/>
              <w:right w:val="nil"/>
            </w:tcBorders>
            <w:noWrap/>
            <w:vAlign w:val="center"/>
          </w:tcPr>
          <w:p w14:paraId="0F7D78A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center"/>
          </w:tcPr>
          <w:p w14:paraId="5B8B50C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5/10</w:t>
            </w:r>
          </w:p>
        </w:tc>
      </w:tr>
      <w:tr w:rsidR="00B52335" w:rsidRPr="00E376D0" w14:paraId="18578A7F"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1150E567"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47</w:t>
            </w:r>
          </w:p>
        </w:tc>
        <w:tc>
          <w:tcPr>
            <w:tcW w:w="2802" w:type="dxa"/>
            <w:tcBorders>
              <w:left w:val="nil"/>
              <w:right w:val="nil"/>
            </w:tcBorders>
          </w:tcPr>
          <w:p w14:paraId="677D4F52" w14:textId="765A054B"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lang w:val="en-US"/>
              </w:rPr>
            </w:pPr>
            <w:r w:rsidRPr="00E376D0">
              <w:rPr>
                <w:rFonts w:cstheme="minorHAnsi"/>
                <w:bCs/>
                <w:color w:val="000000"/>
                <w:sz w:val="16"/>
                <w:szCs w:val="18"/>
                <w:lang w:val="en-US"/>
              </w:rPr>
              <w:t>Ito</w:t>
            </w:r>
            <w:r w:rsidRPr="00E376D0">
              <w:rPr>
                <w:rFonts w:cstheme="minorHAnsi"/>
                <w:bCs/>
                <w:color w:val="000000"/>
                <w:sz w:val="16"/>
                <w:szCs w:val="18"/>
              </w:rPr>
              <w:t xml:space="preserve"> et al., </w:t>
            </w:r>
            <w:r w:rsidRPr="00E376D0">
              <w:rPr>
                <w:rFonts w:cstheme="minorHAnsi"/>
                <w:bCs/>
                <w:color w:val="000000"/>
                <w:sz w:val="16"/>
                <w:szCs w:val="18"/>
                <w:lang w:val="en-US"/>
              </w:rPr>
              <w:t xml:space="preserve"> 2012 </w:t>
            </w:r>
            <w:r w:rsidRPr="00E376D0">
              <w:rPr>
                <w:rFonts w:cstheme="minorHAnsi"/>
                <w:bCs/>
                <w:color w:val="000000"/>
                <w:sz w:val="16"/>
                <w:szCs w:val="18"/>
              </w:rPr>
              <w:fldChar w:fldCharType="begin">
                <w:fldData xml:space="preserve">PEVuZE5vdGU+PENpdGU+PEF1dGhvcj5JdG88L0F1dGhvcj48WWVhcj4yMDEyPC9ZZWFyPjxSZWNO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PEVuZE5vdGU+PENpdGU+PEF1dGhvcj5JdG88L0F1dGhvcj48WWVhcj4yMDEyPC9ZZWFyPjxSZWNO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[48]</w:t>
            </w:r>
            <w:r w:rsidRPr="00E376D0">
              <w:rPr>
                <w:rFonts w:cstheme="minorHAnsi"/>
                <w:bCs/>
                <w:color w:val="000000"/>
                <w:sz w:val="16"/>
                <w:szCs w:val="18"/>
              </w:rPr>
              <w:fldChar w:fldCharType="end"/>
            </w:r>
          </w:p>
        </w:tc>
        <w:tc>
          <w:tcPr>
            <w:tcW w:w="709" w:type="dxa"/>
            <w:tcBorders>
              <w:left w:val="nil"/>
              <w:right w:val="nil"/>
            </w:tcBorders>
            <w:noWrap/>
            <w:vAlign w:val="center"/>
          </w:tcPr>
          <w:p w14:paraId="4D58F1C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oH</w:t>
            </w:r>
            <w:proofErr w:type="spellEnd"/>
          </w:p>
        </w:tc>
        <w:tc>
          <w:tcPr>
            <w:tcW w:w="709" w:type="dxa"/>
            <w:tcBorders>
              <w:left w:val="nil"/>
              <w:right w:val="nil"/>
            </w:tcBorders>
            <w:noWrap/>
            <w:vAlign w:val="center"/>
          </w:tcPr>
          <w:p w14:paraId="683F415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1089" w:type="dxa"/>
            <w:gridSpan w:val="2"/>
            <w:tcBorders>
              <w:left w:val="nil"/>
              <w:right w:val="nil"/>
            </w:tcBorders>
            <w:noWrap/>
            <w:vAlign w:val="center"/>
          </w:tcPr>
          <w:p w14:paraId="5DBAAAB4"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529" w:type="dxa"/>
            <w:gridSpan w:val="2"/>
            <w:tcBorders>
              <w:left w:val="nil"/>
              <w:right w:val="nil"/>
            </w:tcBorders>
            <w:noWrap/>
            <w:vAlign w:val="center"/>
          </w:tcPr>
          <w:p w14:paraId="5D339E25"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650" w:type="dxa"/>
            <w:tcBorders>
              <w:left w:val="nil"/>
              <w:right w:val="nil"/>
            </w:tcBorders>
            <w:noWrap/>
            <w:vAlign w:val="center"/>
          </w:tcPr>
          <w:p w14:paraId="2046DAB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vAlign w:val="center"/>
          </w:tcPr>
          <w:p w14:paraId="5941803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8" w:type="dxa"/>
            <w:tcBorders>
              <w:left w:val="nil"/>
              <w:right w:val="nil"/>
            </w:tcBorders>
            <w:noWrap/>
            <w:vAlign w:val="center"/>
          </w:tcPr>
          <w:p w14:paraId="40DF85E2"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5" w:type="dxa"/>
            <w:tcBorders>
              <w:left w:val="nil"/>
              <w:right w:val="nil"/>
            </w:tcBorders>
            <w:noWrap/>
            <w:vAlign w:val="center"/>
          </w:tcPr>
          <w:p w14:paraId="5A1FFDC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2/10</w:t>
            </w:r>
          </w:p>
        </w:tc>
      </w:tr>
      <w:tr w:rsidR="00B52335" w:rsidRPr="00E376D0" w14:paraId="232DAC99"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7168DD63"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48</w:t>
            </w:r>
          </w:p>
        </w:tc>
        <w:tc>
          <w:tcPr>
            <w:tcW w:w="2802" w:type="dxa"/>
            <w:tcBorders>
              <w:left w:val="nil"/>
              <w:right w:val="nil"/>
            </w:tcBorders>
          </w:tcPr>
          <w:p w14:paraId="5F020218" w14:textId="0606144B"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proofErr w:type="spellStart"/>
            <w:r w:rsidRPr="00E376D0">
              <w:rPr>
                <w:rFonts w:cstheme="minorHAnsi"/>
                <w:bCs/>
                <w:color w:val="000000"/>
                <w:sz w:val="16"/>
                <w:szCs w:val="18"/>
              </w:rPr>
              <w:t>Takahata</w:t>
            </w:r>
            <w:proofErr w:type="spellEnd"/>
            <w:r w:rsidRPr="00E376D0">
              <w:rPr>
                <w:rFonts w:cstheme="minorHAnsi"/>
                <w:bCs/>
                <w:color w:val="000000"/>
                <w:sz w:val="16"/>
                <w:szCs w:val="18"/>
              </w:rPr>
              <w:t xml:space="preserve"> et al.,  2012 </w:t>
            </w:r>
            <w:r w:rsidRPr="00E376D0">
              <w:rPr>
                <w:rFonts w:cstheme="minorHAnsi"/>
                <w:bCs/>
                <w:color w:val="000000"/>
                <w:sz w:val="16"/>
                <w:szCs w:val="18"/>
              </w:rPr>
              <w:fldChar w:fldCharType="begin">
                <w:fldData xml:space="preserve">PEVuZE5vdGU+PENpdGU+PEF1dGhvcj5UYWthaGF0YTwvQXV0aG9yPjxZZWFyPjIwMTI8L1llYXI+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PEVuZE5vdGU+PENpdGU+PEF1dGhvcj5UYWthaGF0YTwvQXV0aG9yPjxZZWFyPjIwMTI8L1llYXI+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[49]</w:t>
            </w:r>
            <w:r w:rsidRPr="00E376D0">
              <w:rPr>
                <w:rFonts w:cstheme="minorHAnsi"/>
                <w:bCs/>
                <w:color w:val="000000"/>
                <w:sz w:val="16"/>
                <w:szCs w:val="18"/>
              </w:rPr>
              <w:fldChar w:fldCharType="end"/>
            </w:r>
          </w:p>
        </w:tc>
        <w:tc>
          <w:tcPr>
            <w:tcW w:w="709" w:type="dxa"/>
            <w:tcBorders>
              <w:left w:val="nil"/>
              <w:right w:val="nil"/>
            </w:tcBorders>
            <w:noWrap/>
            <w:vAlign w:val="center"/>
          </w:tcPr>
          <w:p w14:paraId="6B17388B"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center"/>
          </w:tcPr>
          <w:p w14:paraId="74E126ED"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1089" w:type="dxa"/>
            <w:gridSpan w:val="2"/>
            <w:tcBorders>
              <w:left w:val="nil"/>
              <w:right w:val="nil"/>
            </w:tcBorders>
            <w:noWrap/>
            <w:vAlign w:val="center"/>
          </w:tcPr>
          <w:p w14:paraId="7C9F4AC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529" w:type="dxa"/>
            <w:gridSpan w:val="2"/>
            <w:tcBorders>
              <w:left w:val="nil"/>
              <w:right w:val="nil"/>
            </w:tcBorders>
            <w:noWrap/>
            <w:vAlign w:val="center"/>
          </w:tcPr>
          <w:p w14:paraId="0605B2A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650" w:type="dxa"/>
            <w:tcBorders>
              <w:left w:val="nil"/>
              <w:right w:val="nil"/>
            </w:tcBorders>
            <w:noWrap/>
            <w:vAlign w:val="center"/>
          </w:tcPr>
          <w:p w14:paraId="23A3873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vAlign w:val="center"/>
          </w:tcPr>
          <w:p w14:paraId="5386F49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ox</w:t>
            </w:r>
            <w:proofErr w:type="spellEnd"/>
          </w:p>
        </w:tc>
        <w:tc>
          <w:tcPr>
            <w:tcW w:w="708" w:type="dxa"/>
            <w:tcBorders>
              <w:left w:val="nil"/>
              <w:right w:val="nil"/>
            </w:tcBorders>
            <w:noWrap/>
            <w:vAlign w:val="center"/>
          </w:tcPr>
          <w:p w14:paraId="7B6213C0"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proofErr w:type="spellStart"/>
            <w:r w:rsidRPr="00E376D0">
              <w:rPr>
                <w:rFonts w:cstheme="minorHAnsi"/>
                <w:color w:val="000000"/>
                <w:sz w:val="16"/>
                <w:szCs w:val="22"/>
              </w:rPr>
              <w:t>xo</w:t>
            </w:r>
            <w:proofErr w:type="spellEnd"/>
          </w:p>
        </w:tc>
        <w:tc>
          <w:tcPr>
            <w:tcW w:w="705" w:type="dxa"/>
            <w:tcBorders>
              <w:left w:val="nil"/>
              <w:right w:val="nil"/>
            </w:tcBorders>
            <w:noWrap/>
            <w:vAlign w:val="center"/>
          </w:tcPr>
          <w:p w14:paraId="7C9CB73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2/10</w:t>
            </w:r>
          </w:p>
        </w:tc>
      </w:tr>
      <w:tr w:rsidR="00B52335" w:rsidRPr="00E376D0" w14:paraId="1BCBCCC6" w14:textId="77777777" w:rsidTr="00DC3116">
        <w:trPr>
          <w:trHeight w:val="101"/>
        </w:trPr>
        <w:tc>
          <w:tcPr>
            <w:cnfStyle w:val="001000000000" w:firstRow="0" w:lastRow="0" w:firstColumn="1" w:lastColumn="0" w:oddVBand="0" w:evenVBand="0" w:oddHBand="0" w:evenHBand="0" w:firstRowFirstColumn="0" w:firstRowLastColumn="0" w:lastRowFirstColumn="0" w:lastRowLastColumn="0"/>
            <w:tcW w:w="604" w:type="dxa"/>
            <w:tcBorders>
              <w:left w:val="nil"/>
              <w:right w:val="nil"/>
            </w:tcBorders>
            <w:vAlign w:val="center"/>
          </w:tcPr>
          <w:p w14:paraId="2A43278D" w14:textId="77777777" w:rsidR="00B52335" w:rsidRPr="00E376D0" w:rsidRDefault="00B52335" w:rsidP="00DC3116">
            <w:pPr>
              <w:rPr>
                <w:rFonts w:cstheme="minorHAnsi"/>
                <w:b w:val="0"/>
                <w:color w:val="000000"/>
                <w:sz w:val="16"/>
                <w:szCs w:val="22"/>
              </w:rPr>
            </w:pPr>
            <w:r w:rsidRPr="00E376D0">
              <w:rPr>
                <w:rFonts w:cstheme="minorHAnsi"/>
                <w:b w:val="0"/>
                <w:color w:val="000000"/>
                <w:sz w:val="16"/>
                <w:szCs w:val="22"/>
              </w:rPr>
              <w:t>49</w:t>
            </w:r>
          </w:p>
        </w:tc>
        <w:tc>
          <w:tcPr>
            <w:tcW w:w="2802" w:type="dxa"/>
            <w:tcBorders>
              <w:left w:val="nil"/>
              <w:right w:val="nil"/>
            </w:tcBorders>
          </w:tcPr>
          <w:p w14:paraId="6D510803" w14:textId="1E203B20" w:rsidR="00B52335" w:rsidRPr="00E376D0" w:rsidRDefault="00B52335" w:rsidP="00DC3116">
            <w:pPr>
              <w:cnfStyle w:val="000000000000" w:firstRow="0" w:lastRow="0" w:firstColumn="0" w:lastColumn="0" w:oddVBand="0" w:evenVBand="0" w:oddHBand="0" w:evenHBand="0" w:firstRowFirstColumn="0" w:firstRowLastColumn="0" w:lastRowFirstColumn="0" w:lastRowLastColumn="0"/>
              <w:rPr>
                <w:rFonts w:cstheme="minorHAnsi"/>
                <w:bCs/>
                <w:color w:val="000000"/>
                <w:sz w:val="16"/>
                <w:szCs w:val="18"/>
              </w:rPr>
            </w:pPr>
            <w:r w:rsidRPr="00E376D0">
              <w:rPr>
                <w:rFonts w:cstheme="minorHAnsi"/>
                <w:bCs/>
                <w:color w:val="000000"/>
                <w:sz w:val="16"/>
                <w:szCs w:val="18"/>
              </w:rPr>
              <w:t xml:space="preserve">Shin </w:t>
            </w:r>
            <w:r>
              <w:rPr>
                <w:rFonts w:cstheme="minorHAnsi"/>
                <w:bCs/>
                <w:color w:val="000000"/>
                <w:sz w:val="16"/>
                <w:szCs w:val="18"/>
              </w:rPr>
              <w:t>et al.,</w:t>
            </w:r>
            <w:r w:rsidRPr="00E376D0">
              <w:rPr>
                <w:rFonts w:cstheme="minorHAnsi"/>
                <w:bCs/>
                <w:color w:val="000000"/>
                <w:sz w:val="16"/>
                <w:szCs w:val="18"/>
              </w:rPr>
              <w:t xml:space="preserve"> 2018 </w:t>
            </w:r>
            <w:r w:rsidRPr="00E376D0">
              <w:rPr>
                <w:rFonts w:cstheme="minorHAnsi"/>
                <w:bCs/>
                <w:color w:val="000000"/>
                <w:sz w:val="16"/>
                <w:szCs w:val="18"/>
              </w:rPr>
              <w:fldChar w:fldCharType="begin">
                <w:fldData xml:space="preserve">PEVuZE5vdGU+PENpdGU+PEF1dGhvcj5TaGluPC9BdXRob3I+PFllYXI+MjAxODwvWWVhcj48UmVj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</w:fldData>
              </w:fldChar>
            </w:r>
            <w:r w:rsidR="0004625F">
              <w:rPr>
                <w:rFonts w:cstheme="minorHAnsi"/>
                <w:bCs/>
                <w:color w:val="000000"/>
                <w:sz w:val="16"/>
                <w:szCs w:val="18"/>
              </w:rPr>
              <w:instrText xml:space="preserve"> ADDIN EN.CITE </w:instrText>
            </w:r>
            <w:r w:rsidR="0004625F">
              <w:rPr>
                <w:rFonts w:cstheme="minorHAnsi"/>
                <w:bCs/>
                <w:color w:val="000000"/>
                <w:sz w:val="16"/>
                <w:szCs w:val="18"/>
              </w:rPr>
              <w:fldChar w:fldCharType="begin">
                <w:fldData xml:space="preserve">PEVuZE5vdGU+PENpdGU+PEF1dGhvcj5TaGluPC9BdXRob3I+PFllYXI+MjAxODwvWWVhcj48UmVj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</w:fldData>
              </w:fldChar>
            </w:r>
            <w:r w:rsidR="0004625F">
              <w:rPr>
                <w:rFonts w:cstheme="minorHAnsi"/>
                <w:bCs/>
                <w:color w:val="000000"/>
                <w:sz w:val="16"/>
                <w:szCs w:val="18"/>
              </w:rPr>
              <w:instrText xml:space="preserve"> ADDIN EN.CITE.DATA </w:instrText>
            </w:r>
            <w:r w:rsidR="0004625F">
              <w:rPr>
                <w:rFonts w:cstheme="minorHAnsi"/>
                <w:bCs/>
                <w:color w:val="000000"/>
                <w:sz w:val="16"/>
                <w:szCs w:val="18"/>
              </w:rPr>
            </w:r>
            <w:r w:rsidR="0004625F">
              <w:rPr>
                <w:rFonts w:cstheme="minorHAnsi"/>
                <w:bCs/>
                <w:color w:val="000000"/>
                <w:sz w:val="16"/>
                <w:szCs w:val="18"/>
              </w:rPr>
              <w:fldChar w:fldCharType="end"/>
            </w:r>
            <w:r w:rsidRPr="00E376D0">
              <w:rPr>
                <w:rFonts w:cstheme="minorHAnsi"/>
                <w:bCs/>
                <w:color w:val="000000"/>
                <w:sz w:val="16"/>
                <w:szCs w:val="18"/>
              </w:rPr>
            </w:r>
            <w:r w:rsidRPr="00E376D0">
              <w:rPr>
                <w:rFonts w:cstheme="minorHAnsi"/>
                <w:bCs/>
                <w:color w:val="000000"/>
                <w:sz w:val="16"/>
                <w:szCs w:val="18"/>
              </w:rPr>
              <w:fldChar w:fldCharType="separate"/>
            </w:r>
            <w:r w:rsidR="0004625F">
              <w:rPr>
                <w:rFonts w:cstheme="minorHAnsi"/>
                <w:bCs/>
                <w:noProof/>
                <w:color w:val="000000"/>
                <w:sz w:val="16"/>
                <w:szCs w:val="18"/>
              </w:rPr>
              <w:t>[50]</w:t>
            </w:r>
            <w:r w:rsidRPr="00E376D0">
              <w:rPr>
                <w:rFonts w:cstheme="minorHAnsi"/>
                <w:bCs/>
                <w:color w:val="000000"/>
                <w:sz w:val="16"/>
                <w:szCs w:val="18"/>
              </w:rPr>
              <w:fldChar w:fldCharType="end"/>
            </w:r>
          </w:p>
        </w:tc>
        <w:tc>
          <w:tcPr>
            <w:tcW w:w="709" w:type="dxa"/>
            <w:tcBorders>
              <w:left w:val="nil"/>
              <w:right w:val="nil"/>
            </w:tcBorders>
            <w:noWrap/>
            <w:vAlign w:val="center"/>
          </w:tcPr>
          <w:p w14:paraId="58AD5958"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709" w:type="dxa"/>
            <w:tcBorders>
              <w:left w:val="nil"/>
              <w:right w:val="nil"/>
            </w:tcBorders>
            <w:noWrap/>
            <w:vAlign w:val="center"/>
          </w:tcPr>
          <w:p w14:paraId="0D49615C"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1089" w:type="dxa"/>
            <w:gridSpan w:val="2"/>
            <w:tcBorders>
              <w:left w:val="nil"/>
              <w:right w:val="nil"/>
            </w:tcBorders>
            <w:noWrap/>
            <w:vAlign w:val="center"/>
          </w:tcPr>
          <w:p w14:paraId="5328B879"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w:t>
            </w:r>
          </w:p>
        </w:tc>
        <w:tc>
          <w:tcPr>
            <w:tcW w:w="529" w:type="dxa"/>
            <w:gridSpan w:val="2"/>
            <w:tcBorders>
              <w:left w:val="nil"/>
              <w:right w:val="nil"/>
            </w:tcBorders>
            <w:noWrap/>
            <w:vAlign w:val="center"/>
          </w:tcPr>
          <w:p w14:paraId="5C39E0AF"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o</w:t>
            </w:r>
          </w:p>
        </w:tc>
        <w:tc>
          <w:tcPr>
            <w:tcW w:w="650" w:type="dxa"/>
            <w:tcBorders>
              <w:left w:val="nil"/>
              <w:right w:val="nil"/>
            </w:tcBorders>
            <w:noWrap/>
            <w:vAlign w:val="center"/>
          </w:tcPr>
          <w:p w14:paraId="336D748A"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w:t>
            </w:r>
          </w:p>
        </w:tc>
        <w:tc>
          <w:tcPr>
            <w:tcW w:w="709" w:type="dxa"/>
            <w:tcBorders>
              <w:left w:val="nil"/>
              <w:right w:val="nil"/>
            </w:tcBorders>
            <w:noWrap/>
            <w:vAlign w:val="center"/>
          </w:tcPr>
          <w:p w14:paraId="091C993E"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8" w:type="dxa"/>
            <w:tcBorders>
              <w:left w:val="nil"/>
              <w:right w:val="nil"/>
            </w:tcBorders>
            <w:noWrap/>
            <w:vAlign w:val="center"/>
          </w:tcPr>
          <w:p w14:paraId="292FA176"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xx</w:t>
            </w:r>
          </w:p>
        </w:tc>
        <w:tc>
          <w:tcPr>
            <w:tcW w:w="705" w:type="dxa"/>
            <w:tcBorders>
              <w:left w:val="nil"/>
              <w:right w:val="nil"/>
            </w:tcBorders>
            <w:noWrap/>
            <w:vAlign w:val="center"/>
          </w:tcPr>
          <w:p w14:paraId="2351FFB7" w14:textId="77777777" w:rsidR="00B52335" w:rsidRPr="00E376D0" w:rsidRDefault="00B52335" w:rsidP="00DC3116">
            <w:pPr>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22"/>
              </w:rPr>
            </w:pPr>
            <w:r w:rsidRPr="00E376D0">
              <w:rPr>
                <w:rFonts w:cstheme="minorHAnsi"/>
                <w:color w:val="000000"/>
                <w:sz w:val="16"/>
                <w:szCs w:val="22"/>
              </w:rPr>
              <w:t>7/10</w:t>
            </w:r>
          </w:p>
        </w:tc>
      </w:tr>
    </w:tbl>
    <w:p w14:paraId="72F50759" w14:textId="1DC84ADC" w:rsidR="00DC3116" w:rsidRDefault="00DC3116" w:rsidP="00DC3116">
      <w:pPr>
        <w:spacing w:line="360" w:lineRule="auto"/>
        <w:rPr>
          <w:rFonts w:ascii="Arial" w:hAnsi="Arial" w:cs="Arial"/>
          <w:b/>
          <w:i/>
          <w:sz w:val="18"/>
          <w:lang w:val="en-US"/>
        </w:rPr>
      </w:pPr>
      <w:r>
        <w:rPr>
          <w:rFonts w:ascii="Arial" w:hAnsi="Arial" w:cs="Arial"/>
          <w:b/>
          <w:i/>
          <w:sz w:val="18"/>
          <w:lang w:val="en-US"/>
        </w:rPr>
        <w:t>Table S</w:t>
      </w:r>
      <w:r w:rsidR="00C37711">
        <w:rPr>
          <w:rFonts w:ascii="Arial" w:hAnsi="Arial" w:cs="Arial"/>
          <w:b/>
          <w:i/>
          <w:sz w:val="18"/>
          <w:lang w:val="en-US"/>
        </w:rPr>
        <w:t>6</w:t>
      </w:r>
      <w:r w:rsidRPr="002C79E4">
        <w:rPr>
          <w:rFonts w:ascii="Arial" w:hAnsi="Arial" w:cs="Arial"/>
          <w:b/>
          <w:i/>
          <w:sz w:val="18"/>
          <w:lang w:val="en-US"/>
        </w:rPr>
        <w:t>. Rating result of general quality criteria for the therapeutic drug monitoring component for all studies</w:t>
      </w:r>
    </w:p>
    <w:p w14:paraId="6A4E464E" w14:textId="77777777" w:rsidR="00B4683B" w:rsidRPr="00843DCD" w:rsidRDefault="00B4683B" w:rsidP="00DC3116">
      <w:pPr>
        <w:spacing w:line="360" w:lineRule="auto"/>
        <w:rPr>
          <w:rFonts w:ascii="Arial" w:hAnsi="Arial" w:cs="Arial"/>
          <w:b/>
          <w:sz w:val="18"/>
          <w:lang w:val="en-US"/>
        </w:rPr>
      </w:pPr>
    </w:p>
    <w:p w14:paraId="3F01FE47" w14:textId="77777777" w:rsidR="00B52335" w:rsidRDefault="00B52335" w:rsidP="009D250F">
      <w:pPr>
        <w:pStyle w:val="berschrift1"/>
        <w:spacing w:before="0"/>
        <w:rPr>
          <w:b/>
          <w:i/>
          <w:sz w:val="20"/>
          <w:lang w:val="en-US"/>
        </w:rPr>
      </w:pPr>
      <w:r>
        <w:rPr>
          <w:b/>
          <w:i/>
          <w:sz w:val="20"/>
          <w:lang w:val="en-US"/>
        </w:rPr>
        <w:br w:type="page"/>
      </w:r>
    </w:p>
    <w:p w14:paraId="5A1F2473" w14:textId="64A015AD" w:rsidR="0032408D" w:rsidRPr="009D250F" w:rsidRDefault="002C1560" w:rsidP="009D250F">
      <w:pPr>
        <w:pStyle w:val="berschrift1"/>
        <w:spacing w:before="0"/>
        <w:rPr>
          <w:b/>
          <w:i/>
          <w:sz w:val="20"/>
          <w:lang w:val="en-US"/>
        </w:rPr>
      </w:pPr>
      <w:r>
        <w:rPr>
          <w:b/>
          <w:i/>
          <w:sz w:val="20"/>
          <w:lang w:val="en-US"/>
        </w:rPr>
        <w:t xml:space="preserve"> Table S</w:t>
      </w:r>
      <w:r w:rsidR="00C37711">
        <w:rPr>
          <w:b/>
          <w:i/>
          <w:sz w:val="20"/>
          <w:lang w:val="en-US"/>
        </w:rPr>
        <w:t>7</w:t>
      </w:r>
      <w:r w:rsidR="0032408D" w:rsidRPr="009D250F">
        <w:rPr>
          <w:b/>
          <w:i/>
          <w:sz w:val="20"/>
          <w:lang w:val="en-US"/>
        </w:rPr>
        <w:t>. Study type specific quality assessment - Cross-sectional studies</w:t>
      </w:r>
    </w:p>
    <w:tbl>
      <w:tblPr>
        <w:tblpPr w:leftFromText="141" w:rightFromText="141" w:vertAnchor="page" w:horzAnchor="page" w:tblpX="1412" w:tblpY="1805"/>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603"/>
        <w:gridCol w:w="1661"/>
        <w:gridCol w:w="671"/>
        <w:gridCol w:w="671"/>
        <w:gridCol w:w="648"/>
        <w:gridCol w:w="740"/>
        <w:gridCol w:w="1326"/>
        <w:gridCol w:w="1059"/>
        <w:gridCol w:w="917"/>
        <w:gridCol w:w="916"/>
      </w:tblGrid>
      <w:tr w:rsidR="00B52335" w:rsidRPr="00CC0D30" w14:paraId="1E39416E" w14:textId="77777777" w:rsidTr="00DC3116">
        <w:trPr>
          <w:trHeight w:val="298"/>
        </w:trPr>
        <w:tc>
          <w:tcPr>
            <w:tcW w:w="603" w:type="dxa"/>
            <w:vMerge w:val="restart"/>
            <w:shd w:val="clear" w:color="auto" w:fill="F2F2F2" w:themeFill="background1" w:themeFillShade="F2"/>
          </w:tcPr>
          <w:p w14:paraId="2CF2345F" w14:textId="77777777" w:rsidR="00B52335" w:rsidRPr="00CC0D30" w:rsidRDefault="00B52335" w:rsidP="00B52335">
            <w:pPr>
              <w:pStyle w:val="EndNoteBibliography"/>
              <w:rPr>
                <w:rFonts w:asciiTheme="minorHAnsi" w:hAnsiTheme="minorHAnsi" w:cstheme="minorHAnsi"/>
                <w:bCs/>
                <w:color w:val="000000"/>
                <w:sz w:val="16"/>
                <w:szCs w:val="16"/>
                <w:lang w:val="en-US"/>
              </w:rPr>
            </w:pPr>
            <w:r w:rsidRPr="00CC0D30">
              <w:rPr>
                <w:rFonts w:asciiTheme="minorHAnsi" w:hAnsiTheme="minorHAnsi" w:cstheme="minorHAnsi"/>
                <w:bCs/>
                <w:color w:val="000000"/>
                <w:sz w:val="16"/>
                <w:szCs w:val="16"/>
                <w:lang w:val="en-US"/>
              </w:rPr>
              <w:t>No</w:t>
            </w:r>
          </w:p>
        </w:tc>
        <w:tc>
          <w:tcPr>
            <w:tcW w:w="1661" w:type="dxa"/>
            <w:vMerge w:val="restart"/>
            <w:shd w:val="clear" w:color="auto" w:fill="F2F2F2" w:themeFill="background1" w:themeFillShade="F2"/>
          </w:tcPr>
          <w:p w14:paraId="62CFECB6" w14:textId="77777777" w:rsidR="00B52335" w:rsidRPr="00CC0D30" w:rsidRDefault="00B52335" w:rsidP="00B52335">
            <w:pPr>
              <w:pStyle w:val="EndNoteBibliography"/>
              <w:rPr>
                <w:rFonts w:asciiTheme="minorHAnsi" w:hAnsiTheme="minorHAnsi" w:cstheme="minorHAnsi"/>
                <w:bCs/>
                <w:color w:val="000000"/>
                <w:sz w:val="16"/>
                <w:szCs w:val="16"/>
                <w:lang w:val="en-US"/>
              </w:rPr>
            </w:pPr>
            <w:r w:rsidRPr="00CC0D30">
              <w:rPr>
                <w:rFonts w:asciiTheme="minorHAnsi" w:hAnsiTheme="minorHAnsi" w:cstheme="minorHAnsi"/>
                <w:bCs/>
                <w:color w:val="000000"/>
                <w:sz w:val="16"/>
                <w:szCs w:val="16"/>
                <w:lang w:val="en-US"/>
              </w:rPr>
              <w:t>Study</w:t>
            </w:r>
          </w:p>
        </w:tc>
        <w:tc>
          <w:tcPr>
            <w:tcW w:w="2730" w:type="dxa"/>
            <w:gridSpan w:val="4"/>
            <w:shd w:val="clear" w:color="auto" w:fill="F2F2F2" w:themeFill="background1" w:themeFillShade="F2"/>
            <w:noWrap/>
            <w:vAlign w:val="center"/>
            <w:hideMark/>
          </w:tcPr>
          <w:p w14:paraId="5DB8F7E7" w14:textId="77777777" w:rsidR="00B52335" w:rsidRPr="00CC0D30" w:rsidRDefault="00B52335" w:rsidP="00B52335">
            <w:pPr>
              <w:pStyle w:val="EndNoteBibliography"/>
              <w:rPr>
                <w:rFonts w:asciiTheme="minorHAnsi" w:hAnsiTheme="minorHAnsi" w:cstheme="minorHAnsi"/>
                <w:bCs/>
                <w:color w:val="000000"/>
                <w:sz w:val="16"/>
                <w:szCs w:val="16"/>
                <w:lang w:val="en-US"/>
              </w:rPr>
            </w:pPr>
            <w:r w:rsidRPr="00CC0D30">
              <w:rPr>
                <w:rFonts w:asciiTheme="minorHAnsi" w:hAnsiTheme="minorHAnsi" w:cstheme="minorHAnsi"/>
                <w:bCs/>
                <w:color w:val="000000"/>
                <w:sz w:val="16"/>
                <w:szCs w:val="16"/>
                <w:lang w:val="en-US"/>
              </w:rPr>
              <w:t>Selection (Max 4 p):</w:t>
            </w:r>
          </w:p>
        </w:tc>
        <w:tc>
          <w:tcPr>
            <w:tcW w:w="1326" w:type="dxa"/>
            <w:shd w:val="clear" w:color="auto" w:fill="F2F2F2" w:themeFill="background1" w:themeFillShade="F2"/>
            <w:noWrap/>
            <w:vAlign w:val="center"/>
            <w:hideMark/>
          </w:tcPr>
          <w:p w14:paraId="1C0B4771" w14:textId="77777777" w:rsidR="00B52335" w:rsidRPr="00CC0D30" w:rsidRDefault="00B52335" w:rsidP="00B52335">
            <w:pPr>
              <w:pStyle w:val="EndNoteBibliography"/>
              <w:rPr>
                <w:rFonts w:asciiTheme="minorHAnsi" w:hAnsiTheme="minorHAnsi" w:cstheme="minorHAnsi"/>
                <w:bCs/>
                <w:color w:val="000000"/>
                <w:sz w:val="16"/>
                <w:szCs w:val="16"/>
                <w:lang w:val="en-US"/>
              </w:rPr>
            </w:pPr>
            <w:r w:rsidRPr="00CC0D30">
              <w:rPr>
                <w:rFonts w:asciiTheme="minorHAnsi" w:hAnsiTheme="minorHAnsi" w:cstheme="minorHAnsi"/>
                <w:bCs/>
                <w:color w:val="000000"/>
                <w:sz w:val="16"/>
                <w:szCs w:val="16"/>
                <w:lang w:val="en-US"/>
              </w:rPr>
              <w:t>Comparability (Max 2 p):</w:t>
            </w:r>
          </w:p>
        </w:tc>
        <w:tc>
          <w:tcPr>
            <w:tcW w:w="1976" w:type="dxa"/>
            <w:gridSpan w:val="2"/>
            <w:shd w:val="clear" w:color="auto" w:fill="F2F2F2" w:themeFill="background1" w:themeFillShade="F2"/>
            <w:noWrap/>
            <w:vAlign w:val="center"/>
            <w:hideMark/>
          </w:tcPr>
          <w:p w14:paraId="77C06A74" w14:textId="77777777" w:rsidR="00B52335" w:rsidRPr="00CC0D30" w:rsidRDefault="00B52335" w:rsidP="00B52335">
            <w:pPr>
              <w:pStyle w:val="EndNoteBibliography"/>
              <w:rPr>
                <w:rFonts w:asciiTheme="minorHAnsi" w:hAnsiTheme="minorHAnsi" w:cstheme="minorHAnsi"/>
                <w:bCs/>
                <w:color w:val="000000"/>
                <w:sz w:val="16"/>
                <w:szCs w:val="16"/>
                <w:lang w:val="en-US"/>
              </w:rPr>
            </w:pPr>
            <w:r w:rsidRPr="00CC0D30">
              <w:rPr>
                <w:rFonts w:asciiTheme="minorHAnsi" w:hAnsiTheme="minorHAnsi" w:cstheme="minorHAnsi"/>
                <w:bCs/>
                <w:color w:val="000000"/>
                <w:sz w:val="16"/>
                <w:szCs w:val="16"/>
                <w:lang w:val="en-US"/>
              </w:rPr>
              <w:t>Outcome (Max 3 p)</w:t>
            </w:r>
          </w:p>
        </w:tc>
        <w:tc>
          <w:tcPr>
            <w:tcW w:w="916" w:type="dxa"/>
            <w:vMerge w:val="restart"/>
            <w:shd w:val="clear" w:color="auto" w:fill="F2F2F2" w:themeFill="background1" w:themeFillShade="F2"/>
            <w:vAlign w:val="center"/>
            <w:hideMark/>
          </w:tcPr>
          <w:p w14:paraId="2BC0CB05" w14:textId="77777777" w:rsidR="00B52335" w:rsidRPr="00CC0D30" w:rsidRDefault="00B52335" w:rsidP="00B52335">
            <w:pPr>
              <w:pStyle w:val="EndNoteBibliography"/>
              <w:rPr>
                <w:rFonts w:asciiTheme="minorHAnsi" w:hAnsiTheme="minorHAnsi" w:cstheme="minorHAnsi"/>
                <w:b/>
                <w:bCs/>
                <w:color w:val="000000"/>
                <w:sz w:val="18"/>
                <w:szCs w:val="18"/>
              </w:rPr>
            </w:pPr>
            <w:r w:rsidRPr="00CC0D30">
              <w:rPr>
                <w:rFonts w:asciiTheme="minorHAnsi" w:hAnsiTheme="minorHAnsi" w:cstheme="minorHAnsi"/>
                <w:bCs/>
                <w:color w:val="000000"/>
                <w:sz w:val="16"/>
                <w:szCs w:val="16"/>
                <w:lang w:val="en-US"/>
              </w:rPr>
              <w:t>Total score (x/8)</w:t>
            </w:r>
          </w:p>
        </w:tc>
      </w:tr>
      <w:tr w:rsidR="00B52335" w:rsidRPr="00CC0D30" w14:paraId="475E5BC6" w14:textId="77777777" w:rsidTr="00DC3116">
        <w:trPr>
          <w:trHeight w:val="144"/>
        </w:trPr>
        <w:tc>
          <w:tcPr>
            <w:tcW w:w="603" w:type="dxa"/>
            <w:vMerge/>
            <w:shd w:val="clear" w:color="auto" w:fill="FFFFFF" w:themeFill="background1"/>
          </w:tcPr>
          <w:p w14:paraId="158FDECC" w14:textId="77777777" w:rsidR="00B52335" w:rsidRPr="00CC0D30" w:rsidRDefault="00B52335" w:rsidP="00B52335">
            <w:pPr>
              <w:pStyle w:val="EndNoteBibliography"/>
              <w:rPr>
                <w:rFonts w:asciiTheme="minorHAnsi" w:hAnsiTheme="minorHAnsi" w:cstheme="minorHAnsi"/>
                <w:bCs/>
                <w:color w:val="000000"/>
                <w:sz w:val="16"/>
                <w:szCs w:val="16"/>
                <w:lang w:val="en-US"/>
              </w:rPr>
            </w:pPr>
          </w:p>
        </w:tc>
        <w:tc>
          <w:tcPr>
            <w:tcW w:w="1661" w:type="dxa"/>
            <w:vMerge/>
            <w:shd w:val="clear" w:color="auto" w:fill="FFFFFF" w:themeFill="background1"/>
          </w:tcPr>
          <w:p w14:paraId="4B62F6AD" w14:textId="77777777" w:rsidR="00B52335" w:rsidRPr="00CC0D30" w:rsidRDefault="00B52335" w:rsidP="00B52335">
            <w:pPr>
              <w:pStyle w:val="EndNoteBibliography"/>
              <w:rPr>
                <w:rFonts w:asciiTheme="minorHAnsi" w:hAnsiTheme="minorHAnsi" w:cstheme="minorHAnsi"/>
                <w:bCs/>
                <w:color w:val="000000"/>
                <w:sz w:val="16"/>
                <w:szCs w:val="16"/>
                <w:lang w:val="en-US"/>
              </w:rPr>
            </w:pPr>
          </w:p>
        </w:tc>
        <w:tc>
          <w:tcPr>
            <w:tcW w:w="671" w:type="dxa"/>
            <w:shd w:val="clear" w:color="auto" w:fill="F2F2F2" w:themeFill="background1" w:themeFillShade="F2"/>
            <w:hideMark/>
          </w:tcPr>
          <w:p w14:paraId="020C7B78" w14:textId="3B86F462" w:rsidR="00B52335" w:rsidRPr="00CC0D30" w:rsidRDefault="00B52335" w:rsidP="00B52335">
            <w:pPr>
              <w:pStyle w:val="EndNoteBibliography"/>
              <w:rPr>
                <w:rFonts w:asciiTheme="minorHAnsi" w:hAnsiTheme="minorHAnsi" w:cstheme="minorHAnsi"/>
                <w:color w:val="000000"/>
                <w:sz w:val="16"/>
                <w:szCs w:val="16"/>
                <w:lang w:val="en-US"/>
              </w:rPr>
            </w:pPr>
            <w:r w:rsidRPr="00CC0D30">
              <w:rPr>
                <w:rFonts w:asciiTheme="minorHAnsi" w:hAnsiTheme="minorHAnsi" w:cstheme="minorHAnsi"/>
                <w:bCs/>
                <w:color w:val="000000"/>
                <w:sz w:val="16"/>
                <w:szCs w:val="16"/>
                <w:lang w:val="en-US"/>
              </w:rPr>
              <w:t>Q</w:t>
            </w:r>
            <w:r w:rsidRPr="00CC0D30">
              <w:rPr>
                <w:rFonts w:asciiTheme="minorHAnsi" w:hAnsiTheme="minorHAnsi" w:cstheme="minorHAnsi"/>
                <w:color w:val="000000"/>
                <w:sz w:val="16"/>
                <w:szCs w:val="16"/>
                <w:lang w:val="en-US"/>
              </w:rPr>
              <w:t xml:space="preserve">1 </w:t>
            </w:r>
          </w:p>
        </w:tc>
        <w:tc>
          <w:tcPr>
            <w:tcW w:w="671" w:type="dxa"/>
            <w:shd w:val="clear" w:color="auto" w:fill="F2F2F2" w:themeFill="background1" w:themeFillShade="F2"/>
            <w:hideMark/>
          </w:tcPr>
          <w:p w14:paraId="33E9638A" w14:textId="77777777" w:rsidR="00B52335" w:rsidRPr="00CC0D30" w:rsidRDefault="00B52335" w:rsidP="00B52335">
            <w:pPr>
              <w:pStyle w:val="EndNoteBibliography"/>
              <w:rPr>
                <w:rFonts w:asciiTheme="minorHAnsi" w:hAnsiTheme="minorHAnsi" w:cstheme="minorHAnsi"/>
                <w:bCs/>
                <w:color w:val="000000"/>
                <w:sz w:val="16"/>
                <w:szCs w:val="16"/>
                <w:lang w:val="en-US"/>
              </w:rPr>
            </w:pPr>
            <w:r w:rsidRPr="00CC0D30">
              <w:rPr>
                <w:rFonts w:asciiTheme="minorHAnsi" w:hAnsiTheme="minorHAnsi" w:cstheme="minorHAnsi"/>
                <w:bCs/>
                <w:color w:val="000000"/>
                <w:sz w:val="16"/>
                <w:szCs w:val="16"/>
                <w:lang w:val="en-US"/>
              </w:rPr>
              <w:t xml:space="preserve">Q2 </w:t>
            </w:r>
          </w:p>
        </w:tc>
        <w:tc>
          <w:tcPr>
            <w:tcW w:w="648" w:type="dxa"/>
            <w:shd w:val="clear" w:color="auto" w:fill="F2F2F2" w:themeFill="background1" w:themeFillShade="F2"/>
            <w:hideMark/>
          </w:tcPr>
          <w:p w14:paraId="1B9C80C6" w14:textId="77777777" w:rsidR="00B52335" w:rsidRPr="00CC0D30" w:rsidRDefault="00B52335" w:rsidP="00B52335">
            <w:pPr>
              <w:pStyle w:val="EndNoteBibliography"/>
              <w:rPr>
                <w:rFonts w:asciiTheme="minorHAnsi" w:hAnsiTheme="minorHAnsi" w:cstheme="minorHAnsi"/>
                <w:bCs/>
                <w:color w:val="000000"/>
                <w:sz w:val="16"/>
                <w:szCs w:val="16"/>
                <w:lang w:val="en-US"/>
              </w:rPr>
            </w:pPr>
            <w:r w:rsidRPr="00CC0D30">
              <w:rPr>
                <w:rFonts w:asciiTheme="minorHAnsi" w:hAnsiTheme="minorHAnsi" w:cstheme="minorHAnsi"/>
                <w:bCs/>
                <w:color w:val="000000"/>
                <w:sz w:val="16"/>
                <w:szCs w:val="16"/>
                <w:lang w:val="en-US"/>
              </w:rPr>
              <w:t xml:space="preserve">Q3 </w:t>
            </w:r>
          </w:p>
        </w:tc>
        <w:tc>
          <w:tcPr>
            <w:tcW w:w="740" w:type="dxa"/>
            <w:shd w:val="clear" w:color="auto" w:fill="F2F2F2" w:themeFill="background1" w:themeFillShade="F2"/>
            <w:hideMark/>
          </w:tcPr>
          <w:p w14:paraId="5E04FC07" w14:textId="77777777" w:rsidR="00B52335" w:rsidRPr="00CC0D30" w:rsidRDefault="00B52335" w:rsidP="00B52335">
            <w:pPr>
              <w:pStyle w:val="EndNoteBibliography"/>
              <w:rPr>
                <w:rFonts w:asciiTheme="minorHAnsi" w:hAnsiTheme="minorHAnsi" w:cstheme="minorHAnsi"/>
                <w:bCs/>
                <w:color w:val="000000"/>
                <w:sz w:val="16"/>
                <w:szCs w:val="16"/>
                <w:lang w:val="en-US"/>
              </w:rPr>
            </w:pPr>
            <w:r w:rsidRPr="00CC0D30">
              <w:rPr>
                <w:rFonts w:asciiTheme="minorHAnsi" w:hAnsiTheme="minorHAnsi" w:cstheme="minorHAnsi"/>
                <w:bCs/>
                <w:color w:val="000000"/>
                <w:sz w:val="16"/>
                <w:szCs w:val="16"/>
                <w:lang w:val="en-US"/>
              </w:rPr>
              <w:t xml:space="preserve">Q4 </w:t>
            </w:r>
          </w:p>
        </w:tc>
        <w:tc>
          <w:tcPr>
            <w:tcW w:w="1326" w:type="dxa"/>
            <w:shd w:val="clear" w:color="auto" w:fill="F2F2F2" w:themeFill="background1" w:themeFillShade="F2"/>
            <w:hideMark/>
          </w:tcPr>
          <w:p w14:paraId="0045790E" w14:textId="77777777" w:rsidR="00B52335" w:rsidRPr="00CC0D30" w:rsidRDefault="00B52335" w:rsidP="00B52335">
            <w:pPr>
              <w:pStyle w:val="EndNoteBibliography"/>
              <w:rPr>
                <w:rFonts w:asciiTheme="minorHAnsi" w:hAnsiTheme="minorHAnsi" w:cstheme="minorHAnsi"/>
                <w:bCs/>
                <w:color w:val="000000"/>
                <w:sz w:val="16"/>
                <w:szCs w:val="16"/>
                <w:lang w:val="en-US"/>
              </w:rPr>
            </w:pPr>
            <w:r w:rsidRPr="00CC0D30">
              <w:rPr>
                <w:rFonts w:asciiTheme="minorHAnsi" w:hAnsiTheme="minorHAnsi" w:cstheme="minorHAnsi"/>
                <w:bCs/>
                <w:color w:val="000000"/>
                <w:sz w:val="16"/>
                <w:szCs w:val="16"/>
                <w:lang w:val="en-US"/>
              </w:rPr>
              <w:t>Q5</w:t>
            </w:r>
          </w:p>
        </w:tc>
        <w:tc>
          <w:tcPr>
            <w:tcW w:w="1059" w:type="dxa"/>
            <w:shd w:val="clear" w:color="auto" w:fill="F2F2F2" w:themeFill="background1" w:themeFillShade="F2"/>
            <w:hideMark/>
          </w:tcPr>
          <w:p w14:paraId="0441BFC4" w14:textId="77777777" w:rsidR="00B52335" w:rsidRPr="00CC0D30" w:rsidRDefault="00B52335" w:rsidP="00B52335">
            <w:pPr>
              <w:pStyle w:val="EndNoteBibliography"/>
              <w:rPr>
                <w:rFonts w:asciiTheme="minorHAnsi" w:hAnsiTheme="minorHAnsi" w:cstheme="minorHAnsi"/>
                <w:bCs/>
                <w:color w:val="000000"/>
                <w:sz w:val="16"/>
                <w:szCs w:val="16"/>
                <w:lang w:val="en-US"/>
              </w:rPr>
            </w:pPr>
            <w:r w:rsidRPr="00CC0D30">
              <w:rPr>
                <w:rFonts w:asciiTheme="minorHAnsi" w:hAnsiTheme="minorHAnsi" w:cstheme="minorHAnsi"/>
                <w:bCs/>
                <w:color w:val="000000"/>
                <w:sz w:val="16"/>
                <w:szCs w:val="16"/>
                <w:lang w:val="en-US"/>
              </w:rPr>
              <w:t xml:space="preserve">Q6 </w:t>
            </w:r>
          </w:p>
        </w:tc>
        <w:tc>
          <w:tcPr>
            <w:tcW w:w="917" w:type="dxa"/>
            <w:shd w:val="clear" w:color="auto" w:fill="F2F2F2" w:themeFill="background1" w:themeFillShade="F2"/>
            <w:hideMark/>
          </w:tcPr>
          <w:p w14:paraId="69668616" w14:textId="77777777" w:rsidR="00B52335" w:rsidRPr="00CC0D30" w:rsidRDefault="00B52335" w:rsidP="00B52335">
            <w:pPr>
              <w:pStyle w:val="EndNoteBibliography"/>
              <w:rPr>
                <w:rFonts w:asciiTheme="minorHAnsi" w:hAnsiTheme="minorHAnsi" w:cstheme="minorHAnsi"/>
                <w:bCs/>
                <w:color w:val="000000"/>
                <w:sz w:val="16"/>
                <w:szCs w:val="16"/>
                <w:lang w:val="en-US"/>
              </w:rPr>
            </w:pPr>
            <w:r w:rsidRPr="00CC0D30">
              <w:rPr>
                <w:rFonts w:asciiTheme="minorHAnsi" w:hAnsiTheme="minorHAnsi" w:cstheme="minorHAnsi"/>
                <w:bCs/>
                <w:color w:val="000000"/>
                <w:sz w:val="16"/>
                <w:szCs w:val="16"/>
                <w:lang w:val="en-US"/>
              </w:rPr>
              <w:t>Q7</w:t>
            </w:r>
          </w:p>
        </w:tc>
        <w:tc>
          <w:tcPr>
            <w:tcW w:w="916" w:type="dxa"/>
            <w:vMerge/>
            <w:shd w:val="clear" w:color="auto" w:fill="FFFFFF" w:themeFill="background1"/>
            <w:vAlign w:val="center"/>
            <w:hideMark/>
          </w:tcPr>
          <w:p w14:paraId="1D32F7EF" w14:textId="77777777" w:rsidR="00B52335" w:rsidRPr="00CC0D30" w:rsidRDefault="00B52335" w:rsidP="00B52335">
            <w:pPr>
              <w:rPr>
                <w:rFonts w:cstheme="minorHAnsi"/>
                <w:b/>
                <w:bCs/>
                <w:color w:val="000000"/>
                <w:sz w:val="18"/>
                <w:szCs w:val="18"/>
              </w:rPr>
            </w:pPr>
          </w:p>
        </w:tc>
      </w:tr>
      <w:tr w:rsidR="00B52335" w:rsidRPr="00CC0D30" w14:paraId="06121ADC" w14:textId="77777777" w:rsidTr="00B52335">
        <w:trPr>
          <w:trHeight w:val="217"/>
        </w:trPr>
        <w:tc>
          <w:tcPr>
            <w:tcW w:w="603" w:type="dxa"/>
            <w:shd w:val="clear" w:color="auto" w:fill="FFFFFF" w:themeFill="background1"/>
          </w:tcPr>
          <w:p w14:paraId="09F38D81" w14:textId="77777777" w:rsidR="00B52335" w:rsidRPr="00CC0D30" w:rsidRDefault="00B52335" w:rsidP="00B4683B">
            <w:pPr>
              <w:jc w:val="center"/>
              <w:rPr>
                <w:rFonts w:cstheme="minorHAnsi"/>
                <w:bCs/>
                <w:color w:val="000000"/>
                <w:sz w:val="16"/>
                <w:szCs w:val="18"/>
              </w:rPr>
            </w:pPr>
            <w:r w:rsidRPr="00CC0D30">
              <w:rPr>
                <w:rFonts w:cstheme="minorHAnsi"/>
                <w:bCs/>
                <w:color w:val="000000"/>
                <w:sz w:val="16"/>
                <w:szCs w:val="18"/>
              </w:rPr>
              <w:t>1</w:t>
            </w:r>
          </w:p>
        </w:tc>
        <w:tc>
          <w:tcPr>
            <w:tcW w:w="1661" w:type="dxa"/>
            <w:shd w:val="clear" w:color="auto" w:fill="FFFFFF" w:themeFill="background1"/>
          </w:tcPr>
          <w:p w14:paraId="5F8847C8" w14:textId="77777777" w:rsidR="00B52335" w:rsidRPr="00CC0D30" w:rsidRDefault="00B52335" w:rsidP="00B52335">
            <w:pPr>
              <w:rPr>
                <w:rFonts w:cstheme="minorHAnsi"/>
                <w:bCs/>
                <w:color w:val="000000"/>
                <w:sz w:val="16"/>
                <w:szCs w:val="18"/>
              </w:rPr>
            </w:pPr>
            <w:r w:rsidRPr="00CC0D30">
              <w:rPr>
                <w:rFonts w:cstheme="minorHAnsi"/>
                <w:bCs/>
                <w:color w:val="000000"/>
                <w:sz w:val="16"/>
                <w:szCs w:val="18"/>
              </w:rPr>
              <w:t>Kirschbaum et al., 2008</w:t>
            </w:r>
          </w:p>
        </w:tc>
        <w:tc>
          <w:tcPr>
            <w:tcW w:w="671" w:type="dxa"/>
            <w:shd w:val="clear" w:color="auto" w:fill="FFFFFF" w:themeFill="background1"/>
          </w:tcPr>
          <w:p w14:paraId="0A36AD29"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671" w:type="dxa"/>
            <w:shd w:val="clear" w:color="auto" w:fill="FFFFFF" w:themeFill="background1"/>
          </w:tcPr>
          <w:p w14:paraId="6E9DA7C7"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48" w:type="dxa"/>
            <w:shd w:val="clear" w:color="auto" w:fill="FFFFFF" w:themeFill="background1"/>
          </w:tcPr>
          <w:p w14:paraId="313A6BBD"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740" w:type="dxa"/>
            <w:shd w:val="clear" w:color="auto" w:fill="FFFFFF" w:themeFill="background1"/>
          </w:tcPr>
          <w:p w14:paraId="2944019C"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w:t>
            </w:r>
          </w:p>
        </w:tc>
        <w:tc>
          <w:tcPr>
            <w:tcW w:w="1326" w:type="dxa"/>
            <w:shd w:val="clear" w:color="auto" w:fill="FFFFFF" w:themeFill="background1"/>
          </w:tcPr>
          <w:p w14:paraId="30FE903E" w14:textId="77777777" w:rsidR="00B52335" w:rsidRPr="00CC0D30" w:rsidRDefault="00B52335" w:rsidP="00B52335">
            <w:pPr>
              <w:pStyle w:val="EndNoteBibliography"/>
              <w:jc w:val="center"/>
              <w:rPr>
                <w:rFonts w:asciiTheme="minorHAnsi" w:hAnsiTheme="minorHAnsi" w:cstheme="minorHAnsi"/>
                <w:bCs/>
                <w:color w:val="000000"/>
                <w:sz w:val="16"/>
                <w:szCs w:val="18"/>
              </w:rPr>
            </w:pPr>
            <w:proofErr w:type="spellStart"/>
            <w:r w:rsidRPr="00CC0D30">
              <w:rPr>
                <w:rFonts w:asciiTheme="minorHAnsi" w:hAnsiTheme="minorHAnsi" w:cstheme="minorHAnsi"/>
                <w:bCs/>
                <w:color w:val="000000"/>
                <w:sz w:val="16"/>
                <w:szCs w:val="18"/>
              </w:rPr>
              <w:t>xo</w:t>
            </w:r>
            <w:proofErr w:type="spellEnd"/>
          </w:p>
        </w:tc>
        <w:tc>
          <w:tcPr>
            <w:tcW w:w="1059" w:type="dxa"/>
            <w:shd w:val="clear" w:color="auto" w:fill="FFFFFF" w:themeFill="background1"/>
          </w:tcPr>
          <w:p w14:paraId="30F07ACF"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917" w:type="dxa"/>
            <w:shd w:val="clear" w:color="auto" w:fill="FFFFFF" w:themeFill="background1"/>
          </w:tcPr>
          <w:p w14:paraId="14A41A57"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6" w:type="dxa"/>
            <w:shd w:val="clear" w:color="auto" w:fill="FFFFFF" w:themeFill="background1"/>
          </w:tcPr>
          <w:p w14:paraId="7693257D" w14:textId="77777777" w:rsidR="00B52335" w:rsidRPr="00CC0D30" w:rsidRDefault="00B52335" w:rsidP="00B52335">
            <w:pPr>
              <w:jc w:val="center"/>
              <w:rPr>
                <w:rFonts w:cstheme="minorHAnsi"/>
                <w:bCs/>
                <w:color w:val="000000"/>
                <w:sz w:val="16"/>
                <w:szCs w:val="18"/>
              </w:rPr>
            </w:pPr>
            <w:r w:rsidRPr="00CC0D30">
              <w:rPr>
                <w:rFonts w:cstheme="minorHAnsi"/>
                <w:bCs/>
                <w:color w:val="000000"/>
                <w:sz w:val="16"/>
                <w:szCs w:val="18"/>
              </w:rPr>
              <w:t xml:space="preserve"> 4/8</w:t>
            </w:r>
          </w:p>
        </w:tc>
      </w:tr>
      <w:tr w:rsidR="00B52335" w:rsidRPr="00CC0D30" w14:paraId="215ECC8E" w14:textId="77777777" w:rsidTr="00B52335">
        <w:trPr>
          <w:trHeight w:val="158"/>
        </w:trPr>
        <w:tc>
          <w:tcPr>
            <w:tcW w:w="603" w:type="dxa"/>
            <w:shd w:val="clear" w:color="auto" w:fill="FFFFFF" w:themeFill="background1"/>
          </w:tcPr>
          <w:p w14:paraId="7F9D1381" w14:textId="77777777" w:rsidR="00B52335" w:rsidRPr="00CC0D30" w:rsidRDefault="00B52335" w:rsidP="00B4683B">
            <w:pPr>
              <w:jc w:val="center"/>
              <w:rPr>
                <w:rFonts w:cstheme="minorHAnsi"/>
                <w:bCs/>
                <w:color w:val="000000"/>
                <w:sz w:val="16"/>
                <w:szCs w:val="18"/>
              </w:rPr>
            </w:pPr>
            <w:r w:rsidRPr="00CC0D30">
              <w:rPr>
                <w:rFonts w:cstheme="minorHAnsi"/>
                <w:bCs/>
                <w:color w:val="000000"/>
                <w:sz w:val="16"/>
                <w:szCs w:val="18"/>
              </w:rPr>
              <w:t>2</w:t>
            </w:r>
          </w:p>
        </w:tc>
        <w:tc>
          <w:tcPr>
            <w:tcW w:w="1661" w:type="dxa"/>
            <w:shd w:val="clear" w:color="auto" w:fill="FFFFFF" w:themeFill="background1"/>
          </w:tcPr>
          <w:p w14:paraId="480234CC" w14:textId="77777777" w:rsidR="00B52335" w:rsidRPr="00CC0D30" w:rsidRDefault="00B52335" w:rsidP="00B52335">
            <w:pPr>
              <w:rPr>
                <w:rFonts w:cstheme="minorHAnsi"/>
                <w:bCs/>
                <w:color w:val="000000"/>
                <w:sz w:val="16"/>
                <w:szCs w:val="18"/>
              </w:rPr>
            </w:pPr>
            <w:r w:rsidRPr="00CC0D30">
              <w:rPr>
                <w:rFonts w:cstheme="minorHAnsi"/>
                <w:bCs/>
                <w:color w:val="000000"/>
                <w:sz w:val="16"/>
                <w:szCs w:val="18"/>
              </w:rPr>
              <w:t>Egberts et al., 2020</w:t>
            </w:r>
          </w:p>
        </w:tc>
        <w:tc>
          <w:tcPr>
            <w:tcW w:w="671" w:type="dxa"/>
            <w:shd w:val="clear" w:color="auto" w:fill="FFFFFF" w:themeFill="background1"/>
          </w:tcPr>
          <w:p w14:paraId="17B0568B"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71" w:type="dxa"/>
            <w:shd w:val="clear" w:color="auto" w:fill="FFFFFF" w:themeFill="background1"/>
          </w:tcPr>
          <w:p w14:paraId="62F4E391"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48" w:type="dxa"/>
            <w:shd w:val="clear" w:color="auto" w:fill="FFFFFF" w:themeFill="background1"/>
          </w:tcPr>
          <w:p w14:paraId="67CB200B"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740" w:type="dxa"/>
            <w:shd w:val="clear" w:color="auto" w:fill="FFFFFF" w:themeFill="background1"/>
          </w:tcPr>
          <w:p w14:paraId="76993530"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1326" w:type="dxa"/>
            <w:shd w:val="clear" w:color="auto" w:fill="FFFFFF" w:themeFill="background1"/>
          </w:tcPr>
          <w:p w14:paraId="6E9A618E" w14:textId="77777777" w:rsidR="00B52335" w:rsidRPr="00CC0D30" w:rsidRDefault="00B52335" w:rsidP="00B52335">
            <w:pPr>
              <w:pStyle w:val="EndNoteBibliography"/>
              <w:jc w:val="center"/>
              <w:rPr>
                <w:rFonts w:asciiTheme="minorHAnsi" w:hAnsiTheme="minorHAnsi" w:cstheme="minorHAnsi"/>
                <w:bCs/>
                <w:color w:val="000000"/>
                <w:sz w:val="16"/>
                <w:szCs w:val="18"/>
              </w:rPr>
            </w:pPr>
            <w:proofErr w:type="spellStart"/>
            <w:r w:rsidRPr="00CC0D30">
              <w:rPr>
                <w:rFonts w:asciiTheme="minorHAnsi" w:hAnsiTheme="minorHAnsi" w:cstheme="minorHAnsi"/>
                <w:bCs/>
                <w:color w:val="000000"/>
                <w:sz w:val="16"/>
                <w:szCs w:val="18"/>
              </w:rPr>
              <w:t>oo</w:t>
            </w:r>
            <w:proofErr w:type="spellEnd"/>
          </w:p>
        </w:tc>
        <w:tc>
          <w:tcPr>
            <w:tcW w:w="1059" w:type="dxa"/>
            <w:shd w:val="clear" w:color="auto" w:fill="FFFFFF" w:themeFill="background1"/>
          </w:tcPr>
          <w:p w14:paraId="339D6CD0"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917" w:type="dxa"/>
            <w:shd w:val="clear" w:color="auto" w:fill="FFFFFF" w:themeFill="background1"/>
          </w:tcPr>
          <w:p w14:paraId="39643484"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6" w:type="dxa"/>
            <w:shd w:val="clear" w:color="auto" w:fill="FFFFFF" w:themeFill="background1"/>
          </w:tcPr>
          <w:p w14:paraId="543F7455" w14:textId="77777777" w:rsidR="00B52335" w:rsidRPr="00CC0D30" w:rsidRDefault="00B52335" w:rsidP="00B52335">
            <w:pPr>
              <w:jc w:val="center"/>
              <w:rPr>
                <w:rFonts w:cstheme="minorHAnsi"/>
                <w:bCs/>
                <w:color w:val="000000"/>
                <w:sz w:val="16"/>
                <w:szCs w:val="18"/>
              </w:rPr>
            </w:pPr>
            <w:r w:rsidRPr="00CC0D30">
              <w:rPr>
                <w:rFonts w:cstheme="minorHAnsi"/>
                <w:bCs/>
                <w:color w:val="000000"/>
                <w:sz w:val="16"/>
                <w:szCs w:val="18"/>
              </w:rPr>
              <w:t xml:space="preserve"> 2/8</w:t>
            </w:r>
          </w:p>
        </w:tc>
      </w:tr>
      <w:tr w:rsidR="00B52335" w:rsidRPr="00CC0D30" w14:paraId="5D281BC0" w14:textId="77777777" w:rsidTr="00DC3116">
        <w:trPr>
          <w:trHeight w:val="242"/>
        </w:trPr>
        <w:tc>
          <w:tcPr>
            <w:tcW w:w="603" w:type="dxa"/>
            <w:shd w:val="clear" w:color="auto" w:fill="FFFFFF" w:themeFill="background1"/>
          </w:tcPr>
          <w:p w14:paraId="4CDA17BC" w14:textId="77777777" w:rsidR="00B52335" w:rsidRPr="00CC0D30" w:rsidRDefault="00B52335" w:rsidP="00B4683B">
            <w:pPr>
              <w:jc w:val="center"/>
              <w:rPr>
                <w:rFonts w:cstheme="minorHAnsi"/>
                <w:bCs/>
                <w:color w:val="000000"/>
                <w:sz w:val="16"/>
                <w:szCs w:val="18"/>
              </w:rPr>
            </w:pPr>
            <w:r w:rsidRPr="00CC0D30">
              <w:rPr>
                <w:rFonts w:cstheme="minorHAnsi"/>
                <w:bCs/>
                <w:color w:val="000000"/>
                <w:sz w:val="16"/>
                <w:szCs w:val="18"/>
              </w:rPr>
              <w:t>3</w:t>
            </w:r>
          </w:p>
        </w:tc>
        <w:tc>
          <w:tcPr>
            <w:tcW w:w="1661" w:type="dxa"/>
            <w:shd w:val="clear" w:color="auto" w:fill="FFFFFF" w:themeFill="background1"/>
          </w:tcPr>
          <w:p w14:paraId="65CD7152" w14:textId="77777777" w:rsidR="00B52335" w:rsidRPr="00CC0D30" w:rsidRDefault="00B52335" w:rsidP="00B52335">
            <w:pPr>
              <w:rPr>
                <w:rFonts w:cstheme="minorHAnsi"/>
                <w:bCs/>
                <w:color w:val="000000"/>
                <w:sz w:val="16"/>
                <w:szCs w:val="18"/>
              </w:rPr>
            </w:pPr>
            <w:r w:rsidRPr="00CC0D30">
              <w:rPr>
                <w:rFonts w:cstheme="minorHAnsi"/>
                <w:bCs/>
                <w:color w:val="000000"/>
                <w:sz w:val="16"/>
                <w:szCs w:val="18"/>
              </w:rPr>
              <w:t>Steen 2017</w:t>
            </w:r>
          </w:p>
        </w:tc>
        <w:tc>
          <w:tcPr>
            <w:tcW w:w="671" w:type="dxa"/>
            <w:shd w:val="clear" w:color="auto" w:fill="FFFFFF" w:themeFill="background1"/>
          </w:tcPr>
          <w:p w14:paraId="15813175"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671" w:type="dxa"/>
            <w:shd w:val="clear" w:color="auto" w:fill="FFFFFF" w:themeFill="background1"/>
          </w:tcPr>
          <w:p w14:paraId="185300BE"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48" w:type="dxa"/>
            <w:shd w:val="clear" w:color="auto" w:fill="FFFFFF" w:themeFill="background1"/>
          </w:tcPr>
          <w:p w14:paraId="43502515"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740" w:type="dxa"/>
            <w:shd w:val="clear" w:color="auto" w:fill="FFFFFF" w:themeFill="background1"/>
          </w:tcPr>
          <w:p w14:paraId="74AB68F9"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1326" w:type="dxa"/>
            <w:shd w:val="clear" w:color="auto" w:fill="FFFFFF" w:themeFill="background1"/>
          </w:tcPr>
          <w:p w14:paraId="6EE70A32" w14:textId="77777777" w:rsidR="00B52335" w:rsidRPr="00CC0D30" w:rsidRDefault="00B52335" w:rsidP="00B52335">
            <w:pPr>
              <w:pStyle w:val="EndNoteBibliography"/>
              <w:jc w:val="center"/>
              <w:rPr>
                <w:rFonts w:asciiTheme="minorHAnsi" w:hAnsiTheme="minorHAnsi" w:cstheme="minorHAnsi"/>
                <w:bCs/>
                <w:color w:val="000000"/>
                <w:sz w:val="16"/>
                <w:szCs w:val="18"/>
              </w:rPr>
            </w:pPr>
            <w:proofErr w:type="spellStart"/>
            <w:r w:rsidRPr="00CC0D30">
              <w:rPr>
                <w:rFonts w:asciiTheme="minorHAnsi" w:hAnsiTheme="minorHAnsi" w:cstheme="minorHAnsi"/>
                <w:bCs/>
                <w:color w:val="000000"/>
                <w:sz w:val="16"/>
                <w:szCs w:val="18"/>
              </w:rPr>
              <w:t>ox</w:t>
            </w:r>
            <w:proofErr w:type="spellEnd"/>
          </w:p>
        </w:tc>
        <w:tc>
          <w:tcPr>
            <w:tcW w:w="1059" w:type="dxa"/>
            <w:shd w:val="clear" w:color="auto" w:fill="FFFFFF" w:themeFill="background1"/>
          </w:tcPr>
          <w:p w14:paraId="307F162D"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7" w:type="dxa"/>
            <w:shd w:val="clear" w:color="auto" w:fill="FFFFFF" w:themeFill="background1"/>
          </w:tcPr>
          <w:p w14:paraId="1682997D"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6" w:type="dxa"/>
            <w:shd w:val="clear" w:color="auto" w:fill="FFFFFF" w:themeFill="background1"/>
          </w:tcPr>
          <w:p w14:paraId="2B46FB6C" w14:textId="77777777" w:rsidR="00B52335" w:rsidRPr="00CC0D30" w:rsidRDefault="00B52335" w:rsidP="00B52335">
            <w:pPr>
              <w:jc w:val="center"/>
              <w:rPr>
                <w:rFonts w:cstheme="minorHAnsi"/>
                <w:bCs/>
                <w:color w:val="000000"/>
                <w:sz w:val="16"/>
                <w:szCs w:val="18"/>
              </w:rPr>
            </w:pPr>
            <w:r w:rsidRPr="00CC0D30">
              <w:rPr>
                <w:rFonts w:cstheme="minorHAnsi"/>
                <w:bCs/>
                <w:color w:val="000000"/>
                <w:sz w:val="16"/>
                <w:szCs w:val="18"/>
              </w:rPr>
              <w:t xml:space="preserve"> 6/8</w:t>
            </w:r>
          </w:p>
        </w:tc>
      </w:tr>
      <w:tr w:rsidR="00B52335" w:rsidRPr="00CC0D30" w14:paraId="65993593" w14:textId="77777777" w:rsidTr="00B52335">
        <w:trPr>
          <w:trHeight w:val="171"/>
        </w:trPr>
        <w:tc>
          <w:tcPr>
            <w:tcW w:w="603" w:type="dxa"/>
            <w:shd w:val="clear" w:color="auto" w:fill="FFFFFF" w:themeFill="background1"/>
          </w:tcPr>
          <w:p w14:paraId="66BD7375" w14:textId="77777777" w:rsidR="00B52335" w:rsidRPr="00CC0D30" w:rsidRDefault="00B52335" w:rsidP="00B4683B">
            <w:pPr>
              <w:jc w:val="center"/>
              <w:rPr>
                <w:rFonts w:cstheme="minorHAnsi"/>
                <w:bCs/>
                <w:color w:val="000000"/>
                <w:sz w:val="16"/>
                <w:szCs w:val="18"/>
              </w:rPr>
            </w:pPr>
            <w:r w:rsidRPr="00CC0D30">
              <w:rPr>
                <w:rFonts w:cstheme="minorHAnsi"/>
                <w:bCs/>
                <w:color w:val="000000"/>
                <w:sz w:val="16"/>
                <w:szCs w:val="18"/>
              </w:rPr>
              <w:t>4</w:t>
            </w:r>
          </w:p>
        </w:tc>
        <w:tc>
          <w:tcPr>
            <w:tcW w:w="1661" w:type="dxa"/>
            <w:shd w:val="clear" w:color="auto" w:fill="FFFFFF" w:themeFill="background1"/>
            <w:vAlign w:val="center"/>
          </w:tcPr>
          <w:p w14:paraId="0D034020" w14:textId="77777777" w:rsidR="00B52335" w:rsidRPr="00CC0D30" w:rsidRDefault="00B52335" w:rsidP="00B52335">
            <w:pPr>
              <w:rPr>
                <w:rFonts w:cstheme="minorHAnsi"/>
                <w:bCs/>
                <w:color w:val="000000"/>
                <w:sz w:val="16"/>
                <w:szCs w:val="18"/>
              </w:rPr>
            </w:pPr>
            <w:r w:rsidRPr="00CC0D30">
              <w:rPr>
                <w:rFonts w:cstheme="minorHAnsi"/>
                <w:bCs/>
                <w:color w:val="000000"/>
                <w:sz w:val="16"/>
                <w:szCs w:val="18"/>
              </w:rPr>
              <w:t>Van der Weide et al., 2015</w:t>
            </w:r>
          </w:p>
        </w:tc>
        <w:tc>
          <w:tcPr>
            <w:tcW w:w="671" w:type="dxa"/>
            <w:shd w:val="clear" w:color="auto" w:fill="FFFFFF" w:themeFill="background1"/>
          </w:tcPr>
          <w:p w14:paraId="50BFBF53"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71" w:type="dxa"/>
            <w:shd w:val="clear" w:color="auto" w:fill="FFFFFF" w:themeFill="background1"/>
          </w:tcPr>
          <w:p w14:paraId="671BB9BA"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48" w:type="dxa"/>
            <w:shd w:val="clear" w:color="auto" w:fill="FFFFFF" w:themeFill="background1"/>
          </w:tcPr>
          <w:p w14:paraId="2DB107F6"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740" w:type="dxa"/>
            <w:shd w:val="clear" w:color="auto" w:fill="FFFFFF" w:themeFill="background1"/>
          </w:tcPr>
          <w:p w14:paraId="7B8B37B7"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1326" w:type="dxa"/>
            <w:shd w:val="clear" w:color="auto" w:fill="FFFFFF" w:themeFill="background1"/>
          </w:tcPr>
          <w:p w14:paraId="26E54F09"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xx</w:t>
            </w:r>
          </w:p>
        </w:tc>
        <w:tc>
          <w:tcPr>
            <w:tcW w:w="1059" w:type="dxa"/>
            <w:shd w:val="clear" w:color="auto" w:fill="FFFFFF" w:themeFill="background1"/>
          </w:tcPr>
          <w:p w14:paraId="4615C0F2"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7" w:type="dxa"/>
            <w:shd w:val="clear" w:color="auto" w:fill="FFFFFF" w:themeFill="background1"/>
          </w:tcPr>
          <w:p w14:paraId="4B97D1FD"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6" w:type="dxa"/>
            <w:shd w:val="clear" w:color="auto" w:fill="FFFFFF" w:themeFill="background1"/>
            <w:vAlign w:val="bottom"/>
          </w:tcPr>
          <w:p w14:paraId="1A5FBB18" w14:textId="77777777" w:rsidR="00B52335" w:rsidRPr="00CC0D30" w:rsidRDefault="00B52335" w:rsidP="00B52335">
            <w:pPr>
              <w:jc w:val="center"/>
              <w:rPr>
                <w:rFonts w:cstheme="minorHAnsi"/>
                <w:bCs/>
                <w:color w:val="000000"/>
                <w:sz w:val="16"/>
                <w:szCs w:val="18"/>
              </w:rPr>
            </w:pPr>
            <w:r w:rsidRPr="00CC0D30">
              <w:rPr>
                <w:rFonts w:cstheme="minorHAnsi"/>
                <w:bCs/>
                <w:color w:val="000000"/>
                <w:sz w:val="16"/>
                <w:szCs w:val="18"/>
              </w:rPr>
              <w:t>5/8</w:t>
            </w:r>
          </w:p>
        </w:tc>
      </w:tr>
      <w:tr w:rsidR="00B52335" w:rsidRPr="00CC0D30" w14:paraId="2292A7B1" w14:textId="77777777" w:rsidTr="00B52335">
        <w:trPr>
          <w:trHeight w:val="255"/>
        </w:trPr>
        <w:tc>
          <w:tcPr>
            <w:tcW w:w="603" w:type="dxa"/>
            <w:shd w:val="clear" w:color="auto" w:fill="FFFFFF" w:themeFill="background1"/>
          </w:tcPr>
          <w:p w14:paraId="41A92889" w14:textId="77777777" w:rsidR="00B52335" w:rsidRPr="00CC0D30" w:rsidRDefault="00B52335" w:rsidP="00B4683B">
            <w:pPr>
              <w:jc w:val="center"/>
              <w:rPr>
                <w:rFonts w:cstheme="minorHAnsi"/>
                <w:bCs/>
                <w:color w:val="000000"/>
                <w:sz w:val="16"/>
                <w:szCs w:val="18"/>
              </w:rPr>
            </w:pPr>
            <w:r w:rsidRPr="00CC0D30">
              <w:rPr>
                <w:rFonts w:cstheme="minorHAnsi"/>
                <w:bCs/>
                <w:color w:val="000000"/>
                <w:sz w:val="16"/>
                <w:szCs w:val="18"/>
              </w:rPr>
              <w:t>5</w:t>
            </w:r>
          </w:p>
        </w:tc>
        <w:tc>
          <w:tcPr>
            <w:tcW w:w="1661" w:type="dxa"/>
            <w:shd w:val="clear" w:color="auto" w:fill="FFFFFF" w:themeFill="background1"/>
            <w:vAlign w:val="center"/>
          </w:tcPr>
          <w:p w14:paraId="1184EB56" w14:textId="77777777" w:rsidR="00B52335" w:rsidRPr="00CC0D30" w:rsidRDefault="00B52335" w:rsidP="00B52335">
            <w:pPr>
              <w:rPr>
                <w:rFonts w:cstheme="minorHAnsi"/>
                <w:bCs/>
                <w:color w:val="000000"/>
                <w:sz w:val="16"/>
                <w:szCs w:val="18"/>
              </w:rPr>
            </w:pPr>
            <w:r w:rsidRPr="00CC0D30">
              <w:rPr>
                <w:rFonts w:cstheme="minorHAnsi"/>
                <w:bCs/>
                <w:color w:val="000000"/>
                <w:sz w:val="16"/>
                <w:szCs w:val="18"/>
              </w:rPr>
              <w:t>Jönsson et al., 2019</w:t>
            </w:r>
          </w:p>
        </w:tc>
        <w:tc>
          <w:tcPr>
            <w:tcW w:w="671" w:type="dxa"/>
            <w:shd w:val="clear" w:color="auto" w:fill="FFFFFF" w:themeFill="background1"/>
          </w:tcPr>
          <w:p w14:paraId="3344F45F"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671" w:type="dxa"/>
            <w:shd w:val="clear" w:color="auto" w:fill="FFFFFF" w:themeFill="background1"/>
          </w:tcPr>
          <w:p w14:paraId="775FA7D7"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48" w:type="dxa"/>
            <w:shd w:val="clear" w:color="auto" w:fill="FFFFFF" w:themeFill="background1"/>
          </w:tcPr>
          <w:p w14:paraId="2BB6E050"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740" w:type="dxa"/>
            <w:shd w:val="clear" w:color="auto" w:fill="FFFFFF" w:themeFill="background1"/>
          </w:tcPr>
          <w:p w14:paraId="21C8249F"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1326" w:type="dxa"/>
            <w:shd w:val="clear" w:color="auto" w:fill="FFFFFF" w:themeFill="background1"/>
          </w:tcPr>
          <w:p w14:paraId="1631AD26"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xx</w:t>
            </w:r>
          </w:p>
        </w:tc>
        <w:tc>
          <w:tcPr>
            <w:tcW w:w="1059" w:type="dxa"/>
            <w:shd w:val="clear" w:color="auto" w:fill="FFFFFF" w:themeFill="background1"/>
          </w:tcPr>
          <w:p w14:paraId="0ACC45ED"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7" w:type="dxa"/>
            <w:shd w:val="clear" w:color="auto" w:fill="FFFFFF" w:themeFill="background1"/>
          </w:tcPr>
          <w:p w14:paraId="59A354A3"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6" w:type="dxa"/>
            <w:shd w:val="clear" w:color="auto" w:fill="FFFFFF" w:themeFill="background1"/>
            <w:vAlign w:val="bottom"/>
          </w:tcPr>
          <w:p w14:paraId="69F2CC40" w14:textId="77777777" w:rsidR="00B52335" w:rsidRPr="00CC0D30" w:rsidRDefault="00B52335" w:rsidP="00B52335">
            <w:pPr>
              <w:jc w:val="center"/>
              <w:rPr>
                <w:rFonts w:cstheme="minorHAnsi"/>
                <w:bCs/>
                <w:color w:val="000000"/>
                <w:sz w:val="16"/>
                <w:szCs w:val="18"/>
              </w:rPr>
            </w:pPr>
            <w:r w:rsidRPr="00CC0D30">
              <w:rPr>
                <w:rFonts w:cstheme="minorHAnsi"/>
                <w:bCs/>
                <w:color w:val="000000"/>
                <w:sz w:val="16"/>
                <w:szCs w:val="18"/>
              </w:rPr>
              <w:t>6/8</w:t>
            </w:r>
          </w:p>
        </w:tc>
      </w:tr>
      <w:tr w:rsidR="00B52335" w:rsidRPr="00CC0D30" w14:paraId="3B04D0D1" w14:textId="77777777" w:rsidTr="00B52335">
        <w:trPr>
          <w:trHeight w:val="267"/>
        </w:trPr>
        <w:tc>
          <w:tcPr>
            <w:tcW w:w="603" w:type="dxa"/>
            <w:shd w:val="clear" w:color="auto" w:fill="FFFFFF" w:themeFill="background1"/>
          </w:tcPr>
          <w:p w14:paraId="6F37EF1D" w14:textId="77777777" w:rsidR="00B52335" w:rsidRPr="00CC0D30" w:rsidRDefault="00B52335" w:rsidP="00B4683B">
            <w:pPr>
              <w:jc w:val="center"/>
              <w:rPr>
                <w:rFonts w:cstheme="minorHAnsi"/>
                <w:bCs/>
                <w:color w:val="000000"/>
                <w:sz w:val="16"/>
                <w:szCs w:val="18"/>
              </w:rPr>
            </w:pPr>
            <w:r w:rsidRPr="00CC0D30">
              <w:rPr>
                <w:rFonts w:cstheme="minorHAnsi"/>
                <w:bCs/>
                <w:color w:val="000000"/>
                <w:sz w:val="16"/>
                <w:szCs w:val="18"/>
              </w:rPr>
              <w:t>6</w:t>
            </w:r>
          </w:p>
        </w:tc>
        <w:tc>
          <w:tcPr>
            <w:tcW w:w="1661" w:type="dxa"/>
            <w:shd w:val="clear" w:color="auto" w:fill="FFFFFF" w:themeFill="background1"/>
            <w:vAlign w:val="center"/>
          </w:tcPr>
          <w:p w14:paraId="4FDD261E" w14:textId="77777777" w:rsidR="00B52335" w:rsidRPr="00CC0D30" w:rsidRDefault="00B52335" w:rsidP="00B52335">
            <w:pPr>
              <w:rPr>
                <w:rFonts w:cstheme="minorHAnsi"/>
                <w:bCs/>
                <w:color w:val="000000"/>
                <w:sz w:val="16"/>
                <w:szCs w:val="18"/>
              </w:rPr>
            </w:pPr>
            <w:proofErr w:type="spellStart"/>
            <w:r w:rsidRPr="00CC0D30">
              <w:rPr>
                <w:rFonts w:cstheme="minorHAnsi"/>
                <w:bCs/>
                <w:color w:val="000000"/>
                <w:sz w:val="16"/>
                <w:szCs w:val="18"/>
              </w:rPr>
              <w:t>Jukic</w:t>
            </w:r>
            <w:proofErr w:type="spellEnd"/>
            <w:r w:rsidRPr="00CC0D30">
              <w:rPr>
                <w:rFonts w:cstheme="minorHAnsi"/>
                <w:bCs/>
                <w:color w:val="000000"/>
                <w:sz w:val="16"/>
                <w:szCs w:val="18"/>
              </w:rPr>
              <w:t xml:space="preserve"> et al., 2019</w:t>
            </w:r>
          </w:p>
        </w:tc>
        <w:tc>
          <w:tcPr>
            <w:tcW w:w="671" w:type="dxa"/>
            <w:shd w:val="clear" w:color="auto" w:fill="FFFFFF" w:themeFill="background1"/>
          </w:tcPr>
          <w:p w14:paraId="720C2D07"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71" w:type="dxa"/>
            <w:shd w:val="clear" w:color="auto" w:fill="FFFFFF" w:themeFill="background1"/>
          </w:tcPr>
          <w:p w14:paraId="58286778"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48" w:type="dxa"/>
            <w:shd w:val="clear" w:color="auto" w:fill="FFFFFF" w:themeFill="background1"/>
          </w:tcPr>
          <w:p w14:paraId="21163F3C"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740" w:type="dxa"/>
            <w:shd w:val="clear" w:color="auto" w:fill="FFFFFF" w:themeFill="background1"/>
          </w:tcPr>
          <w:p w14:paraId="6D84B610"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1326" w:type="dxa"/>
            <w:shd w:val="clear" w:color="auto" w:fill="FFFFFF" w:themeFill="background1"/>
          </w:tcPr>
          <w:p w14:paraId="174978C7"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xx</w:t>
            </w:r>
          </w:p>
        </w:tc>
        <w:tc>
          <w:tcPr>
            <w:tcW w:w="1059" w:type="dxa"/>
            <w:shd w:val="clear" w:color="auto" w:fill="FFFFFF" w:themeFill="background1"/>
          </w:tcPr>
          <w:p w14:paraId="78AB3298"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7" w:type="dxa"/>
            <w:shd w:val="clear" w:color="auto" w:fill="FFFFFF" w:themeFill="background1"/>
          </w:tcPr>
          <w:p w14:paraId="5AC0FC49"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6" w:type="dxa"/>
            <w:shd w:val="clear" w:color="auto" w:fill="FFFFFF" w:themeFill="background1"/>
            <w:vAlign w:val="bottom"/>
          </w:tcPr>
          <w:p w14:paraId="389B5B28" w14:textId="77777777" w:rsidR="00B52335" w:rsidRPr="00CC0D30" w:rsidRDefault="00B52335" w:rsidP="00B52335">
            <w:pPr>
              <w:jc w:val="center"/>
              <w:rPr>
                <w:rFonts w:cstheme="minorHAnsi"/>
                <w:bCs/>
                <w:color w:val="000000"/>
                <w:sz w:val="16"/>
                <w:szCs w:val="18"/>
              </w:rPr>
            </w:pPr>
            <w:r w:rsidRPr="00CC0D30">
              <w:rPr>
                <w:rFonts w:cstheme="minorHAnsi"/>
                <w:bCs/>
                <w:color w:val="000000"/>
                <w:sz w:val="16"/>
                <w:szCs w:val="18"/>
              </w:rPr>
              <w:t>5/8</w:t>
            </w:r>
          </w:p>
        </w:tc>
      </w:tr>
      <w:tr w:rsidR="00B52335" w:rsidRPr="00CC0D30" w14:paraId="1596FBC9" w14:textId="77777777" w:rsidTr="00B52335">
        <w:trPr>
          <w:trHeight w:val="263"/>
        </w:trPr>
        <w:tc>
          <w:tcPr>
            <w:tcW w:w="603" w:type="dxa"/>
            <w:shd w:val="clear" w:color="auto" w:fill="FFFFFF" w:themeFill="background1"/>
          </w:tcPr>
          <w:p w14:paraId="42CBC01C" w14:textId="77777777" w:rsidR="00B52335" w:rsidRPr="00CC0D30" w:rsidRDefault="00B52335" w:rsidP="00B4683B">
            <w:pPr>
              <w:jc w:val="center"/>
              <w:rPr>
                <w:rFonts w:cstheme="minorHAnsi"/>
                <w:bCs/>
                <w:color w:val="000000"/>
                <w:sz w:val="16"/>
                <w:szCs w:val="18"/>
              </w:rPr>
            </w:pPr>
            <w:r w:rsidRPr="00CC0D30">
              <w:rPr>
                <w:rFonts w:cstheme="minorHAnsi"/>
                <w:bCs/>
                <w:color w:val="000000"/>
                <w:sz w:val="16"/>
                <w:szCs w:val="18"/>
              </w:rPr>
              <w:t>7</w:t>
            </w:r>
          </w:p>
        </w:tc>
        <w:tc>
          <w:tcPr>
            <w:tcW w:w="1661" w:type="dxa"/>
            <w:shd w:val="clear" w:color="auto" w:fill="FFFFFF" w:themeFill="background1"/>
            <w:vAlign w:val="center"/>
          </w:tcPr>
          <w:p w14:paraId="1D95D860" w14:textId="77777777" w:rsidR="00B52335" w:rsidRPr="00CC0D30" w:rsidRDefault="00B52335" w:rsidP="00B52335">
            <w:pPr>
              <w:rPr>
                <w:rFonts w:cstheme="minorHAnsi"/>
                <w:bCs/>
                <w:color w:val="000000"/>
                <w:sz w:val="16"/>
                <w:szCs w:val="18"/>
              </w:rPr>
            </w:pPr>
            <w:proofErr w:type="spellStart"/>
            <w:r w:rsidRPr="00CC0D30">
              <w:rPr>
                <w:rFonts w:cstheme="minorHAnsi"/>
                <w:bCs/>
                <w:color w:val="000000"/>
                <w:sz w:val="16"/>
                <w:szCs w:val="18"/>
              </w:rPr>
              <w:t>Eryilmaz</w:t>
            </w:r>
            <w:proofErr w:type="spellEnd"/>
            <w:r w:rsidRPr="00CC0D30">
              <w:rPr>
                <w:rFonts w:cstheme="minorHAnsi"/>
                <w:bCs/>
                <w:color w:val="000000"/>
                <w:sz w:val="16"/>
                <w:szCs w:val="18"/>
              </w:rPr>
              <w:t xml:space="preserve"> et al., 2014</w:t>
            </w:r>
          </w:p>
        </w:tc>
        <w:tc>
          <w:tcPr>
            <w:tcW w:w="671" w:type="dxa"/>
            <w:shd w:val="clear" w:color="auto" w:fill="FFFFFF" w:themeFill="background1"/>
          </w:tcPr>
          <w:p w14:paraId="189AAB6D"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671" w:type="dxa"/>
            <w:shd w:val="clear" w:color="auto" w:fill="FFFFFF" w:themeFill="background1"/>
          </w:tcPr>
          <w:p w14:paraId="00AF3231"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48" w:type="dxa"/>
            <w:shd w:val="clear" w:color="auto" w:fill="FFFFFF" w:themeFill="background1"/>
          </w:tcPr>
          <w:p w14:paraId="5C25411D"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740" w:type="dxa"/>
            <w:shd w:val="clear" w:color="auto" w:fill="FFFFFF" w:themeFill="background1"/>
          </w:tcPr>
          <w:p w14:paraId="1C3FE209"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1326" w:type="dxa"/>
            <w:shd w:val="clear" w:color="auto" w:fill="FFFFFF" w:themeFill="background1"/>
          </w:tcPr>
          <w:p w14:paraId="59CF32CF" w14:textId="77777777" w:rsidR="00B52335" w:rsidRPr="00CC0D30" w:rsidRDefault="00B52335" w:rsidP="00B52335">
            <w:pPr>
              <w:pStyle w:val="EndNoteBibliography"/>
              <w:jc w:val="center"/>
              <w:rPr>
                <w:rFonts w:asciiTheme="minorHAnsi" w:hAnsiTheme="minorHAnsi" w:cstheme="minorHAnsi"/>
                <w:bCs/>
                <w:color w:val="000000"/>
                <w:sz w:val="16"/>
                <w:szCs w:val="18"/>
              </w:rPr>
            </w:pPr>
            <w:proofErr w:type="spellStart"/>
            <w:r w:rsidRPr="00CC0D30">
              <w:rPr>
                <w:rFonts w:asciiTheme="minorHAnsi" w:hAnsiTheme="minorHAnsi" w:cstheme="minorHAnsi"/>
                <w:bCs/>
                <w:color w:val="000000"/>
                <w:sz w:val="16"/>
                <w:szCs w:val="18"/>
              </w:rPr>
              <w:t>xo</w:t>
            </w:r>
            <w:proofErr w:type="spellEnd"/>
          </w:p>
        </w:tc>
        <w:tc>
          <w:tcPr>
            <w:tcW w:w="1059" w:type="dxa"/>
            <w:shd w:val="clear" w:color="auto" w:fill="FFFFFF" w:themeFill="background1"/>
          </w:tcPr>
          <w:p w14:paraId="7CDD0A3C"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7" w:type="dxa"/>
            <w:shd w:val="clear" w:color="auto" w:fill="FFFFFF" w:themeFill="background1"/>
          </w:tcPr>
          <w:p w14:paraId="46DE943C"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6" w:type="dxa"/>
            <w:shd w:val="clear" w:color="auto" w:fill="FFFFFF" w:themeFill="background1"/>
            <w:vAlign w:val="bottom"/>
          </w:tcPr>
          <w:p w14:paraId="63E9A620" w14:textId="77777777" w:rsidR="00B52335" w:rsidRPr="00CC0D30" w:rsidRDefault="00B52335" w:rsidP="00B52335">
            <w:pPr>
              <w:jc w:val="center"/>
              <w:rPr>
                <w:rFonts w:cstheme="minorHAnsi"/>
                <w:bCs/>
                <w:color w:val="000000"/>
                <w:sz w:val="16"/>
                <w:szCs w:val="18"/>
              </w:rPr>
            </w:pPr>
            <w:r w:rsidRPr="00CC0D30">
              <w:rPr>
                <w:rFonts w:cstheme="minorHAnsi"/>
                <w:bCs/>
                <w:color w:val="000000"/>
                <w:sz w:val="16"/>
                <w:szCs w:val="18"/>
              </w:rPr>
              <w:t>4/8</w:t>
            </w:r>
          </w:p>
        </w:tc>
      </w:tr>
      <w:tr w:rsidR="00B52335" w:rsidRPr="00CC0D30" w14:paraId="59F94AB6" w14:textId="77777777" w:rsidTr="00B52335">
        <w:trPr>
          <w:trHeight w:val="266"/>
        </w:trPr>
        <w:tc>
          <w:tcPr>
            <w:tcW w:w="603" w:type="dxa"/>
            <w:shd w:val="clear" w:color="auto" w:fill="FFFFFF" w:themeFill="background1"/>
          </w:tcPr>
          <w:p w14:paraId="5C45FF8C" w14:textId="77777777" w:rsidR="00B52335" w:rsidRPr="00CC0D30" w:rsidRDefault="00B52335" w:rsidP="00B4683B">
            <w:pPr>
              <w:jc w:val="center"/>
              <w:rPr>
                <w:rFonts w:cstheme="minorHAnsi"/>
                <w:bCs/>
                <w:color w:val="000000"/>
                <w:sz w:val="16"/>
                <w:szCs w:val="18"/>
              </w:rPr>
            </w:pPr>
            <w:r w:rsidRPr="00CC0D30">
              <w:rPr>
                <w:rFonts w:cstheme="minorHAnsi"/>
                <w:bCs/>
                <w:color w:val="000000"/>
                <w:sz w:val="16"/>
                <w:szCs w:val="18"/>
              </w:rPr>
              <w:t>8</w:t>
            </w:r>
          </w:p>
        </w:tc>
        <w:tc>
          <w:tcPr>
            <w:tcW w:w="1661" w:type="dxa"/>
            <w:shd w:val="clear" w:color="auto" w:fill="FFFFFF" w:themeFill="background1"/>
            <w:vAlign w:val="center"/>
          </w:tcPr>
          <w:p w14:paraId="04697A2D" w14:textId="77777777" w:rsidR="00B52335" w:rsidRPr="00CC0D30" w:rsidRDefault="00B52335" w:rsidP="00B52335">
            <w:pPr>
              <w:rPr>
                <w:rFonts w:cstheme="minorHAnsi"/>
                <w:bCs/>
                <w:color w:val="000000"/>
                <w:sz w:val="16"/>
                <w:szCs w:val="18"/>
              </w:rPr>
            </w:pPr>
            <w:proofErr w:type="spellStart"/>
            <w:r w:rsidRPr="00CC0D30">
              <w:rPr>
                <w:rFonts w:cstheme="minorHAnsi"/>
                <w:bCs/>
                <w:color w:val="000000"/>
                <w:sz w:val="16"/>
                <w:szCs w:val="18"/>
              </w:rPr>
              <w:t>Hendset</w:t>
            </w:r>
            <w:proofErr w:type="spellEnd"/>
            <w:r w:rsidRPr="00CC0D30">
              <w:rPr>
                <w:rFonts w:cstheme="minorHAnsi"/>
                <w:bCs/>
                <w:color w:val="000000"/>
                <w:sz w:val="16"/>
                <w:szCs w:val="18"/>
              </w:rPr>
              <w:t xml:space="preserve"> et al., 2007</w:t>
            </w:r>
          </w:p>
        </w:tc>
        <w:tc>
          <w:tcPr>
            <w:tcW w:w="671" w:type="dxa"/>
            <w:shd w:val="clear" w:color="auto" w:fill="FFFFFF" w:themeFill="background1"/>
          </w:tcPr>
          <w:p w14:paraId="5D80BB6E"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71" w:type="dxa"/>
            <w:shd w:val="clear" w:color="auto" w:fill="FFFFFF" w:themeFill="background1"/>
          </w:tcPr>
          <w:p w14:paraId="2EA355CF"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48" w:type="dxa"/>
            <w:shd w:val="clear" w:color="auto" w:fill="FFFFFF" w:themeFill="background1"/>
          </w:tcPr>
          <w:p w14:paraId="4B1FC0CA"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740" w:type="dxa"/>
            <w:shd w:val="clear" w:color="auto" w:fill="FFFFFF" w:themeFill="background1"/>
          </w:tcPr>
          <w:p w14:paraId="1C33D004"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1326" w:type="dxa"/>
            <w:shd w:val="clear" w:color="auto" w:fill="FFFFFF" w:themeFill="background1"/>
          </w:tcPr>
          <w:p w14:paraId="0ABFD9A3"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xx</w:t>
            </w:r>
          </w:p>
        </w:tc>
        <w:tc>
          <w:tcPr>
            <w:tcW w:w="1059" w:type="dxa"/>
            <w:shd w:val="clear" w:color="auto" w:fill="FFFFFF" w:themeFill="background1"/>
          </w:tcPr>
          <w:p w14:paraId="7D0CEDD2"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7" w:type="dxa"/>
            <w:shd w:val="clear" w:color="auto" w:fill="FFFFFF" w:themeFill="background1"/>
          </w:tcPr>
          <w:p w14:paraId="740C868D"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6" w:type="dxa"/>
            <w:shd w:val="clear" w:color="auto" w:fill="FFFFFF" w:themeFill="background1"/>
            <w:vAlign w:val="bottom"/>
          </w:tcPr>
          <w:p w14:paraId="1F92B367" w14:textId="77777777" w:rsidR="00B52335" w:rsidRPr="00CC0D30" w:rsidRDefault="00B52335" w:rsidP="00B52335">
            <w:pPr>
              <w:jc w:val="center"/>
              <w:rPr>
                <w:rFonts w:cstheme="minorHAnsi"/>
                <w:bCs/>
                <w:color w:val="000000"/>
                <w:sz w:val="16"/>
                <w:szCs w:val="18"/>
              </w:rPr>
            </w:pPr>
            <w:r w:rsidRPr="00CC0D30">
              <w:rPr>
                <w:rFonts w:cstheme="minorHAnsi"/>
                <w:bCs/>
                <w:color w:val="000000"/>
                <w:sz w:val="16"/>
                <w:szCs w:val="18"/>
              </w:rPr>
              <w:t>5/8</w:t>
            </w:r>
          </w:p>
        </w:tc>
      </w:tr>
      <w:tr w:rsidR="00B52335" w:rsidRPr="00CC0D30" w14:paraId="2E4C316A" w14:textId="77777777" w:rsidTr="00B52335">
        <w:trPr>
          <w:trHeight w:val="171"/>
        </w:trPr>
        <w:tc>
          <w:tcPr>
            <w:tcW w:w="603" w:type="dxa"/>
            <w:shd w:val="clear" w:color="auto" w:fill="FFFFFF" w:themeFill="background1"/>
          </w:tcPr>
          <w:p w14:paraId="4BB40F38" w14:textId="77777777" w:rsidR="00B52335" w:rsidRPr="00CC0D30" w:rsidRDefault="00B52335" w:rsidP="00B4683B">
            <w:pPr>
              <w:jc w:val="center"/>
              <w:rPr>
                <w:rFonts w:cstheme="minorHAnsi"/>
                <w:bCs/>
                <w:color w:val="000000"/>
                <w:sz w:val="16"/>
                <w:szCs w:val="18"/>
              </w:rPr>
            </w:pPr>
            <w:r w:rsidRPr="00CC0D30">
              <w:rPr>
                <w:rFonts w:cstheme="minorHAnsi"/>
                <w:bCs/>
                <w:color w:val="000000"/>
                <w:sz w:val="16"/>
                <w:szCs w:val="18"/>
              </w:rPr>
              <w:t>9</w:t>
            </w:r>
          </w:p>
        </w:tc>
        <w:tc>
          <w:tcPr>
            <w:tcW w:w="1661" w:type="dxa"/>
            <w:shd w:val="clear" w:color="auto" w:fill="FFFFFF" w:themeFill="background1"/>
            <w:vAlign w:val="center"/>
          </w:tcPr>
          <w:p w14:paraId="55B8AEC9" w14:textId="77777777" w:rsidR="00B52335" w:rsidRPr="00CC0D30" w:rsidRDefault="00B52335" w:rsidP="00B52335">
            <w:pPr>
              <w:rPr>
                <w:rFonts w:cstheme="minorHAnsi"/>
                <w:bCs/>
                <w:color w:val="000000"/>
                <w:sz w:val="16"/>
                <w:szCs w:val="18"/>
              </w:rPr>
            </w:pPr>
            <w:r w:rsidRPr="00CC0D30">
              <w:rPr>
                <w:rFonts w:cstheme="minorHAnsi"/>
                <w:bCs/>
                <w:color w:val="000000"/>
                <w:sz w:val="16"/>
                <w:szCs w:val="18"/>
              </w:rPr>
              <w:t>Molden et al., 2006</w:t>
            </w:r>
          </w:p>
        </w:tc>
        <w:tc>
          <w:tcPr>
            <w:tcW w:w="671" w:type="dxa"/>
            <w:shd w:val="clear" w:color="auto" w:fill="FFFFFF" w:themeFill="background1"/>
          </w:tcPr>
          <w:p w14:paraId="29162DE3"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671" w:type="dxa"/>
            <w:shd w:val="clear" w:color="auto" w:fill="FFFFFF" w:themeFill="background1"/>
          </w:tcPr>
          <w:p w14:paraId="52EB2146"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48" w:type="dxa"/>
            <w:shd w:val="clear" w:color="auto" w:fill="FFFFFF" w:themeFill="background1"/>
          </w:tcPr>
          <w:p w14:paraId="21686308"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740" w:type="dxa"/>
            <w:shd w:val="clear" w:color="auto" w:fill="FFFFFF" w:themeFill="background1"/>
          </w:tcPr>
          <w:p w14:paraId="3CABF343"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1326" w:type="dxa"/>
            <w:shd w:val="clear" w:color="auto" w:fill="FFFFFF" w:themeFill="background1"/>
          </w:tcPr>
          <w:p w14:paraId="2BA02483"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xx</w:t>
            </w:r>
          </w:p>
        </w:tc>
        <w:tc>
          <w:tcPr>
            <w:tcW w:w="1059" w:type="dxa"/>
            <w:shd w:val="clear" w:color="auto" w:fill="FFFFFF" w:themeFill="background1"/>
          </w:tcPr>
          <w:p w14:paraId="39A580E5"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7" w:type="dxa"/>
            <w:shd w:val="clear" w:color="auto" w:fill="FFFFFF" w:themeFill="background1"/>
          </w:tcPr>
          <w:p w14:paraId="1D4E99B9"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6" w:type="dxa"/>
            <w:shd w:val="clear" w:color="auto" w:fill="FFFFFF" w:themeFill="background1"/>
            <w:vAlign w:val="bottom"/>
          </w:tcPr>
          <w:p w14:paraId="6B6C2173" w14:textId="77777777" w:rsidR="00B52335" w:rsidRPr="00CC0D30" w:rsidRDefault="00B52335" w:rsidP="00B52335">
            <w:pPr>
              <w:jc w:val="center"/>
              <w:rPr>
                <w:rFonts w:cstheme="minorHAnsi"/>
                <w:bCs/>
                <w:color w:val="000000"/>
                <w:sz w:val="16"/>
                <w:szCs w:val="18"/>
              </w:rPr>
            </w:pPr>
            <w:r w:rsidRPr="00CC0D30">
              <w:rPr>
                <w:rFonts w:cstheme="minorHAnsi"/>
                <w:bCs/>
                <w:color w:val="000000"/>
                <w:sz w:val="16"/>
                <w:szCs w:val="18"/>
              </w:rPr>
              <w:t>6/8</w:t>
            </w:r>
          </w:p>
        </w:tc>
      </w:tr>
      <w:tr w:rsidR="00B52335" w:rsidRPr="00CC0D30" w14:paraId="60AC5D98" w14:textId="77777777" w:rsidTr="00B52335">
        <w:trPr>
          <w:trHeight w:val="239"/>
        </w:trPr>
        <w:tc>
          <w:tcPr>
            <w:tcW w:w="603" w:type="dxa"/>
            <w:shd w:val="clear" w:color="auto" w:fill="FFFFFF" w:themeFill="background1"/>
          </w:tcPr>
          <w:p w14:paraId="3C107411" w14:textId="77777777" w:rsidR="00B52335" w:rsidRPr="00CC0D30" w:rsidRDefault="00B52335" w:rsidP="00B4683B">
            <w:pPr>
              <w:jc w:val="center"/>
              <w:rPr>
                <w:rFonts w:cstheme="minorHAnsi"/>
                <w:bCs/>
                <w:color w:val="000000"/>
                <w:sz w:val="16"/>
                <w:szCs w:val="18"/>
              </w:rPr>
            </w:pPr>
            <w:r w:rsidRPr="00CC0D30">
              <w:rPr>
                <w:rFonts w:cstheme="minorHAnsi"/>
                <w:bCs/>
                <w:color w:val="000000"/>
                <w:sz w:val="16"/>
                <w:szCs w:val="18"/>
              </w:rPr>
              <w:t>10</w:t>
            </w:r>
          </w:p>
        </w:tc>
        <w:tc>
          <w:tcPr>
            <w:tcW w:w="1661" w:type="dxa"/>
            <w:shd w:val="clear" w:color="auto" w:fill="FFFFFF" w:themeFill="background1"/>
            <w:vAlign w:val="center"/>
          </w:tcPr>
          <w:p w14:paraId="5E4191BB" w14:textId="77777777" w:rsidR="00B52335" w:rsidRPr="00CC0D30" w:rsidRDefault="00B52335" w:rsidP="00B52335">
            <w:pPr>
              <w:rPr>
                <w:rFonts w:cstheme="minorHAnsi"/>
                <w:bCs/>
                <w:color w:val="000000"/>
                <w:sz w:val="16"/>
                <w:szCs w:val="18"/>
              </w:rPr>
            </w:pPr>
            <w:proofErr w:type="spellStart"/>
            <w:r w:rsidRPr="00CC0D30">
              <w:rPr>
                <w:rFonts w:cstheme="minorHAnsi"/>
                <w:bCs/>
                <w:color w:val="000000"/>
                <w:sz w:val="16"/>
                <w:szCs w:val="18"/>
              </w:rPr>
              <w:t>Waade</w:t>
            </w:r>
            <w:proofErr w:type="spellEnd"/>
            <w:r w:rsidRPr="00CC0D30">
              <w:rPr>
                <w:rFonts w:cstheme="minorHAnsi"/>
                <w:bCs/>
                <w:color w:val="000000"/>
                <w:sz w:val="16"/>
                <w:szCs w:val="18"/>
              </w:rPr>
              <w:t xml:space="preserve"> et al., 2009</w:t>
            </w:r>
          </w:p>
        </w:tc>
        <w:tc>
          <w:tcPr>
            <w:tcW w:w="671" w:type="dxa"/>
            <w:shd w:val="clear" w:color="auto" w:fill="FFFFFF" w:themeFill="background1"/>
          </w:tcPr>
          <w:p w14:paraId="14809FCF"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671" w:type="dxa"/>
            <w:shd w:val="clear" w:color="auto" w:fill="FFFFFF" w:themeFill="background1"/>
          </w:tcPr>
          <w:p w14:paraId="257F78C1"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48" w:type="dxa"/>
            <w:shd w:val="clear" w:color="auto" w:fill="FFFFFF" w:themeFill="background1"/>
          </w:tcPr>
          <w:p w14:paraId="26485291"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740" w:type="dxa"/>
            <w:shd w:val="clear" w:color="auto" w:fill="FFFFFF" w:themeFill="background1"/>
          </w:tcPr>
          <w:p w14:paraId="3F943EF8"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1326" w:type="dxa"/>
            <w:shd w:val="clear" w:color="auto" w:fill="FFFFFF" w:themeFill="background1"/>
          </w:tcPr>
          <w:p w14:paraId="35409612"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xx</w:t>
            </w:r>
          </w:p>
        </w:tc>
        <w:tc>
          <w:tcPr>
            <w:tcW w:w="1059" w:type="dxa"/>
            <w:shd w:val="clear" w:color="auto" w:fill="FFFFFF" w:themeFill="background1"/>
          </w:tcPr>
          <w:p w14:paraId="09CA128D"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7" w:type="dxa"/>
            <w:shd w:val="clear" w:color="auto" w:fill="FFFFFF" w:themeFill="background1"/>
          </w:tcPr>
          <w:p w14:paraId="28364ED1"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6" w:type="dxa"/>
            <w:shd w:val="clear" w:color="auto" w:fill="FFFFFF" w:themeFill="background1"/>
            <w:vAlign w:val="bottom"/>
          </w:tcPr>
          <w:p w14:paraId="467A661E" w14:textId="77777777" w:rsidR="00B52335" w:rsidRPr="00CC0D30" w:rsidRDefault="00B52335" w:rsidP="00B52335">
            <w:pPr>
              <w:jc w:val="center"/>
              <w:rPr>
                <w:rFonts w:cstheme="minorHAnsi"/>
                <w:bCs/>
                <w:color w:val="000000"/>
                <w:sz w:val="16"/>
                <w:szCs w:val="18"/>
              </w:rPr>
            </w:pPr>
            <w:r w:rsidRPr="00CC0D30">
              <w:rPr>
                <w:rFonts w:cstheme="minorHAnsi"/>
                <w:bCs/>
                <w:color w:val="000000"/>
                <w:sz w:val="16"/>
                <w:szCs w:val="18"/>
              </w:rPr>
              <w:t>6/8</w:t>
            </w:r>
          </w:p>
        </w:tc>
      </w:tr>
      <w:tr w:rsidR="00B52335" w:rsidRPr="00CC0D30" w14:paraId="796CA2F5" w14:textId="77777777" w:rsidTr="00B52335">
        <w:trPr>
          <w:trHeight w:val="239"/>
        </w:trPr>
        <w:tc>
          <w:tcPr>
            <w:tcW w:w="603" w:type="dxa"/>
            <w:shd w:val="clear" w:color="auto" w:fill="FFFFFF" w:themeFill="background1"/>
          </w:tcPr>
          <w:p w14:paraId="4F8F821C" w14:textId="77777777" w:rsidR="00B52335" w:rsidRPr="00CC0D30" w:rsidRDefault="00B52335" w:rsidP="00B4683B">
            <w:pPr>
              <w:jc w:val="center"/>
              <w:rPr>
                <w:rFonts w:cstheme="minorHAnsi"/>
                <w:bCs/>
                <w:color w:val="000000"/>
                <w:sz w:val="16"/>
                <w:szCs w:val="18"/>
              </w:rPr>
            </w:pPr>
            <w:r w:rsidRPr="00CC0D30">
              <w:rPr>
                <w:rFonts w:cstheme="minorHAnsi"/>
                <w:bCs/>
                <w:color w:val="000000"/>
                <w:sz w:val="16"/>
                <w:szCs w:val="18"/>
              </w:rPr>
              <w:t>11</w:t>
            </w:r>
          </w:p>
        </w:tc>
        <w:tc>
          <w:tcPr>
            <w:tcW w:w="1661" w:type="dxa"/>
            <w:shd w:val="clear" w:color="auto" w:fill="FFFFFF" w:themeFill="background1"/>
            <w:vAlign w:val="center"/>
          </w:tcPr>
          <w:p w14:paraId="4F7F499B" w14:textId="77777777" w:rsidR="00B52335" w:rsidRPr="00CC0D30" w:rsidRDefault="00B52335" w:rsidP="00B52335">
            <w:pPr>
              <w:rPr>
                <w:rFonts w:cstheme="minorHAnsi"/>
                <w:bCs/>
                <w:color w:val="000000"/>
                <w:sz w:val="16"/>
                <w:szCs w:val="18"/>
              </w:rPr>
            </w:pPr>
            <w:proofErr w:type="spellStart"/>
            <w:r w:rsidRPr="00CC0D30">
              <w:rPr>
                <w:rFonts w:cstheme="minorHAnsi"/>
                <w:bCs/>
                <w:color w:val="000000"/>
                <w:sz w:val="16"/>
                <w:szCs w:val="18"/>
              </w:rPr>
              <w:t>Jukic</w:t>
            </w:r>
            <w:proofErr w:type="spellEnd"/>
            <w:r w:rsidRPr="00CC0D30">
              <w:rPr>
                <w:rFonts w:cstheme="minorHAnsi"/>
                <w:bCs/>
                <w:color w:val="000000"/>
                <w:sz w:val="16"/>
                <w:szCs w:val="18"/>
              </w:rPr>
              <w:t xml:space="preserve"> et al., 2021</w:t>
            </w:r>
          </w:p>
        </w:tc>
        <w:tc>
          <w:tcPr>
            <w:tcW w:w="671" w:type="dxa"/>
            <w:shd w:val="clear" w:color="auto" w:fill="FFFFFF" w:themeFill="background1"/>
          </w:tcPr>
          <w:p w14:paraId="6137AC8D"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71" w:type="dxa"/>
            <w:shd w:val="clear" w:color="auto" w:fill="FFFFFF" w:themeFill="background1"/>
          </w:tcPr>
          <w:p w14:paraId="2FE396FC"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648" w:type="dxa"/>
            <w:shd w:val="clear" w:color="auto" w:fill="FFFFFF" w:themeFill="background1"/>
          </w:tcPr>
          <w:p w14:paraId="4923FB64"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740" w:type="dxa"/>
            <w:shd w:val="clear" w:color="auto" w:fill="FFFFFF" w:themeFill="background1"/>
          </w:tcPr>
          <w:p w14:paraId="04700DDD"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o</w:t>
            </w:r>
          </w:p>
        </w:tc>
        <w:tc>
          <w:tcPr>
            <w:tcW w:w="1326" w:type="dxa"/>
            <w:shd w:val="clear" w:color="auto" w:fill="FFFFFF" w:themeFill="background1"/>
          </w:tcPr>
          <w:p w14:paraId="59D0854A"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xx</w:t>
            </w:r>
          </w:p>
        </w:tc>
        <w:tc>
          <w:tcPr>
            <w:tcW w:w="1059" w:type="dxa"/>
            <w:shd w:val="clear" w:color="auto" w:fill="FFFFFF" w:themeFill="background1"/>
          </w:tcPr>
          <w:p w14:paraId="2F9655F4"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7" w:type="dxa"/>
            <w:shd w:val="clear" w:color="auto" w:fill="FFFFFF" w:themeFill="background1"/>
          </w:tcPr>
          <w:p w14:paraId="356C44F6" w14:textId="77777777" w:rsidR="00B52335" w:rsidRPr="00CC0D30" w:rsidRDefault="00B52335" w:rsidP="00B52335">
            <w:pPr>
              <w:pStyle w:val="EndNoteBibliography"/>
              <w:jc w:val="center"/>
              <w:rPr>
                <w:rFonts w:asciiTheme="minorHAnsi" w:hAnsiTheme="minorHAnsi" w:cstheme="minorHAnsi"/>
                <w:bCs/>
                <w:color w:val="000000"/>
                <w:sz w:val="16"/>
                <w:szCs w:val="18"/>
              </w:rPr>
            </w:pPr>
            <w:r w:rsidRPr="00CC0D30">
              <w:rPr>
                <w:rFonts w:asciiTheme="minorHAnsi" w:hAnsiTheme="minorHAnsi" w:cstheme="minorHAnsi"/>
                <w:bCs/>
                <w:color w:val="000000"/>
                <w:sz w:val="16"/>
                <w:szCs w:val="18"/>
              </w:rPr>
              <w:t>x</w:t>
            </w:r>
          </w:p>
        </w:tc>
        <w:tc>
          <w:tcPr>
            <w:tcW w:w="916" w:type="dxa"/>
            <w:shd w:val="clear" w:color="auto" w:fill="FFFFFF" w:themeFill="background1"/>
            <w:vAlign w:val="bottom"/>
          </w:tcPr>
          <w:p w14:paraId="159E6A9C" w14:textId="77777777" w:rsidR="00B52335" w:rsidRPr="00CC0D30" w:rsidRDefault="00B52335" w:rsidP="00B52335">
            <w:pPr>
              <w:jc w:val="center"/>
              <w:rPr>
                <w:rFonts w:cstheme="minorHAnsi"/>
                <w:bCs/>
                <w:color w:val="000000"/>
                <w:sz w:val="16"/>
                <w:szCs w:val="18"/>
              </w:rPr>
            </w:pPr>
            <w:r w:rsidRPr="00CC0D30">
              <w:rPr>
                <w:rFonts w:cstheme="minorHAnsi"/>
                <w:bCs/>
                <w:color w:val="000000"/>
                <w:sz w:val="16"/>
                <w:szCs w:val="18"/>
              </w:rPr>
              <w:t>5/8</w:t>
            </w:r>
          </w:p>
        </w:tc>
      </w:tr>
    </w:tbl>
    <w:p w14:paraId="1376B682" w14:textId="77777777" w:rsidR="00B52335" w:rsidRDefault="00B52335" w:rsidP="00B52335">
      <w:pPr>
        <w:rPr>
          <w:rFonts w:eastAsiaTheme="minorHAnsi"/>
          <w:lang w:val="en-US" w:eastAsia="en-GB"/>
        </w:rPr>
      </w:pPr>
    </w:p>
    <w:p w14:paraId="4C445744" w14:textId="77777777" w:rsidR="00B52335" w:rsidRPr="00B52335" w:rsidRDefault="00B52335" w:rsidP="00B52335">
      <w:pPr>
        <w:rPr>
          <w:rFonts w:eastAsiaTheme="minorHAnsi"/>
          <w:lang w:val="en-US" w:eastAsia="en-GB"/>
        </w:rPr>
      </w:pPr>
    </w:p>
    <w:p w14:paraId="2536EE94" w14:textId="31666F89" w:rsidR="0032408D" w:rsidRPr="009D250F" w:rsidRDefault="00E94F80" w:rsidP="009D250F">
      <w:pPr>
        <w:pStyle w:val="berschrift1"/>
        <w:spacing w:before="0"/>
        <w:rPr>
          <w:b/>
          <w:i/>
          <w:sz w:val="20"/>
          <w:lang w:val="en-US"/>
        </w:rPr>
      </w:pPr>
      <w:r w:rsidRPr="009D250F">
        <w:rPr>
          <w:b/>
          <w:i/>
          <w:sz w:val="20"/>
          <w:lang w:val="en-US"/>
        </w:rPr>
        <w:t xml:space="preserve">Table </w:t>
      </w:r>
      <w:r w:rsidR="00F519BA" w:rsidRPr="009D250F">
        <w:rPr>
          <w:b/>
          <w:i/>
          <w:sz w:val="20"/>
          <w:lang w:val="en-US"/>
        </w:rPr>
        <w:t>S</w:t>
      </w:r>
      <w:r w:rsidR="00C37711">
        <w:rPr>
          <w:b/>
          <w:i/>
          <w:sz w:val="20"/>
          <w:lang w:val="en-US"/>
        </w:rPr>
        <w:t>8</w:t>
      </w:r>
      <w:r w:rsidRPr="009D250F">
        <w:rPr>
          <w:b/>
          <w:i/>
          <w:sz w:val="20"/>
          <w:lang w:val="en-US"/>
        </w:rPr>
        <w:t>. Study type specific quality assessment – Cohort studies</w:t>
      </w:r>
      <w:bookmarkEnd w:id="187"/>
    </w:p>
    <w:p w14:paraId="69DE06DA" w14:textId="77777777" w:rsidR="0032408D" w:rsidRDefault="0032408D" w:rsidP="00E94F80">
      <w:pPr>
        <w:pStyle w:val="EndNoteBibliography"/>
        <w:rPr>
          <w:rFonts w:eastAsiaTheme="minorHAnsi"/>
          <w:b/>
          <w:color w:val="000000"/>
          <w:szCs w:val="16"/>
          <w:lang w:val="en-US" w:eastAsia="en-US"/>
        </w:rPr>
      </w:pPr>
    </w:p>
    <w:tbl>
      <w:tblPr>
        <w:tblW w:w="924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646"/>
        <w:gridCol w:w="1928"/>
        <w:gridCol w:w="661"/>
        <w:gridCol w:w="611"/>
        <w:gridCol w:w="611"/>
        <w:gridCol w:w="714"/>
        <w:gridCol w:w="778"/>
        <w:gridCol w:w="544"/>
        <w:gridCol w:w="681"/>
        <w:gridCol w:w="588"/>
        <w:gridCol w:w="597"/>
        <w:gridCol w:w="886"/>
      </w:tblGrid>
      <w:tr w:rsidR="0032408D" w:rsidRPr="0032408D" w14:paraId="5E46A91A" w14:textId="77777777" w:rsidTr="00DC3116">
        <w:trPr>
          <w:trHeight w:val="293"/>
        </w:trPr>
        <w:tc>
          <w:tcPr>
            <w:tcW w:w="646" w:type="dxa"/>
            <w:vMerge w:val="restart"/>
            <w:shd w:val="clear" w:color="auto" w:fill="F2F2F2" w:themeFill="background1" w:themeFillShade="F2"/>
          </w:tcPr>
          <w:p w14:paraId="770CC052"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No</w:t>
            </w:r>
          </w:p>
        </w:tc>
        <w:tc>
          <w:tcPr>
            <w:tcW w:w="1928" w:type="dxa"/>
            <w:vMerge w:val="restart"/>
            <w:shd w:val="clear" w:color="auto" w:fill="F2F2F2" w:themeFill="background1" w:themeFillShade="F2"/>
          </w:tcPr>
          <w:p w14:paraId="3F3B069F"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Study</w:t>
            </w:r>
          </w:p>
        </w:tc>
        <w:tc>
          <w:tcPr>
            <w:tcW w:w="2597" w:type="dxa"/>
            <w:gridSpan w:val="4"/>
            <w:shd w:val="clear" w:color="auto" w:fill="F2F2F2" w:themeFill="background1" w:themeFillShade="F2"/>
            <w:noWrap/>
            <w:hideMark/>
          </w:tcPr>
          <w:p w14:paraId="5679CCEA"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Selection (Max. 4 p):</w:t>
            </w:r>
          </w:p>
        </w:tc>
        <w:tc>
          <w:tcPr>
            <w:tcW w:w="778" w:type="dxa"/>
            <w:shd w:val="clear" w:color="auto" w:fill="F2F2F2" w:themeFill="background1" w:themeFillShade="F2"/>
            <w:noWrap/>
            <w:hideMark/>
          </w:tcPr>
          <w:p w14:paraId="19B70DF8"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Comparability (Max 2p)</w:t>
            </w:r>
          </w:p>
        </w:tc>
        <w:tc>
          <w:tcPr>
            <w:tcW w:w="2410" w:type="dxa"/>
            <w:gridSpan w:val="4"/>
            <w:shd w:val="clear" w:color="auto" w:fill="F2F2F2" w:themeFill="background1" w:themeFillShade="F2"/>
            <w:noWrap/>
            <w:hideMark/>
          </w:tcPr>
          <w:p w14:paraId="1E9F9838"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Outcome (Maximum 3 p)</w:t>
            </w:r>
          </w:p>
        </w:tc>
        <w:tc>
          <w:tcPr>
            <w:tcW w:w="886" w:type="dxa"/>
            <w:shd w:val="clear" w:color="auto" w:fill="F2F2F2" w:themeFill="background1" w:themeFillShade="F2"/>
          </w:tcPr>
          <w:p w14:paraId="6B9F6DDD"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Total score (x/10)</w:t>
            </w:r>
          </w:p>
        </w:tc>
      </w:tr>
      <w:tr w:rsidR="0032408D" w:rsidRPr="0032408D" w14:paraId="097B6CAA" w14:textId="77777777" w:rsidTr="00DC3116">
        <w:trPr>
          <w:trHeight w:val="87"/>
        </w:trPr>
        <w:tc>
          <w:tcPr>
            <w:tcW w:w="646" w:type="dxa"/>
            <w:vMerge/>
            <w:shd w:val="clear" w:color="auto" w:fill="F2F2F2" w:themeFill="background1" w:themeFillShade="F2"/>
          </w:tcPr>
          <w:p w14:paraId="57D220FD" w14:textId="77777777" w:rsidR="00E94F80" w:rsidRPr="0032408D" w:rsidRDefault="00E94F80" w:rsidP="0032408D">
            <w:pPr>
              <w:pStyle w:val="EndNoteBibliography"/>
              <w:rPr>
                <w:bCs/>
                <w:color w:val="000000"/>
                <w:sz w:val="16"/>
                <w:szCs w:val="16"/>
                <w:lang w:val="en-US"/>
              </w:rPr>
            </w:pPr>
          </w:p>
        </w:tc>
        <w:tc>
          <w:tcPr>
            <w:tcW w:w="1928" w:type="dxa"/>
            <w:vMerge/>
            <w:shd w:val="clear" w:color="auto" w:fill="F2F2F2" w:themeFill="background1" w:themeFillShade="F2"/>
          </w:tcPr>
          <w:p w14:paraId="33485BE2" w14:textId="77777777" w:rsidR="00E94F80" w:rsidRPr="0032408D" w:rsidRDefault="00E94F80" w:rsidP="0032408D">
            <w:pPr>
              <w:pStyle w:val="EndNoteBibliography"/>
              <w:rPr>
                <w:bCs/>
                <w:color w:val="000000"/>
                <w:sz w:val="16"/>
                <w:szCs w:val="16"/>
                <w:lang w:val="en-US"/>
              </w:rPr>
            </w:pPr>
          </w:p>
        </w:tc>
        <w:tc>
          <w:tcPr>
            <w:tcW w:w="661" w:type="dxa"/>
            <w:shd w:val="clear" w:color="auto" w:fill="F2F2F2" w:themeFill="background1" w:themeFillShade="F2"/>
            <w:hideMark/>
          </w:tcPr>
          <w:p w14:paraId="7CAE301A" w14:textId="49A0DE8F" w:rsidR="00E94F80" w:rsidRPr="00DC3116" w:rsidRDefault="00E94F80" w:rsidP="0032408D">
            <w:pPr>
              <w:pStyle w:val="EndNoteBibliography"/>
              <w:rPr>
                <w:color w:val="000000"/>
                <w:sz w:val="16"/>
                <w:szCs w:val="16"/>
                <w:lang w:val="en-US"/>
              </w:rPr>
            </w:pPr>
            <w:r w:rsidRPr="0032408D">
              <w:rPr>
                <w:bCs/>
                <w:color w:val="000000"/>
                <w:sz w:val="16"/>
                <w:szCs w:val="16"/>
                <w:lang w:val="en-US"/>
              </w:rPr>
              <w:t>Q</w:t>
            </w:r>
            <w:r w:rsidRPr="0032408D">
              <w:rPr>
                <w:color w:val="000000"/>
                <w:sz w:val="16"/>
                <w:szCs w:val="16"/>
                <w:lang w:val="en-US"/>
              </w:rPr>
              <w:t xml:space="preserve">1 </w:t>
            </w:r>
          </w:p>
        </w:tc>
        <w:tc>
          <w:tcPr>
            <w:tcW w:w="611" w:type="dxa"/>
            <w:shd w:val="clear" w:color="auto" w:fill="F2F2F2" w:themeFill="background1" w:themeFillShade="F2"/>
            <w:hideMark/>
          </w:tcPr>
          <w:p w14:paraId="4178490F"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 xml:space="preserve">Q2 </w:t>
            </w:r>
          </w:p>
        </w:tc>
        <w:tc>
          <w:tcPr>
            <w:tcW w:w="611" w:type="dxa"/>
            <w:shd w:val="clear" w:color="auto" w:fill="F2F2F2" w:themeFill="background1" w:themeFillShade="F2"/>
            <w:hideMark/>
          </w:tcPr>
          <w:p w14:paraId="3E97A8C7"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 xml:space="preserve">Q3 </w:t>
            </w:r>
          </w:p>
        </w:tc>
        <w:tc>
          <w:tcPr>
            <w:tcW w:w="714" w:type="dxa"/>
            <w:shd w:val="clear" w:color="auto" w:fill="F2F2F2" w:themeFill="background1" w:themeFillShade="F2"/>
            <w:hideMark/>
          </w:tcPr>
          <w:p w14:paraId="5B32BC73"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 xml:space="preserve">Q4 </w:t>
            </w:r>
          </w:p>
        </w:tc>
        <w:tc>
          <w:tcPr>
            <w:tcW w:w="778" w:type="dxa"/>
            <w:shd w:val="clear" w:color="auto" w:fill="F2F2F2" w:themeFill="background1" w:themeFillShade="F2"/>
            <w:hideMark/>
          </w:tcPr>
          <w:p w14:paraId="44745FAB"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Q5</w:t>
            </w:r>
          </w:p>
        </w:tc>
        <w:tc>
          <w:tcPr>
            <w:tcW w:w="544" w:type="dxa"/>
            <w:shd w:val="clear" w:color="auto" w:fill="F2F2F2" w:themeFill="background1" w:themeFillShade="F2"/>
            <w:hideMark/>
          </w:tcPr>
          <w:p w14:paraId="3F86FF6F"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 xml:space="preserve">Q6 </w:t>
            </w:r>
          </w:p>
        </w:tc>
        <w:tc>
          <w:tcPr>
            <w:tcW w:w="681" w:type="dxa"/>
            <w:shd w:val="clear" w:color="auto" w:fill="F2F2F2" w:themeFill="background1" w:themeFillShade="F2"/>
            <w:hideMark/>
          </w:tcPr>
          <w:p w14:paraId="390216C6"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Q7</w:t>
            </w:r>
          </w:p>
        </w:tc>
        <w:tc>
          <w:tcPr>
            <w:tcW w:w="588" w:type="dxa"/>
            <w:shd w:val="clear" w:color="auto" w:fill="F2F2F2" w:themeFill="background1" w:themeFillShade="F2"/>
            <w:hideMark/>
          </w:tcPr>
          <w:p w14:paraId="20306E6B"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 xml:space="preserve">Q8 </w:t>
            </w:r>
          </w:p>
        </w:tc>
        <w:tc>
          <w:tcPr>
            <w:tcW w:w="597" w:type="dxa"/>
            <w:shd w:val="clear" w:color="auto" w:fill="F2F2F2" w:themeFill="background1" w:themeFillShade="F2"/>
            <w:hideMark/>
          </w:tcPr>
          <w:p w14:paraId="7D08B318" w14:textId="77777777" w:rsidR="00E94F80" w:rsidRPr="0032408D" w:rsidRDefault="00E94F80" w:rsidP="0032408D">
            <w:pPr>
              <w:pStyle w:val="EndNoteBibliography"/>
              <w:rPr>
                <w:bCs/>
                <w:color w:val="000000"/>
                <w:sz w:val="16"/>
                <w:szCs w:val="16"/>
                <w:lang w:val="en-US"/>
              </w:rPr>
            </w:pPr>
            <w:r w:rsidRPr="0032408D">
              <w:rPr>
                <w:bCs/>
                <w:color w:val="000000"/>
                <w:sz w:val="16"/>
                <w:szCs w:val="16"/>
                <w:lang w:val="en-US"/>
              </w:rPr>
              <w:t>Q9</w:t>
            </w:r>
          </w:p>
        </w:tc>
        <w:tc>
          <w:tcPr>
            <w:tcW w:w="886" w:type="dxa"/>
            <w:shd w:val="clear" w:color="auto" w:fill="F2F2F2" w:themeFill="background1" w:themeFillShade="F2"/>
          </w:tcPr>
          <w:p w14:paraId="51CB90B6" w14:textId="77777777" w:rsidR="00E94F80" w:rsidRPr="0032408D" w:rsidRDefault="00E94F80" w:rsidP="0032408D">
            <w:pPr>
              <w:pStyle w:val="EndNoteBibliography"/>
              <w:rPr>
                <w:bCs/>
                <w:color w:val="000000"/>
                <w:sz w:val="16"/>
                <w:szCs w:val="16"/>
                <w:lang w:val="en-US"/>
              </w:rPr>
            </w:pPr>
          </w:p>
        </w:tc>
      </w:tr>
      <w:tr w:rsidR="0032408D" w:rsidRPr="0032408D" w14:paraId="0FA60B01" w14:textId="77777777" w:rsidTr="00571711">
        <w:trPr>
          <w:trHeight w:val="155"/>
        </w:trPr>
        <w:tc>
          <w:tcPr>
            <w:tcW w:w="646" w:type="dxa"/>
            <w:vAlign w:val="bottom"/>
          </w:tcPr>
          <w:p w14:paraId="5F04615D" w14:textId="72B8C7DE"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1</w:t>
            </w:r>
          </w:p>
        </w:tc>
        <w:tc>
          <w:tcPr>
            <w:tcW w:w="1928" w:type="dxa"/>
            <w:vAlign w:val="center"/>
          </w:tcPr>
          <w:p w14:paraId="4618220C" w14:textId="18CC435B" w:rsidR="00CE7620" w:rsidRPr="0032408D" w:rsidRDefault="00CE7620" w:rsidP="0032408D">
            <w:pPr>
              <w:pStyle w:val="EndNoteBibliography"/>
              <w:jc w:val="left"/>
              <w:rPr>
                <w:bCs/>
                <w:color w:val="000000"/>
                <w:sz w:val="16"/>
                <w:szCs w:val="16"/>
                <w:lang w:val="en-US"/>
              </w:rPr>
            </w:pPr>
            <w:r w:rsidRPr="0032408D">
              <w:rPr>
                <w:bCs/>
                <w:color w:val="000000"/>
                <w:sz w:val="16"/>
                <w:szCs w:val="18"/>
              </w:rPr>
              <w:t>Lin et al., 2011</w:t>
            </w:r>
          </w:p>
        </w:tc>
        <w:tc>
          <w:tcPr>
            <w:tcW w:w="661" w:type="dxa"/>
            <w:vAlign w:val="center"/>
          </w:tcPr>
          <w:p w14:paraId="26DF0A77" w14:textId="794E8E34"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55A1447B" w14:textId="55B2667D"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26CD06F1" w14:textId="38129E28"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22900061" w14:textId="3D4A28B7"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096B3EE4" w14:textId="6108D98F" w:rsidR="00CE7620" w:rsidRPr="0032408D" w:rsidRDefault="00CE7620" w:rsidP="0032408D">
            <w:pPr>
              <w:pStyle w:val="EndNoteBibliography"/>
              <w:jc w:val="center"/>
              <w:rPr>
                <w:bCs/>
                <w:color w:val="000000"/>
                <w:sz w:val="16"/>
                <w:szCs w:val="18"/>
              </w:rPr>
            </w:pPr>
            <w:proofErr w:type="spellStart"/>
            <w:r w:rsidRPr="0032408D">
              <w:rPr>
                <w:bCs/>
                <w:color w:val="000000"/>
                <w:sz w:val="16"/>
                <w:szCs w:val="18"/>
              </w:rPr>
              <w:t>ox</w:t>
            </w:r>
            <w:proofErr w:type="spellEnd"/>
          </w:p>
        </w:tc>
        <w:tc>
          <w:tcPr>
            <w:tcW w:w="544" w:type="dxa"/>
            <w:vAlign w:val="center"/>
          </w:tcPr>
          <w:p w14:paraId="72586666" w14:textId="2B8F1E10"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681" w:type="dxa"/>
            <w:vAlign w:val="center"/>
          </w:tcPr>
          <w:p w14:paraId="445D5263" w14:textId="2C8120DC"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4B2E7934" w14:textId="70D6519D"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597" w:type="dxa"/>
            <w:vAlign w:val="center"/>
          </w:tcPr>
          <w:p w14:paraId="50ECA68B" w14:textId="6905EEFE"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21BDF67E" w14:textId="23AE62F6" w:rsidR="00CE7620" w:rsidRPr="0032408D" w:rsidRDefault="00CE7620" w:rsidP="0032408D">
            <w:pPr>
              <w:pStyle w:val="EndNoteBibliography"/>
              <w:jc w:val="center"/>
              <w:rPr>
                <w:bCs/>
                <w:color w:val="000000"/>
                <w:sz w:val="16"/>
                <w:szCs w:val="18"/>
              </w:rPr>
            </w:pPr>
            <w:r w:rsidRPr="0032408D">
              <w:rPr>
                <w:bCs/>
                <w:color w:val="000000"/>
                <w:sz w:val="16"/>
                <w:szCs w:val="18"/>
              </w:rPr>
              <w:t>4/10</w:t>
            </w:r>
          </w:p>
        </w:tc>
      </w:tr>
      <w:tr w:rsidR="0032408D" w:rsidRPr="0032408D" w14:paraId="7716800E" w14:textId="77777777" w:rsidTr="00571711">
        <w:trPr>
          <w:trHeight w:val="142"/>
        </w:trPr>
        <w:tc>
          <w:tcPr>
            <w:tcW w:w="646" w:type="dxa"/>
            <w:vAlign w:val="bottom"/>
          </w:tcPr>
          <w:p w14:paraId="7000E6EC" w14:textId="4FA0751D" w:rsidR="00CE7620" w:rsidRPr="0032408D" w:rsidRDefault="00CE7620" w:rsidP="0032408D">
            <w:pPr>
              <w:pStyle w:val="EndNoteBibliography"/>
              <w:jc w:val="center"/>
              <w:rPr>
                <w:bCs/>
                <w:color w:val="000000"/>
                <w:sz w:val="16"/>
                <w:szCs w:val="18"/>
              </w:rPr>
            </w:pPr>
            <w:r w:rsidRPr="0032408D">
              <w:rPr>
                <w:rFonts w:cs="Calibri"/>
                <w:color w:val="000000"/>
                <w:sz w:val="16"/>
                <w:szCs w:val="18"/>
              </w:rPr>
              <w:t>2</w:t>
            </w:r>
          </w:p>
        </w:tc>
        <w:tc>
          <w:tcPr>
            <w:tcW w:w="1928" w:type="dxa"/>
            <w:vAlign w:val="center"/>
          </w:tcPr>
          <w:p w14:paraId="6DA7E976" w14:textId="6F40C6EF" w:rsidR="00CE7620" w:rsidRPr="0032408D" w:rsidRDefault="00CE7620" w:rsidP="0032408D">
            <w:pPr>
              <w:pStyle w:val="EndNoteBibliography"/>
              <w:jc w:val="left"/>
              <w:rPr>
                <w:bCs/>
                <w:color w:val="000000"/>
                <w:sz w:val="16"/>
                <w:szCs w:val="16"/>
                <w:lang w:val="en-US"/>
              </w:rPr>
            </w:pPr>
            <w:r w:rsidRPr="0032408D">
              <w:rPr>
                <w:bCs/>
                <w:color w:val="000000"/>
                <w:sz w:val="16"/>
                <w:szCs w:val="18"/>
              </w:rPr>
              <w:t>Nemoto et al., 2012</w:t>
            </w:r>
          </w:p>
        </w:tc>
        <w:tc>
          <w:tcPr>
            <w:tcW w:w="661" w:type="dxa"/>
            <w:vAlign w:val="center"/>
          </w:tcPr>
          <w:p w14:paraId="5DB44C47" w14:textId="7417454A"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68DF15BC" w14:textId="3BCA247D"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5151B43F" w14:textId="54E6ABF2"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14" w:type="dxa"/>
            <w:vAlign w:val="center"/>
          </w:tcPr>
          <w:p w14:paraId="467CC4C1" w14:textId="305F4944"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3B950139" w14:textId="528A9430"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5E5CAAC4" w14:textId="2963D127"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681" w:type="dxa"/>
            <w:vAlign w:val="center"/>
          </w:tcPr>
          <w:p w14:paraId="241010D9" w14:textId="755B853B"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17632109" w14:textId="53130DE3"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50F725B1" w14:textId="1D089535"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886" w:type="dxa"/>
            <w:vAlign w:val="center"/>
          </w:tcPr>
          <w:p w14:paraId="346DE5D2" w14:textId="6D50E0A0" w:rsidR="00CE7620" w:rsidRPr="0032408D" w:rsidRDefault="00CE7620" w:rsidP="0032408D">
            <w:pPr>
              <w:pStyle w:val="EndNoteBibliography"/>
              <w:jc w:val="center"/>
              <w:rPr>
                <w:bCs/>
                <w:color w:val="000000"/>
                <w:sz w:val="16"/>
                <w:szCs w:val="18"/>
              </w:rPr>
            </w:pPr>
            <w:r w:rsidRPr="0032408D">
              <w:rPr>
                <w:bCs/>
                <w:color w:val="000000"/>
                <w:sz w:val="16"/>
                <w:szCs w:val="18"/>
              </w:rPr>
              <w:t>6/10</w:t>
            </w:r>
          </w:p>
        </w:tc>
      </w:tr>
      <w:tr w:rsidR="0032408D" w:rsidRPr="0032408D" w14:paraId="54B84681" w14:textId="77777777" w:rsidTr="00571711">
        <w:trPr>
          <w:trHeight w:val="139"/>
        </w:trPr>
        <w:tc>
          <w:tcPr>
            <w:tcW w:w="646" w:type="dxa"/>
            <w:vAlign w:val="bottom"/>
          </w:tcPr>
          <w:p w14:paraId="353B7FF7" w14:textId="46D23CA3" w:rsidR="00CE7620" w:rsidRPr="0032408D" w:rsidRDefault="00CE7620" w:rsidP="0032408D">
            <w:pPr>
              <w:pStyle w:val="EndNoteBibliography"/>
              <w:jc w:val="center"/>
              <w:rPr>
                <w:bCs/>
                <w:color w:val="000000"/>
                <w:sz w:val="16"/>
                <w:szCs w:val="18"/>
              </w:rPr>
            </w:pPr>
            <w:r w:rsidRPr="0032408D">
              <w:rPr>
                <w:rFonts w:cs="Calibri"/>
                <w:color w:val="000000"/>
                <w:sz w:val="16"/>
                <w:szCs w:val="18"/>
              </w:rPr>
              <w:t>3</w:t>
            </w:r>
          </w:p>
        </w:tc>
        <w:tc>
          <w:tcPr>
            <w:tcW w:w="1928" w:type="dxa"/>
            <w:vAlign w:val="center"/>
          </w:tcPr>
          <w:p w14:paraId="46A8E957" w14:textId="231CA69A" w:rsidR="00CE7620" w:rsidRPr="0032408D" w:rsidRDefault="00CE7620" w:rsidP="0032408D">
            <w:pPr>
              <w:pStyle w:val="EndNoteBibliography"/>
              <w:jc w:val="left"/>
              <w:rPr>
                <w:bCs/>
                <w:color w:val="000000"/>
                <w:sz w:val="16"/>
                <w:szCs w:val="16"/>
                <w:lang w:val="en-US"/>
              </w:rPr>
            </w:pPr>
            <w:r w:rsidRPr="0032408D">
              <w:rPr>
                <w:bCs/>
                <w:color w:val="000000"/>
                <w:sz w:val="16"/>
                <w:szCs w:val="18"/>
              </w:rPr>
              <w:t>Nemoto et al., 2014</w:t>
            </w:r>
          </w:p>
        </w:tc>
        <w:tc>
          <w:tcPr>
            <w:tcW w:w="661" w:type="dxa"/>
            <w:vAlign w:val="center"/>
          </w:tcPr>
          <w:p w14:paraId="590C9ACD" w14:textId="52C65A2D"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539B8F66" w14:textId="1E7E5A86"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11D92F99" w14:textId="706388EA"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14" w:type="dxa"/>
            <w:vAlign w:val="center"/>
          </w:tcPr>
          <w:p w14:paraId="5403B781" w14:textId="358868BA"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2DA3AF2C" w14:textId="4D267AD1"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7B84069E" w14:textId="58427632"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681" w:type="dxa"/>
            <w:vAlign w:val="center"/>
          </w:tcPr>
          <w:p w14:paraId="12FEE139" w14:textId="08BD46F1"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57130B11" w14:textId="605738CE"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109C7055" w14:textId="0D2B2BF4"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5C8E2898" w14:textId="4C41DF72" w:rsidR="00CE7620" w:rsidRPr="0032408D" w:rsidRDefault="00CE7620" w:rsidP="0032408D">
            <w:pPr>
              <w:pStyle w:val="EndNoteBibliography"/>
              <w:jc w:val="center"/>
              <w:rPr>
                <w:bCs/>
                <w:color w:val="000000"/>
                <w:sz w:val="16"/>
                <w:szCs w:val="18"/>
              </w:rPr>
            </w:pPr>
            <w:r w:rsidRPr="0032408D">
              <w:rPr>
                <w:bCs/>
                <w:color w:val="000000"/>
                <w:sz w:val="16"/>
                <w:szCs w:val="18"/>
              </w:rPr>
              <w:t>7/10</w:t>
            </w:r>
          </w:p>
        </w:tc>
      </w:tr>
      <w:tr w:rsidR="0032408D" w:rsidRPr="0032408D" w14:paraId="147996DB" w14:textId="77777777" w:rsidTr="00571711">
        <w:trPr>
          <w:trHeight w:val="215"/>
        </w:trPr>
        <w:tc>
          <w:tcPr>
            <w:tcW w:w="646" w:type="dxa"/>
            <w:vAlign w:val="bottom"/>
          </w:tcPr>
          <w:p w14:paraId="3C75A34C" w14:textId="174F9CF0" w:rsidR="00CE7620" w:rsidRPr="0032408D" w:rsidRDefault="00CE7620" w:rsidP="0032408D">
            <w:pPr>
              <w:pStyle w:val="EndNoteBibliography"/>
              <w:jc w:val="center"/>
              <w:rPr>
                <w:bCs/>
                <w:sz w:val="16"/>
                <w:szCs w:val="18"/>
              </w:rPr>
            </w:pPr>
            <w:r w:rsidRPr="0032408D">
              <w:rPr>
                <w:rFonts w:cs="Calibri"/>
                <w:color w:val="000000"/>
                <w:sz w:val="16"/>
                <w:szCs w:val="18"/>
              </w:rPr>
              <w:t>4</w:t>
            </w:r>
          </w:p>
        </w:tc>
        <w:tc>
          <w:tcPr>
            <w:tcW w:w="1928" w:type="dxa"/>
            <w:vAlign w:val="center"/>
          </w:tcPr>
          <w:p w14:paraId="08066BAF" w14:textId="1D302B74" w:rsidR="00CE7620" w:rsidRPr="0032408D" w:rsidRDefault="00CE7620" w:rsidP="0032408D">
            <w:pPr>
              <w:pStyle w:val="EndNoteBibliography"/>
              <w:jc w:val="left"/>
              <w:rPr>
                <w:bCs/>
                <w:color w:val="000000"/>
                <w:sz w:val="16"/>
                <w:szCs w:val="16"/>
                <w:lang w:val="en-US"/>
              </w:rPr>
            </w:pPr>
            <w:r w:rsidRPr="0032408D">
              <w:rPr>
                <w:bCs/>
                <w:color w:val="000000"/>
                <w:sz w:val="16"/>
                <w:szCs w:val="18"/>
              </w:rPr>
              <w:t>Nakamura et al., 2009</w:t>
            </w:r>
          </w:p>
        </w:tc>
        <w:tc>
          <w:tcPr>
            <w:tcW w:w="661" w:type="dxa"/>
            <w:vAlign w:val="center"/>
          </w:tcPr>
          <w:p w14:paraId="795DE094" w14:textId="1625EDE9"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217D7CF6" w14:textId="4824C0C9"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662FB21F" w14:textId="4504C140"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4ED13769" w14:textId="6276931C"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4B47A36A" w14:textId="79F6715C"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16550568" w14:textId="7E67CE9A"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681" w:type="dxa"/>
            <w:vAlign w:val="center"/>
          </w:tcPr>
          <w:p w14:paraId="56BD2FD6" w14:textId="6F6DF7A2"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588" w:type="dxa"/>
            <w:vAlign w:val="center"/>
          </w:tcPr>
          <w:p w14:paraId="32E10267" w14:textId="68C1EE45"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7D260534" w14:textId="72DEC6F9"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886" w:type="dxa"/>
            <w:vAlign w:val="center"/>
          </w:tcPr>
          <w:p w14:paraId="36A28949" w14:textId="67842C99" w:rsidR="00CE7620" w:rsidRPr="0032408D" w:rsidRDefault="00CE7620" w:rsidP="0032408D">
            <w:pPr>
              <w:pStyle w:val="EndNoteBibliography"/>
              <w:jc w:val="center"/>
              <w:rPr>
                <w:bCs/>
                <w:color w:val="000000"/>
                <w:sz w:val="16"/>
                <w:szCs w:val="18"/>
              </w:rPr>
            </w:pPr>
            <w:r w:rsidRPr="0032408D">
              <w:rPr>
                <w:bCs/>
                <w:color w:val="000000"/>
                <w:sz w:val="16"/>
                <w:szCs w:val="18"/>
              </w:rPr>
              <w:t>4/10</w:t>
            </w:r>
          </w:p>
        </w:tc>
      </w:tr>
      <w:tr w:rsidR="0032408D" w:rsidRPr="0032408D" w14:paraId="5F47B54B" w14:textId="77777777" w:rsidTr="00571711">
        <w:trPr>
          <w:trHeight w:val="218"/>
        </w:trPr>
        <w:tc>
          <w:tcPr>
            <w:tcW w:w="646" w:type="dxa"/>
            <w:vAlign w:val="bottom"/>
          </w:tcPr>
          <w:p w14:paraId="179D012A" w14:textId="64447143" w:rsidR="00CE7620" w:rsidRPr="0032408D" w:rsidRDefault="00CE7620" w:rsidP="0032408D">
            <w:pPr>
              <w:pStyle w:val="EndNoteBibliography"/>
              <w:jc w:val="center"/>
              <w:rPr>
                <w:bCs/>
                <w:color w:val="000000"/>
                <w:sz w:val="16"/>
                <w:szCs w:val="18"/>
              </w:rPr>
            </w:pPr>
            <w:r w:rsidRPr="0032408D">
              <w:rPr>
                <w:rFonts w:cs="Calibri"/>
                <w:color w:val="000000"/>
                <w:sz w:val="16"/>
                <w:szCs w:val="18"/>
              </w:rPr>
              <w:t>5</w:t>
            </w:r>
          </w:p>
        </w:tc>
        <w:tc>
          <w:tcPr>
            <w:tcW w:w="1928" w:type="dxa"/>
            <w:vAlign w:val="center"/>
          </w:tcPr>
          <w:p w14:paraId="7D42652C" w14:textId="5BFFBBE2" w:rsidR="00CE7620" w:rsidRPr="0032408D" w:rsidRDefault="00CE7620" w:rsidP="0032408D">
            <w:pPr>
              <w:pStyle w:val="EndNoteBibliography"/>
              <w:jc w:val="left"/>
              <w:rPr>
                <w:bCs/>
                <w:color w:val="000000"/>
                <w:sz w:val="16"/>
                <w:szCs w:val="16"/>
                <w:lang w:val="en-US"/>
              </w:rPr>
            </w:pPr>
            <w:proofErr w:type="spellStart"/>
            <w:r w:rsidRPr="0032408D">
              <w:rPr>
                <w:bCs/>
                <w:color w:val="000000"/>
                <w:sz w:val="16"/>
                <w:szCs w:val="18"/>
              </w:rPr>
              <w:t>Citrome</w:t>
            </w:r>
            <w:proofErr w:type="spellEnd"/>
            <w:r w:rsidRPr="0032408D">
              <w:rPr>
                <w:bCs/>
                <w:color w:val="000000"/>
                <w:sz w:val="16"/>
                <w:szCs w:val="18"/>
              </w:rPr>
              <w:t xml:space="preserve"> et al., 2007</w:t>
            </w:r>
          </w:p>
        </w:tc>
        <w:tc>
          <w:tcPr>
            <w:tcW w:w="661" w:type="dxa"/>
            <w:vAlign w:val="center"/>
          </w:tcPr>
          <w:p w14:paraId="77303CAC" w14:textId="54AFEA62"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10947DB6" w14:textId="7BBF94A7"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2BA75FE6" w14:textId="7FB6CFD0"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4F16B78C" w14:textId="234F563A"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358C4A28" w14:textId="35ABA5B2" w:rsidR="00CE7620" w:rsidRPr="0032408D" w:rsidRDefault="00CE7620" w:rsidP="0032408D">
            <w:pPr>
              <w:pStyle w:val="EndNoteBibliography"/>
              <w:jc w:val="center"/>
              <w:rPr>
                <w:bCs/>
                <w:color w:val="000000"/>
                <w:sz w:val="16"/>
                <w:szCs w:val="18"/>
              </w:rPr>
            </w:pPr>
            <w:proofErr w:type="spellStart"/>
            <w:r w:rsidRPr="0032408D">
              <w:rPr>
                <w:bCs/>
                <w:color w:val="000000"/>
                <w:sz w:val="16"/>
                <w:szCs w:val="18"/>
              </w:rPr>
              <w:t>ox</w:t>
            </w:r>
            <w:proofErr w:type="spellEnd"/>
          </w:p>
        </w:tc>
        <w:tc>
          <w:tcPr>
            <w:tcW w:w="544" w:type="dxa"/>
            <w:vAlign w:val="center"/>
          </w:tcPr>
          <w:p w14:paraId="6205A144" w14:textId="1500611A"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0D08AB83" w14:textId="4A99E834"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20A87318" w14:textId="0D6DF0DB"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597" w:type="dxa"/>
            <w:vAlign w:val="center"/>
          </w:tcPr>
          <w:p w14:paraId="79542387" w14:textId="4DBDAC7E"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886" w:type="dxa"/>
            <w:vAlign w:val="center"/>
          </w:tcPr>
          <w:p w14:paraId="2BE3DAA5" w14:textId="008F3AB0" w:rsidR="00CE7620" w:rsidRPr="0032408D" w:rsidRDefault="00CE7620" w:rsidP="0032408D">
            <w:pPr>
              <w:pStyle w:val="EndNoteBibliography"/>
              <w:jc w:val="center"/>
              <w:rPr>
                <w:bCs/>
                <w:color w:val="000000"/>
                <w:sz w:val="16"/>
                <w:szCs w:val="18"/>
              </w:rPr>
            </w:pPr>
            <w:r w:rsidRPr="0032408D">
              <w:rPr>
                <w:bCs/>
                <w:color w:val="000000"/>
                <w:sz w:val="16"/>
                <w:szCs w:val="18"/>
              </w:rPr>
              <w:t>5/10</w:t>
            </w:r>
          </w:p>
        </w:tc>
      </w:tr>
      <w:tr w:rsidR="0032408D" w:rsidRPr="0032408D" w14:paraId="5644FE00" w14:textId="77777777" w:rsidTr="00571711">
        <w:trPr>
          <w:trHeight w:val="218"/>
        </w:trPr>
        <w:tc>
          <w:tcPr>
            <w:tcW w:w="646" w:type="dxa"/>
            <w:vAlign w:val="bottom"/>
          </w:tcPr>
          <w:p w14:paraId="5D02F7C7" w14:textId="30B9FB85"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6</w:t>
            </w:r>
          </w:p>
        </w:tc>
        <w:tc>
          <w:tcPr>
            <w:tcW w:w="1928" w:type="dxa"/>
            <w:vAlign w:val="center"/>
          </w:tcPr>
          <w:p w14:paraId="55E87EF5" w14:textId="7CD7B686" w:rsidR="00CE7620" w:rsidRPr="0032408D" w:rsidRDefault="00CE7620" w:rsidP="0032408D">
            <w:pPr>
              <w:pStyle w:val="EndNoteBibliography"/>
              <w:jc w:val="left"/>
              <w:rPr>
                <w:bCs/>
                <w:color w:val="000000"/>
                <w:sz w:val="16"/>
                <w:szCs w:val="18"/>
                <w:lang w:val="en-US"/>
              </w:rPr>
            </w:pPr>
            <w:proofErr w:type="spellStart"/>
            <w:r w:rsidRPr="0032408D">
              <w:rPr>
                <w:bCs/>
                <w:color w:val="000000"/>
                <w:sz w:val="16"/>
                <w:szCs w:val="18"/>
              </w:rPr>
              <w:t>Veselinovic</w:t>
            </w:r>
            <w:proofErr w:type="spellEnd"/>
            <w:r w:rsidRPr="0032408D">
              <w:rPr>
                <w:bCs/>
                <w:color w:val="000000"/>
                <w:sz w:val="16"/>
                <w:szCs w:val="18"/>
              </w:rPr>
              <w:t xml:space="preserve"> et al., 2019</w:t>
            </w:r>
          </w:p>
        </w:tc>
        <w:tc>
          <w:tcPr>
            <w:tcW w:w="661" w:type="dxa"/>
            <w:vAlign w:val="center"/>
          </w:tcPr>
          <w:p w14:paraId="535B6BE6" w14:textId="11CB2E68"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754729CC" w14:textId="3AC015AA"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461B6FBE" w14:textId="760BDD7A"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14" w:type="dxa"/>
            <w:vAlign w:val="center"/>
          </w:tcPr>
          <w:p w14:paraId="259AB6F3" w14:textId="403C9B30"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3B694379" w14:textId="701A62AA" w:rsidR="00CE7620" w:rsidRPr="0032408D" w:rsidRDefault="00CE7620" w:rsidP="0032408D">
            <w:pPr>
              <w:pStyle w:val="EndNoteBibliography"/>
              <w:jc w:val="center"/>
              <w:rPr>
                <w:bCs/>
                <w:color w:val="000000"/>
                <w:sz w:val="16"/>
                <w:szCs w:val="18"/>
              </w:rPr>
            </w:pPr>
            <w:proofErr w:type="spellStart"/>
            <w:r w:rsidRPr="0032408D">
              <w:rPr>
                <w:bCs/>
                <w:color w:val="000000"/>
                <w:sz w:val="16"/>
                <w:szCs w:val="18"/>
              </w:rPr>
              <w:t>ox</w:t>
            </w:r>
            <w:proofErr w:type="spellEnd"/>
          </w:p>
        </w:tc>
        <w:tc>
          <w:tcPr>
            <w:tcW w:w="544" w:type="dxa"/>
            <w:vAlign w:val="center"/>
          </w:tcPr>
          <w:p w14:paraId="504E3F77" w14:textId="3F4818FB"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81" w:type="dxa"/>
            <w:vAlign w:val="center"/>
          </w:tcPr>
          <w:p w14:paraId="64E58F25" w14:textId="4BF32D86"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55B17341" w14:textId="4B264D70"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597" w:type="dxa"/>
            <w:vAlign w:val="center"/>
          </w:tcPr>
          <w:p w14:paraId="139F6546" w14:textId="1775A0C6"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64FCEE0B" w14:textId="16A592AA" w:rsidR="00CE7620" w:rsidRPr="0032408D" w:rsidRDefault="00CE7620" w:rsidP="0032408D">
            <w:pPr>
              <w:pStyle w:val="EndNoteBibliography"/>
              <w:jc w:val="center"/>
              <w:rPr>
                <w:bCs/>
                <w:color w:val="000000"/>
                <w:sz w:val="16"/>
                <w:szCs w:val="18"/>
              </w:rPr>
            </w:pPr>
            <w:r w:rsidRPr="0032408D">
              <w:rPr>
                <w:bCs/>
                <w:color w:val="000000"/>
                <w:sz w:val="16"/>
                <w:szCs w:val="18"/>
              </w:rPr>
              <w:t>6/10</w:t>
            </w:r>
          </w:p>
        </w:tc>
      </w:tr>
      <w:tr w:rsidR="0032408D" w:rsidRPr="0032408D" w14:paraId="71A03C8C" w14:textId="77777777" w:rsidTr="00571711">
        <w:trPr>
          <w:trHeight w:val="218"/>
        </w:trPr>
        <w:tc>
          <w:tcPr>
            <w:tcW w:w="646" w:type="dxa"/>
            <w:vAlign w:val="bottom"/>
          </w:tcPr>
          <w:p w14:paraId="2FD13652" w14:textId="69F2F189"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7</w:t>
            </w:r>
          </w:p>
        </w:tc>
        <w:tc>
          <w:tcPr>
            <w:tcW w:w="1928" w:type="dxa"/>
            <w:vAlign w:val="center"/>
          </w:tcPr>
          <w:p w14:paraId="081DA5FC" w14:textId="7A822252" w:rsidR="00CE7620" w:rsidRPr="0032408D" w:rsidRDefault="00CE7620" w:rsidP="0032408D">
            <w:pPr>
              <w:pStyle w:val="EndNoteBibliography"/>
              <w:jc w:val="left"/>
              <w:rPr>
                <w:bCs/>
                <w:color w:val="000000"/>
                <w:sz w:val="16"/>
                <w:szCs w:val="18"/>
                <w:lang w:val="en-US"/>
              </w:rPr>
            </w:pPr>
            <w:r w:rsidRPr="0032408D">
              <w:rPr>
                <w:bCs/>
                <w:color w:val="000000"/>
                <w:sz w:val="16"/>
                <w:szCs w:val="18"/>
              </w:rPr>
              <w:t>Findling et al., 2008</w:t>
            </w:r>
          </w:p>
        </w:tc>
        <w:tc>
          <w:tcPr>
            <w:tcW w:w="661" w:type="dxa"/>
            <w:vAlign w:val="center"/>
          </w:tcPr>
          <w:p w14:paraId="74755EE1" w14:textId="68F84937"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55C5CFA1" w14:textId="181DAB6F"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20BB30ED" w14:textId="45467CBE"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4850BAFB" w14:textId="3C2C6070"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5C220294" w14:textId="0D7C733F"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1FC9C7FA" w14:textId="7A5DE118"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681" w:type="dxa"/>
            <w:vAlign w:val="center"/>
          </w:tcPr>
          <w:p w14:paraId="1B097DFE" w14:textId="7E91522C"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56332747" w14:textId="280A56F3"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0376BCDE" w14:textId="2FB67096"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886" w:type="dxa"/>
            <w:vAlign w:val="center"/>
          </w:tcPr>
          <w:p w14:paraId="7D383D9A" w14:textId="0509E8D6" w:rsidR="00CE7620" w:rsidRPr="0032408D" w:rsidRDefault="00CE7620" w:rsidP="0032408D">
            <w:pPr>
              <w:pStyle w:val="EndNoteBibliography"/>
              <w:jc w:val="center"/>
              <w:rPr>
                <w:bCs/>
                <w:color w:val="000000"/>
                <w:sz w:val="16"/>
                <w:szCs w:val="18"/>
              </w:rPr>
            </w:pPr>
            <w:r w:rsidRPr="0032408D">
              <w:rPr>
                <w:bCs/>
                <w:color w:val="000000"/>
                <w:sz w:val="16"/>
                <w:szCs w:val="18"/>
              </w:rPr>
              <w:t>6/10</w:t>
            </w:r>
          </w:p>
        </w:tc>
      </w:tr>
      <w:tr w:rsidR="0032408D" w:rsidRPr="0032408D" w14:paraId="18809AEF" w14:textId="77777777" w:rsidTr="00571711">
        <w:trPr>
          <w:trHeight w:val="210"/>
        </w:trPr>
        <w:tc>
          <w:tcPr>
            <w:tcW w:w="646" w:type="dxa"/>
            <w:vAlign w:val="bottom"/>
          </w:tcPr>
          <w:p w14:paraId="2B3FAD96" w14:textId="2828F4E8"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8</w:t>
            </w:r>
          </w:p>
        </w:tc>
        <w:tc>
          <w:tcPr>
            <w:tcW w:w="1928" w:type="dxa"/>
            <w:vAlign w:val="center"/>
          </w:tcPr>
          <w:p w14:paraId="44F32E88" w14:textId="6D6B9680" w:rsidR="00CE7620" w:rsidRPr="0032408D" w:rsidRDefault="00CE7620" w:rsidP="0032408D">
            <w:pPr>
              <w:pStyle w:val="EndNoteBibliography"/>
              <w:jc w:val="left"/>
              <w:rPr>
                <w:bCs/>
                <w:color w:val="000000"/>
                <w:sz w:val="16"/>
                <w:szCs w:val="18"/>
                <w:lang w:val="en-US"/>
              </w:rPr>
            </w:pPr>
            <w:proofErr w:type="spellStart"/>
            <w:r w:rsidRPr="0032408D">
              <w:rPr>
                <w:bCs/>
                <w:color w:val="000000"/>
                <w:sz w:val="16"/>
                <w:szCs w:val="18"/>
              </w:rPr>
              <w:t>Zuo</w:t>
            </w:r>
            <w:proofErr w:type="spellEnd"/>
            <w:r w:rsidRPr="0032408D">
              <w:rPr>
                <w:bCs/>
                <w:color w:val="000000"/>
                <w:sz w:val="16"/>
                <w:szCs w:val="18"/>
              </w:rPr>
              <w:t xml:space="preserve"> 2006</w:t>
            </w:r>
          </w:p>
        </w:tc>
        <w:tc>
          <w:tcPr>
            <w:tcW w:w="661" w:type="dxa"/>
            <w:vAlign w:val="center"/>
          </w:tcPr>
          <w:p w14:paraId="404CE57B" w14:textId="68361203"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610C83DC" w14:textId="7D5DE6BC"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382B8981" w14:textId="1669BED9"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7946F9FE" w14:textId="71CB4ABE"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32F18733" w14:textId="1EFF58E8"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76DC882A" w14:textId="450275C0"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0560AEE5" w14:textId="0A6C2CCE"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69222F93" w14:textId="72FF9D72"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5F8816EE" w14:textId="53480A9C"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886" w:type="dxa"/>
            <w:vAlign w:val="center"/>
          </w:tcPr>
          <w:p w14:paraId="02E4A452" w14:textId="0DCBE79B" w:rsidR="00CE7620" w:rsidRPr="0032408D" w:rsidRDefault="00CE7620" w:rsidP="0032408D">
            <w:pPr>
              <w:pStyle w:val="EndNoteBibliography"/>
              <w:jc w:val="center"/>
              <w:rPr>
                <w:bCs/>
                <w:color w:val="000000"/>
                <w:sz w:val="16"/>
                <w:szCs w:val="18"/>
              </w:rPr>
            </w:pPr>
            <w:r w:rsidRPr="0032408D">
              <w:rPr>
                <w:bCs/>
                <w:color w:val="000000"/>
                <w:sz w:val="16"/>
                <w:szCs w:val="18"/>
              </w:rPr>
              <w:t>6/10</w:t>
            </w:r>
          </w:p>
        </w:tc>
      </w:tr>
      <w:tr w:rsidR="0032408D" w:rsidRPr="0032408D" w14:paraId="4816AFB1" w14:textId="77777777" w:rsidTr="00571711">
        <w:trPr>
          <w:trHeight w:val="218"/>
        </w:trPr>
        <w:tc>
          <w:tcPr>
            <w:tcW w:w="646" w:type="dxa"/>
            <w:vAlign w:val="bottom"/>
          </w:tcPr>
          <w:p w14:paraId="18C47EB2" w14:textId="46481D7B"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9</w:t>
            </w:r>
          </w:p>
        </w:tc>
        <w:tc>
          <w:tcPr>
            <w:tcW w:w="1928" w:type="dxa"/>
            <w:vAlign w:val="center"/>
          </w:tcPr>
          <w:p w14:paraId="453D422A" w14:textId="3EF7106B" w:rsidR="00CE7620" w:rsidRPr="0032408D" w:rsidRDefault="00CE7620" w:rsidP="0032408D">
            <w:pPr>
              <w:pStyle w:val="EndNoteBibliography"/>
              <w:jc w:val="left"/>
              <w:rPr>
                <w:bCs/>
                <w:color w:val="000000"/>
                <w:sz w:val="16"/>
                <w:szCs w:val="18"/>
              </w:rPr>
            </w:pPr>
            <w:proofErr w:type="spellStart"/>
            <w:r w:rsidRPr="0032408D">
              <w:rPr>
                <w:bCs/>
                <w:color w:val="000000"/>
                <w:sz w:val="16"/>
                <w:szCs w:val="18"/>
              </w:rPr>
              <w:t>Nagai</w:t>
            </w:r>
            <w:proofErr w:type="spellEnd"/>
            <w:r w:rsidRPr="0032408D">
              <w:rPr>
                <w:bCs/>
                <w:color w:val="000000"/>
                <w:sz w:val="16"/>
                <w:szCs w:val="18"/>
              </w:rPr>
              <w:t xml:space="preserve"> 2012</w:t>
            </w:r>
          </w:p>
        </w:tc>
        <w:tc>
          <w:tcPr>
            <w:tcW w:w="661" w:type="dxa"/>
            <w:vAlign w:val="center"/>
          </w:tcPr>
          <w:p w14:paraId="5A201461" w14:textId="0C7BC0ED"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1BBAC640" w14:textId="02A4F687"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67544623" w14:textId="0D9255E3"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27139218" w14:textId="41F5ABD3"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778" w:type="dxa"/>
            <w:vAlign w:val="center"/>
          </w:tcPr>
          <w:p w14:paraId="34D87358" w14:textId="08CD9DA4"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6ECDBB87" w14:textId="532543D7"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65A00B99" w14:textId="57A86FD6"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47E9D99A" w14:textId="73D751AF"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714DCDCC" w14:textId="2665AAD3"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50DCF7AE" w14:textId="25572B0F" w:rsidR="00CE7620" w:rsidRPr="0032408D" w:rsidRDefault="00CE7620" w:rsidP="0032408D">
            <w:pPr>
              <w:pStyle w:val="EndNoteBibliography"/>
              <w:jc w:val="center"/>
              <w:rPr>
                <w:bCs/>
                <w:color w:val="000000"/>
                <w:sz w:val="16"/>
                <w:szCs w:val="18"/>
              </w:rPr>
            </w:pPr>
            <w:r w:rsidRPr="0032408D">
              <w:rPr>
                <w:bCs/>
                <w:color w:val="000000"/>
                <w:sz w:val="16"/>
                <w:szCs w:val="18"/>
              </w:rPr>
              <w:t>6/10</w:t>
            </w:r>
          </w:p>
        </w:tc>
      </w:tr>
      <w:tr w:rsidR="0032408D" w:rsidRPr="0032408D" w14:paraId="3F907774" w14:textId="77777777" w:rsidTr="00571711">
        <w:trPr>
          <w:trHeight w:val="218"/>
        </w:trPr>
        <w:tc>
          <w:tcPr>
            <w:tcW w:w="646" w:type="dxa"/>
            <w:vAlign w:val="bottom"/>
          </w:tcPr>
          <w:p w14:paraId="295EFF34" w14:textId="579FD02C"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10</w:t>
            </w:r>
          </w:p>
        </w:tc>
        <w:tc>
          <w:tcPr>
            <w:tcW w:w="1928" w:type="dxa"/>
            <w:vAlign w:val="center"/>
          </w:tcPr>
          <w:p w14:paraId="3C7148EE" w14:textId="273DC0F3" w:rsidR="00CE7620" w:rsidRPr="0032408D" w:rsidRDefault="00CE7620" w:rsidP="0032408D">
            <w:pPr>
              <w:pStyle w:val="EndNoteBibliography"/>
              <w:jc w:val="left"/>
              <w:rPr>
                <w:bCs/>
                <w:color w:val="000000"/>
                <w:sz w:val="16"/>
                <w:szCs w:val="18"/>
              </w:rPr>
            </w:pPr>
            <w:r w:rsidRPr="0032408D">
              <w:rPr>
                <w:bCs/>
                <w:color w:val="000000"/>
                <w:sz w:val="16"/>
                <w:szCs w:val="18"/>
              </w:rPr>
              <w:t>Kim 2008</w:t>
            </w:r>
          </w:p>
        </w:tc>
        <w:tc>
          <w:tcPr>
            <w:tcW w:w="661" w:type="dxa"/>
            <w:vAlign w:val="center"/>
          </w:tcPr>
          <w:p w14:paraId="6107A089" w14:textId="1C1BA017"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7CA68BF2" w14:textId="6AD94A53"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1C53BD80" w14:textId="2D05464B"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53999145" w14:textId="3E6673B4"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778" w:type="dxa"/>
            <w:vAlign w:val="center"/>
          </w:tcPr>
          <w:p w14:paraId="4566DFA1" w14:textId="7B718CAA"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169DFBFB" w14:textId="4E2E5283"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45D89384" w14:textId="62205610"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20A005CC" w14:textId="0D9281ED"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597" w:type="dxa"/>
            <w:vAlign w:val="center"/>
          </w:tcPr>
          <w:p w14:paraId="360B2A98" w14:textId="488F19F8"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656DC7A2" w14:textId="34E413C4" w:rsidR="00CE7620" w:rsidRPr="0032408D" w:rsidRDefault="00CE7620" w:rsidP="0032408D">
            <w:pPr>
              <w:pStyle w:val="EndNoteBibliography"/>
              <w:jc w:val="center"/>
              <w:rPr>
                <w:bCs/>
                <w:color w:val="000000"/>
                <w:sz w:val="16"/>
                <w:szCs w:val="18"/>
              </w:rPr>
            </w:pPr>
            <w:r w:rsidRPr="0032408D">
              <w:rPr>
                <w:bCs/>
                <w:color w:val="000000"/>
                <w:sz w:val="16"/>
                <w:szCs w:val="18"/>
              </w:rPr>
              <w:t>5/10</w:t>
            </w:r>
          </w:p>
        </w:tc>
      </w:tr>
      <w:tr w:rsidR="0032408D" w:rsidRPr="0032408D" w14:paraId="091B7AE6" w14:textId="77777777" w:rsidTr="00571711">
        <w:trPr>
          <w:trHeight w:val="218"/>
        </w:trPr>
        <w:tc>
          <w:tcPr>
            <w:tcW w:w="646" w:type="dxa"/>
            <w:vAlign w:val="bottom"/>
          </w:tcPr>
          <w:p w14:paraId="244382AC" w14:textId="290215AE"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11</w:t>
            </w:r>
          </w:p>
        </w:tc>
        <w:tc>
          <w:tcPr>
            <w:tcW w:w="1928" w:type="dxa"/>
            <w:vAlign w:val="center"/>
          </w:tcPr>
          <w:p w14:paraId="4CF8B8AE" w14:textId="071FE939" w:rsidR="00CE7620" w:rsidRPr="0032408D" w:rsidRDefault="00CE7620" w:rsidP="0032408D">
            <w:pPr>
              <w:pStyle w:val="EndNoteBibliography"/>
              <w:jc w:val="left"/>
              <w:rPr>
                <w:bCs/>
                <w:color w:val="000000"/>
                <w:sz w:val="16"/>
                <w:szCs w:val="18"/>
              </w:rPr>
            </w:pPr>
            <w:r w:rsidRPr="0032408D">
              <w:rPr>
                <w:bCs/>
                <w:color w:val="000000"/>
                <w:sz w:val="16"/>
                <w:szCs w:val="18"/>
              </w:rPr>
              <w:t>Nakamura 2014</w:t>
            </w:r>
          </w:p>
        </w:tc>
        <w:tc>
          <w:tcPr>
            <w:tcW w:w="661" w:type="dxa"/>
            <w:vAlign w:val="center"/>
          </w:tcPr>
          <w:p w14:paraId="7CD1CDE3" w14:textId="2CD7036C"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17D48623" w14:textId="4FAB0912"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4F2AAC2E" w14:textId="6F87D246"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331C34C8" w14:textId="489AC65C"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78" w:type="dxa"/>
            <w:vAlign w:val="center"/>
          </w:tcPr>
          <w:p w14:paraId="5C21AEDA" w14:textId="74B885DE"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133DC501" w14:textId="65F49CAB"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43BB68BE" w14:textId="742B323F"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07AE0F67" w14:textId="38338AD5"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3B9195BF" w14:textId="2C61CF3E"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5B2A841F" w14:textId="3F584A66" w:rsidR="00CE7620" w:rsidRPr="0032408D" w:rsidRDefault="00CE7620" w:rsidP="0032408D">
            <w:pPr>
              <w:pStyle w:val="EndNoteBibliography"/>
              <w:jc w:val="center"/>
              <w:rPr>
                <w:bCs/>
                <w:color w:val="000000"/>
                <w:sz w:val="16"/>
                <w:szCs w:val="18"/>
              </w:rPr>
            </w:pPr>
            <w:r w:rsidRPr="0032408D">
              <w:rPr>
                <w:bCs/>
                <w:color w:val="000000"/>
                <w:sz w:val="16"/>
                <w:szCs w:val="18"/>
              </w:rPr>
              <w:t>7/10</w:t>
            </w:r>
          </w:p>
        </w:tc>
      </w:tr>
      <w:tr w:rsidR="0032408D" w:rsidRPr="0032408D" w14:paraId="122F8F91" w14:textId="77777777" w:rsidTr="00571711">
        <w:trPr>
          <w:trHeight w:val="218"/>
        </w:trPr>
        <w:tc>
          <w:tcPr>
            <w:tcW w:w="646" w:type="dxa"/>
            <w:vAlign w:val="bottom"/>
          </w:tcPr>
          <w:p w14:paraId="7E4670AA" w14:textId="50068B0D"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12</w:t>
            </w:r>
          </w:p>
        </w:tc>
        <w:tc>
          <w:tcPr>
            <w:tcW w:w="1928" w:type="dxa"/>
            <w:vAlign w:val="center"/>
          </w:tcPr>
          <w:p w14:paraId="6F5D22EA" w14:textId="6E42D2FF" w:rsidR="00CE7620" w:rsidRPr="0032408D" w:rsidRDefault="00CE7620" w:rsidP="0032408D">
            <w:pPr>
              <w:pStyle w:val="EndNoteBibliography"/>
              <w:jc w:val="left"/>
              <w:rPr>
                <w:bCs/>
                <w:color w:val="000000"/>
                <w:sz w:val="16"/>
                <w:szCs w:val="18"/>
              </w:rPr>
            </w:pPr>
            <w:proofErr w:type="spellStart"/>
            <w:r w:rsidRPr="0032408D">
              <w:rPr>
                <w:bCs/>
                <w:color w:val="000000"/>
                <w:sz w:val="16"/>
                <w:szCs w:val="18"/>
              </w:rPr>
              <w:t>Nagai</w:t>
            </w:r>
            <w:proofErr w:type="spellEnd"/>
            <w:r w:rsidRPr="0032408D">
              <w:rPr>
                <w:bCs/>
                <w:color w:val="000000"/>
                <w:sz w:val="16"/>
                <w:szCs w:val="18"/>
              </w:rPr>
              <w:t xml:space="preserve"> 2017</w:t>
            </w:r>
          </w:p>
        </w:tc>
        <w:tc>
          <w:tcPr>
            <w:tcW w:w="661" w:type="dxa"/>
            <w:vAlign w:val="center"/>
          </w:tcPr>
          <w:p w14:paraId="63116045" w14:textId="392B12D5"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2CA71B3F" w14:textId="447E3ECF"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21CD141C" w14:textId="3A3C6557"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14" w:type="dxa"/>
            <w:vAlign w:val="center"/>
          </w:tcPr>
          <w:p w14:paraId="53892FF1" w14:textId="3A0881CA"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51010C1D" w14:textId="7367EB49"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303A8D07" w14:textId="74BA459B"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51410CE0" w14:textId="290D2F57"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4797C437" w14:textId="79DDE2F6"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244F5FD4" w14:textId="5058E6B6"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141C066F" w14:textId="7D97AAF5" w:rsidR="00CE7620" w:rsidRPr="0032408D" w:rsidRDefault="00CE7620" w:rsidP="0032408D">
            <w:pPr>
              <w:pStyle w:val="EndNoteBibliography"/>
              <w:jc w:val="center"/>
              <w:rPr>
                <w:bCs/>
                <w:color w:val="000000"/>
                <w:sz w:val="16"/>
                <w:szCs w:val="18"/>
              </w:rPr>
            </w:pPr>
            <w:r w:rsidRPr="0032408D">
              <w:rPr>
                <w:bCs/>
                <w:color w:val="000000"/>
                <w:sz w:val="16"/>
                <w:szCs w:val="18"/>
              </w:rPr>
              <w:t>8/10</w:t>
            </w:r>
          </w:p>
        </w:tc>
      </w:tr>
      <w:tr w:rsidR="0032408D" w:rsidRPr="0032408D" w14:paraId="64895871" w14:textId="77777777" w:rsidTr="00571711">
        <w:trPr>
          <w:trHeight w:val="218"/>
        </w:trPr>
        <w:tc>
          <w:tcPr>
            <w:tcW w:w="646" w:type="dxa"/>
            <w:vAlign w:val="bottom"/>
          </w:tcPr>
          <w:p w14:paraId="344093CB" w14:textId="26115F92"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13</w:t>
            </w:r>
          </w:p>
        </w:tc>
        <w:tc>
          <w:tcPr>
            <w:tcW w:w="1928" w:type="dxa"/>
            <w:vAlign w:val="center"/>
          </w:tcPr>
          <w:p w14:paraId="2C72998E" w14:textId="14A56FAF" w:rsidR="00CE7620" w:rsidRPr="0032408D" w:rsidRDefault="00CE7620" w:rsidP="0032408D">
            <w:pPr>
              <w:pStyle w:val="EndNoteBibliography"/>
              <w:jc w:val="left"/>
              <w:rPr>
                <w:bCs/>
                <w:color w:val="000000"/>
                <w:sz w:val="16"/>
                <w:szCs w:val="18"/>
              </w:rPr>
            </w:pPr>
            <w:r w:rsidRPr="0032408D">
              <w:rPr>
                <w:bCs/>
                <w:color w:val="000000"/>
                <w:sz w:val="16"/>
                <w:szCs w:val="18"/>
              </w:rPr>
              <w:t>Bachmann et al., 2008</w:t>
            </w:r>
          </w:p>
        </w:tc>
        <w:tc>
          <w:tcPr>
            <w:tcW w:w="661" w:type="dxa"/>
            <w:vAlign w:val="center"/>
          </w:tcPr>
          <w:p w14:paraId="4379A903" w14:textId="3E8666D9"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2D55BC6C" w14:textId="452477C3"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4D2A3707" w14:textId="23134105"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714" w:type="dxa"/>
            <w:vAlign w:val="center"/>
          </w:tcPr>
          <w:p w14:paraId="678DDF6F" w14:textId="34B213BD"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778" w:type="dxa"/>
            <w:vAlign w:val="center"/>
          </w:tcPr>
          <w:p w14:paraId="48C181A3" w14:textId="2EAC18F8"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42971BA9" w14:textId="1B46BDBC"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3A0D0D3E" w14:textId="03E98E65"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21C1DE1D" w14:textId="32087BE7"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2572C92A" w14:textId="0A862423"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3F9C26CD" w14:textId="572516AC" w:rsidR="00CE7620" w:rsidRPr="0032408D" w:rsidRDefault="00CE7620" w:rsidP="0032408D">
            <w:pPr>
              <w:pStyle w:val="EndNoteBibliography"/>
              <w:jc w:val="center"/>
              <w:rPr>
                <w:bCs/>
                <w:color w:val="000000"/>
                <w:sz w:val="16"/>
                <w:szCs w:val="18"/>
              </w:rPr>
            </w:pPr>
            <w:r w:rsidRPr="0032408D">
              <w:rPr>
                <w:bCs/>
                <w:color w:val="000000"/>
                <w:sz w:val="16"/>
                <w:szCs w:val="18"/>
              </w:rPr>
              <w:t>6/10</w:t>
            </w:r>
          </w:p>
        </w:tc>
      </w:tr>
      <w:tr w:rsidR="0032408D" w:rsidRPr="0032408D" w14:paraId="5AD7EE5D" w14:textId="77777777" w:rsidTr="00571711">
        <w:trPr>
          <w:trHeight w:val="218"/>
        </w:trPr>
        <w:tc>
          <w:tcPr>
            <w:tcW w:w="646" w:type="dxa"/>
            <w:vAlign w:val="bottom"/>
          </w:tcPr>
          <w:p w14:paraId="1C622521" w14:textId="038C2275"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14</w:t>
            </w:r>
          </w:p>
        </w:tc>
        <w:tc>
          <w:tcPr>
            <w:tcW w:w="1928" w:type="dxa"/>
            <w:vAlign w:val="center"/>
          </w:tcPr>
          <w:p w14:paraId="7C3722E6" w14:textId="29BA478B" w:rsidR="00CE7620" w:rsidRPr="0032408D" w:rsidRDefault="00CE7620" w:rsidP="0032408D">
            <w:pPr>
              <w:pStyle w:val="EndNoteBibliography"/>
              <w:jc w:val="left"/>
              <w:rPr>
                <w:bCs/>
                <w:color w:val="000000"/>
                <w:sz w:val="16"/>
                <w:szCs w:val="18"/>
              </w:rPr>
            </w:pPr>
            <w:r w:rsidRPr="0032408D">
              <w:rPr>
                <w:bCs/>
                <w:color w:val="000000"/>
                <w:sz w:val="16"/>
                <w:szCs w:val="18"/>
              </w:rPr>
              <w:t>Castberg et al., 2007</w:t>
            </w:r>
          </w:p>
        </w:tc>
        <w:tc>
          <w:tcPr>
            <w:tcW w:w="661" w:type="dxa"/>
            <w:vAlign w:val="center"/>
          </w:tcPr>
          <w:p w14:paraId="6A42CF6F" w14:textId="44E3BB05"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201CB529" w14:textId="6F8A964A"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085EA596" w14:textId="32B48F2B"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714" w:type="dxa"/>
            <w:vAlign w:val="center"/>
          </w:tcPr>
          <w:p w14:paraId="32032E1B" w14:textId="53E528E1"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778" w:type="dxa"/>
            <w:vAlign w:val="center"/>
          </w:tcPr>
          <w:p w14:paraId="3F0C87A4" w14:textId="195E2BCA"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5EBC8381" w14:textId="4CC29503"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010DDF68" w14:textId="5FDB6982"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588" w:type="dxa"/>
            <w:vAlign w:val="center"/>
          </w:tcPr>
          <w:p w14:paraId="0C404FB5" w14:textId="7F6B7CC2"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1A3E8BB4" w14:textId="599E2B31"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886" w:type="dxa"/>
            <w:vAlign w:val="center"/>
          </w:tcPr>
          <w:p w14:paraId="6C82392A" w14:textId="23EBD570" w:rsidR="00CE7620" w:rsidRPr="0032408D" w:rsidRDefault="00CE7620" w:rsidP="0032408D">
            <w:pPr>
              <w:pStyle w:val="EndNoteBibliography"/>
              <w:jc w:val="center"/>
              <w:rPr>
                <w:bCs/>
                <w:color w:val="000000"/>
                <w:sz w:val="16"/>
                <w:szCs w:val="18"/>
              </w:rPr>
            </w:pPr>
            <w:r w:rsidRPr="0032408D">
              <w:rPr>
                <w:bCs/>
                <w:color w:val="000000"/>
                <w:sz w:val="16"/>
                <w:szCs w:val="18"/>
              </w:rPr>
              <w:t>5/10</w:t>
            </w:r>
          </w:p>
        </w:tc>
      </w:tr>
      <w:tr w:rsidR="0032408D" w:rsidRPr="0032408D" w14:paraId="79817F22" w14:textId="77777777" w:rsidTr="00571711">
        <w:trPr>
          <w:trHeight w:val="218"/>
        </w:trPr>
        <w:tc>
          <w:tcPr>
            <w:tcW w:w="646" w:type="dxa"/>
            <w:vAlign w:val="bottom"/>
          </w:tcPr>
          <w:p w14:paraId="79E94B48" w14:textId="3212A1BF"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15</w:t>
            </w:r>
          </w:p>
        </w:tc>
        <w:tc>
          <w:tcPr>
            <w:tcW w:w="1928" w:type="dxa"/>
            <w:vAlign w:val="center"/>
          </w:tcPr>
          <w:p w14:paraId="05FA1114" w14:textId="6A577776" w:rsidR="00CE7620" w:rsidRPr="0032408D" w:rsidRDefault="00CE7620" w:rsidP="0032408D">
            <w:pPr>
              <w:pStyle w:val="EndNoteBibliography"/>
              <w:jc w:val="left"/>
              <w:rPr>
                <w:bCs/>
                <w:color w:val="000000"/>
                <w:sz w:val="16"/>
                <w:szCs w:val="18"/>
              </w:rPr>
            </w:pPr>
            <w:r w:rsidRPr="0032408D">
              <w:rPr>
                <w:bCs/>
                <w:color w:val="000000"/>
                <w:sz w:val="16"/>
                <w:szCs w:val="18"/>
              </w:rPr>
              <w:t>Pozzi et al., 2016</w:t>
            </w:r>
          </w:p>
        </w:tc>
        <w:tc>
          <w:tcPr>
            <w:tcW w:w="661" w:type="dxa"/>
            <w:vAlign w:val="center"/>
          </w:tcPr>
          <w:p w14:paraId="656DF2EC" w14:textId="2967ECFA"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460D2C96" w14:textId="12FAEAA5"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02746311" w14:textId="3F087BC8"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714" w:type="dxa"/>
            <w:vAlign w:val="center"/>
          </w:tcPr>
          <w:p w14:paraId="46093E38" w14:textId="43817834"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778" w:type="dxa"/>
            <w:vAlign w:val="center"/>
          </w:tcPr>
          <w:p w14:paraId="6BA4C947" w14:textId="58ED46D8"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2BCA9EF5" w14:textId="21C3B226"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1740E1B7" w14:textId="6B9621EF"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2F1FF29D" w14:textId="79A0CE9F"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77AB2F4C" w14:textId="2923B342"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7D4274A3" w14:textId="59A0AA71" w:rsidR="00CE7620" w:rsidRPr="0032408D" w:rsidRDefault="00CE7620" w:rsidP="0032408D">
            <w:pPr>
              <w:pStyle w:val="EndNoteBibliography"/>
              <w:jc w:val="center"/>
              <w:rPr>
                <w:bCs/>
                <w:color w:val="000000"/>
                <w:sz w:val="16"/>
                <w:szCs w:val="18"/>
              </w:rPr>
            </w:pPr>
            <w:r w:rsidRPr="0032408D">
              <w:rPr>
                <w:bCs/>
                <w:color w:val="000000"/>
                <w:sz w:val="16"/>
                <w:szCs w:val="18"/>
              </w:rPr>
              <w:t>6/10</w:t>
            </w:r>
          </w:p>
        </w:tc>
      </w:tr>
      <w:tr w:rsidR="0032408D" w:rsidRPr="0032408D" w14:paraId="4F542AC1" w14:textId="77777777" w:rsidTr="00571711">
        <w:trPr>
          <w:trHeight w:val="218"/>
        </w:trPr>
        <w:tc>
          <w:tcPr>
            <w:tcW w:w="646" w:type="dxa"/>
            <w:vAlign w:val="bottom"/>
          </w:tcPr>
          <w:p w14:paraId="3443AB13" w14:textId="0FD3DB8E"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16</w:t>
            </w:r>
          </w:p>
        </w:tc>
        <w:tc>
          <w:tcPr>
            <w:tcW w:w="1928" w:type="dxa"/>
            <w:vAlign w:val="center"/>
          </w:tcPr>
          <w:p w14:paraId="2306D198" w14:textId="388ECD26" w:rsidR="00CE7620" w:rsidRPr="0032408D" w:rsidRDefault="00CE7620" w:rsidP="0032408D">
            <w:pPr>
              <w:pStyle w:val="EndNoteBibliography"/>
              <w:jc w:val="left"/>
              <w:rPr>
                <w:bCs/>
                <w:color w:val="000000"/>
                <w:sz w:val="16"/>
                <w:szCs w:val="18"/>
              </w:rPr>
            </w:pPr>
            <w:r w:rsidRPr="0032408D">
              <w:rPr>
                <w:bCs/>
                <w:color w:val="000000"/>
                <w:sz w:val="16"/>
                <w:szCs w:val="18"/>
              </w:rPr>
              <w:t>Gründer 2008 "Clinical sample"</w:t>
            </w:r>
          </w:p>
        </w:tc>
        <w:tc>
          <w:tcPr>
            <w:tcW w:w="661" w:type="dxa"/>
            <w:vAlign w:val="center"/>
          </w:tcPr>
          <w:p w14:paraId="57A38657" w14:textId="03B78520"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37659471" w14:textId="327AC876"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4EFC8EEA" w14:textId="2B69144F"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4A037502" w14:textId="793CF270"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78" w:type="dxa"/>
            <w:vAlign w:val="center"/>
          </w:tcPr>
          <w:p w14:paraId="01ACAAF1" w14:textId="322DA76D" w:rsidR="00CE7620" w:rsidRPr="0032408D" w:rsidRDefault="00CE7620" w:rsidP="0032408D">
            <w:pPr>
              <w:pStyle w:val="EndNoteBibliography"/>
              <w:jc w:val="center"/>
              <w:rPr>
                <w:bCs/>
                <w:color w:val="000000"/>
                <w:sz w:val="16"/>
                <w:szCs w:val="18"/>
              </w:rPr>
            </w:pPr>
            <w:proofErr w:type="spellStart"/>
            <w:r w:rsidRPr="0032408D">
              <w:rPr>
                <w:bCs/>
                <w:color w:val="000000"/>
                <w:sz w:val="16"/>
                <w:szCs w:val="18"/>
              </w:rPr>
              <w:t>oo</w:t>
            </w:r>
            <w:proofErr w:type="spellEnd"/>
          </w:p>
        </w:tc>
        <w:tc>
          <w:tcPr>
            <w:tcW w:w="544" w:type="dxa"/>
            <w:vAlign w:val="center"/>
          </w:tcPr>
          <w:p w14:paraId="58269187" w14:textId="1C7CDA70"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5AA9C7CD" w14:textId="7CD4CC5B"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3E62F98F" w14:textId="0AB0BED1"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597" w:type="dxa"/>
            <w:vAlign w:val="center"/>
          </w:tcPr>
          <w:p w14:paraId="760CC6FA" w14:textId="3994FFDD"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633A5177" w14:textId="24289402" w:rsidR="00CE7620" w:rsidRPr="0032408D" w:rsidRDefault="00CE7620" w:rsidP="0032408D">
            <w:pPr>
              <w:pStyle w:val="EndNoteBibliography"/>
              <w:jc w:val="center"/>
              <w:rPr>
                <w:bCs/>
                <w:color w:val="000000"/>
                <w:sz w:val="16"/>
                <w:szCs w:val="18"/>
              </w:rPr>
            </w:pPr>
            <w:r w:rsidRPr="0032408D">
              <w:rPr>
                <w:bCs/>
                <w:color w:val="000000"/>
                <w:sz w:val="16"/>
                <w:szCs w:val="18"/>
              </w:rPr>
              <w:t>4/10</w:t>
            </w:r>
          </w:p>
        </w:tc>
      </w:tr>
      <w:tr w:rsidR="0032408D" w:rsidRPr="0032408D" w14:paraId="625DEFEE" w14:textId="77777777" w:rsidTr="00571711">
        <w:trPr>
          <w:trHeight w:val="218"/>
        </w:trPr>
        <w:tc>
          <w:tcPr>
            <w:tcW w:w="646" w:type="dxa"/>
            <w:vAlign w:val="bottom"/>
          </w:tcPr>
          <w:p w14:paraId="76C89EAB" w14:textId="4D9A8EC8"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17</w:t>
            </w:r>
          </w:p>
        </w:tc>
        <w:tc>
          <w:tcPr>
            <w:tcW w:w="1928" w:type="dxa"/>
            <w:vAlign w:val="center"/>
          </w:tcPr>
          <w:p w14:paraId="097BF4F2" w14:textId="2C23F3BE" w:rsidR="00CE7620" w:rsidRPr="0032408D" w:rsidRDefault="00CE7620" w:rsidP="0032408D">
            <w:pPr>
              <w:pStyle w:val="EndNoteBibliography"/>
              <w:jc w:val="left"/>
              <w:rPr>
                <w:bCs/>
                <w:color w:val="000000"/>
                <w:sz w:val="16"/>
                <w:szCs w:val="18"/>
              </w:rPr>
            </w:pPr>
            <w:proofErr w:type="spellStart"/>
            <w:r w:rsidRPr="0032408D">
              <w:rPr>
                <w:bCs/>
                <w:color w:val="000000"/>
                <w:sz w:val="16"/>
                <w:szCs w:val="18"/>
              </w:rPr>
              <w:t>Potkin</w:t>
            </w:r>
            <w:proofErr w:type="spellEnd"/>
            <w:r w:rsidRPr="0032408D">
              <w:rPr>
                <w:bCs/>
                <w:color w:val="000000"/>
                <w:sz w:val="16"/>
                <w:szCs w:val="18"/>
              </w:rPr>
              <w:t xml:space="preserve"> 2013</w:t>
            </w:r>
          </w:p>
        </w:tc>
        <w:tc>
          <w:tcPr>
            <w:tcW w:w="661" w:type="dxa"/>
            <w:vAlign w:val="center"/>
          </w:tcPr>
          <w:p w14:paraId="73708DE6" w14:textId="3C7F2A60"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4000B447" w14:textId="75898694"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7610EE38" w14:textId="37FCD693"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14" w:type="dxa"/>
            <w:vAlign w:val="center"/>
          </w:tcPr>
          <w:p w14:paraId="028FBFCD" w14:textId="79C09426"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5FBDCCD9" w14:textId="6C007255"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0F689593" w14:textId="682F22E2"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81" w:type="dxa"/>
            <w:vAlign w:val="center"/>
          </w:tcPr>
          <w:p w14:paraId="3A3EF2BB" w14:textId="735A299D"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1BF2D0F8" w14:textId="64FB735B"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4D477630" w14:textId="1D8545B3"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886" w:type="dxa"/>
            <w:vAlign w:val="center"/>
          </w:tcPr>
          <w:p w14:paraId="498DDCD7" w14:textId="1CCF9D20" w:rsidR="00CE7620" w:rsidRPr="0032408D" w:rsidRDefault="00CE7620" w:rsidP="0032408D">
            <w:pPr>
              <w:pStyle w:val="EndNoteBibliography"/>
              <w:jc w:val="center"/>
              <w:rPr>
                <w:bCs/>
                <w:color w:val="000000"/>
                <w:sz w:val="16"/>
                <w:szCs w:val="18"/>
              </w:rPr>
            </w:pPr>
            <w:r w:rsidRPr="0032408D">
              <w:rPr>
                <w:bCs/>
                <w:color w:val="000000"/>
                <w:sz w:val="16"/>
                <w:szCs w:val="18"/>
              </w:rPr>
              <w:t>7/10</w:t>
            </w:r>
          </w:p>
        </w:tc>
      </w:tr>
      <w:tr w:rsidR="0032408D" w:rsidRPr="0032408D" w14:paraId="4AC9D768" w14:textId="77777777" w:rsidTr="00571711">
        <w:trPr>
          <w:trHeight w:val="218"/>
        </w:trPr>
        <w:tc>
          <w:tcPr>
            <w:tcW w:w="646" w:type="dxa"/>
            <w:vAlign w:val="bottom"/>
          </w:tcPr>
          <w:p w14:paraId="43D40EC1" w14:textId="3D647156"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18</w:t>
            </w:r>
          </w:p>
        </w:tc>
        <w:tc>
          <w:tcPr>
            <w:tcW w:w="1928" w:type="dxa"/>
            <w:vAlign w:val="center"/>
          </w:tcPr>
          <w:p w14:paraId="3946EA90" w14:textId="7A4A7824" w:rsidR="00CE7620" w:rsidRPr="0032408D" w:rsidRDefault="00CE7620" w:rsidP="0032408D">
            <w:pPr>
              <w:pStyle w:val="EndNoteBibliography"/>
              <w:jc w:val="left"/>
              <w:rPr>
                <w:bCs/>
                <w:color w:val="000000"/>
                <w:sz w:val="16"/>
                <w:szCs w:val="18"/>
              </w:rPr>
            </w:pPr>
            <w:r w:rsidRPr="0032408D">
              <w:rPr>
                <w:bCs/>
                <w:color w:val="000000"/>
                <w:sz w:val="16"/>
                <w:szCs w:val="18"/>
              </w:rPr>
              <w:t xml:space="preserve">De </w:t>
            </w:r>
            <w:proofErr w:type="spellStart"/>
            <w:r w:rsidRPr="0032408D">
              <w:rPr>
                <w:bCs/>
                <w:color w:val="000000"/>
                <w:sz w:val="16"/>
                <w:szCs w:val="18"/>
              </w:rPr>
              <w:t>Filippis</w:t>
            </w:r>
            <w:proofErr w:type="spellEnd"/>
            <w:r w:rsidRPr="0032408D">
              <w:rPr>
                <w:bCs/>
                <w:color w:val="000000"/>
                <w:sz w:val="16"/>
                <w:szCs w:val="18"/>
              </w:rPr>
              <w:t xml:space="preserve"> 2013</w:t>
            </w:r>
          </w:p>
        </w:tc>
        <w:tc>
          <w:tcPr>
            <w:tcW w:w="661" w:type="dxa"/>
            <w:vAlign w:val="center"/>
          </w:tcPr>
          <w:p w14:paraId="70A17817" w14:textId="63CB97D5"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7D890C21" w14:textId="148CC3F6"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0DA33EE9" w14:textId="77467853"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14" w:type="dxa"/>
            <w:vAlign w:val="center"/>
          </w:tcPr>
          <w:p w14:paraId="4AB119EE" w14:textId="6582FEB0"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073C9C87" w14:textId="6D718D90" w:rsidR="00CE7620" w:rsidRPr="0032408D" w:rsidRDefault="00CE7620" w:rsidP="0032408D">
            <w:pPr>
              <w:pStyle w:val="EndNoteBibliography"/>
              <w:jc w:val="center"/>
              <w:rPr>
                <w:bCs/>
                <w:color w:val="000000"/>
                <w:sz w:val="16"/>
                <w:szCs w:val="18"/>
              </w:rPr>
            </w:pPr>
            <w:proofErr w:type="spellStart"/>
            <w:r w:rsidRPr="0032408D">
              <w:rPr>
                <w:bCs/>
                <w:color w:val="000000"/>
                <w:sz w:val="16"/>
                <w:szCs w:val="18"/>
              </w:rPr>
              <w:t>xo</w:t>
            </w:r>
            <w:proofErr w:type="spellEnd"/>
          </w:p>
        </w:tc>
        <w:tc>
          <w:tcPr>
            <w:tcW w:w="544" w:type="dxa"/>
            <w:vAlign w:val="center"/>
          </w:tcPr>
          <w:p w14:paraId="3B4D8B16" w14:textId="3850AF2B"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81" w:type="dxa"/>
            <w:vAlign w:val="center"/>
          </w:tcPr>
          <w:p w14:paraId="28DD8CA2" w14:textId="0A5CE728"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5668DAD2" w14:textId="291C978A"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0F9F9E6E" w14:textId="48EE50D7"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798DAA43" w14:textId="79A01B6C" w:rsidR="00CE7620" w:rsidRPr="0032408D" w:rsidRDefault="00CE7620" w:rsidP="0032408D">
            <w:pPr>
              <w:pStyle w:val="EndNoteBibliography"/>
              <w:jc w:val="center"/>
              <w:rPr>
                <w:bCs/>
                <w:color w:val="000000"/>
                <w:sz w:val="16"/>
                <w:szCs w:val="18"/>
              </w:rPr>
            </w:pPr>
            <w:r w:rsidRPr="0032408D">
              <w:rPr>
                <w:bCs/>
                <w:color w:val="000000"/>
                <w:sz w:val="16"/>
                <w:szCs w:val="18"/>
              </w:rPr>
              <w:t>6/10</w:t>
            </w:r>
          </w:p>
        </w:tc>
      </w:tr>
      <w:tr w:rsidR="0032408D" w:rsidRPr="0032408D" w14:paraId="0CC0D7C1" w14:textId="77777777" w:rsidTr="00571711">
        <w:trPr>
          <w:trHeight w:val="218"/>
        </w:trPr>
        <w:tc>
          <w:tcPr>
            <w:tcW w:w="646" w:type="dxa"/>
            <w:vAlign w:val="bottom"/>
          </w:tcPr>
          <w:p w14:paraId="3ED11159" w14:textId="515CD28C"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19</w:t>
            </w:r>
          </w:p>
        </w:tc>
        <w:tc>
          <w:tcPr>
            <w:tcW w:w="1928" w:type="dxa"/>
            <w:vAlign w:val="center"/>
          </w:tcPr>
          <w:p w14:paraId="759361D0" w14:textId="15EFFF28" w:rsidR="00CE7620" w:rsidRPr="0032408D" w:rsidRDefault="00CE7620" w:rsidP="0032408D">
            <w:pPr>
              <w:pStyle w:val="EndNoteBibliography"/>
              <w:jc w:val="left"/>
              <w:rPr>
                <w:bCs/>
                <w:color w:val="000000"/>
                <w:sz w:val="16"/>
                <w:szCs w:val="18"/>
              </w:rPr>
            </w:pPr>
            <w:proofErr w:type="spellStart"/>
            <w:r w:rsidRPr="0032408D">
              <w:rPr>
                <w:bCs/>
                <w:color w:val="000000"/>
                <w:sz w:val="16"/>
                <w:szCs w:val="18"/>
              </w:rPr>
              <w:t>Mauri</w:t>
            </w:r>
            <w:proofErr w:type="spellEnd"/>
            <w:r w:rsidRPr="0032408D">
              <w:rPr>
                <w:bCs/>
                <w:color w:val="000000"/>
                <w:sz w:val="16"/>
                <w:szCs w:val="18"/>
              </w:rPr>
              <w:t xml:space="preserve"> 2020</w:t>
            </w:r>
          </w:p>
        </w:tc>
        <w:tc>
          <w:tcPr>
            <w:tcW w:w="661" w:type="dxa"/>
            <w:vAlign w:val="center"/>
          </w:tcPr>
          <w:p w14:paraId="321C6AA4" w14:textId="0E48FDD7"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0733D5A5" w14:textId="213EE179"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6A97DA07" w14:textId="045C9390"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14" w:type="dxa"/>
            <w:vAlign w:val="center"/>
          </w:tcPr>
          <w:p w14:paraId="5E943C7F" w14:textId="6E959C0E"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77E1BAEF" w14:textId="7C90AD62" w:rsidR="00CE7620" w:rsidRPr="0032408D" w:rsidRDefault="00CE7620" w:rsidP="0032408D">
            <w:pPr>
              <w:pStyle w:val="EndNoteBibliography"/>
              <w:jc w:val="center"/>
              <w:rPr>
                <w:bCs/>
                <w:color w:val="000000"/>
                <w:sz w:val="16"/>
                <w:szCs w:val="18"/>
              </w:rPr>
            </w:pPr>
            <w:proofErr w:type="spellStart"/>
            <w:r w:rsidRPr="0032408D">
              <w:rPr>
                <w:bCs/>
                <w:color w:val="000000"/>
                <w:sz w:val="16"/>
                <w:szCs w:val="18"/>
              </w:rPr>
              <w:t>oo</w:t>
            </w:r>
            <w:proofErr w:type="spellEnd"/>
          </w:p>
        </w:tc>
        <w:tc>
          <w:tcPr>
            <w:tcW w:w="544" w:type="dxa"/>
            <w:vAlign w:val="center"/>
          </w:tcPr>
          <w:p w14:paraId="29CD6B1F" w14:textId="555882CF"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48934753" w14:textId="3F9F22EE"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5524046E" w14:textId="570BD53C"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597" w:type="dxa"/>
            <w:vAlign w:val="center"/>
          </w:tcPr>
          <w:p w14:paraId="61CAE286" w14:textId="7C00314A"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3F612478" w14:textId="2E6FE390" w:rsidR="00CE7620" w:rsidRPr="0032408D" w:rsidRDefault="00CE7620" w:rsidP="0032408D">
            <w:pPr>
              <w:pStyle w:val="EndNoteBibliography"/>
              <w:jc w:val="center"/>
              <w:rPr>
                <w:bCs/>
                <w:color w:val="000000"/>
                <w:sz w:val="16"/>
                <w:szCs w:val="18"/>
              </w:rPr>
            </w:pPr>
            <w:r w:rsidRPr="0032408D">
              <w:rPr>
                <w:bCs/>
                <w:color w:val="000000"/>
                <w:sz w:val="16"/>
                <w:szCs w:val="18"/>
              </w:rPr>
              <w:t>6/10</w:t>
            </w:r>
          </w:p>
        </w:tc>
      </w:tr>
      <w:tr w:rsidR="0032408D" w:rsidRPr="0032408D" w14:paraId="347DEF77" w14:textId="77777777" w:rsidTr="00571711">
        <w:trPr>
          <w:trHeight w:val="218"/>
        </w:trPr>
        <w:tc>
          <w:tcPr>
            <w:tcW w:w="646" w:type="dxa"/>
            <w:vAlign w:val="bottom"/>
          </w:tcPr>
          <w:p w14:paraId="5006E5B2" w14:textId="71062AAF"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20</w:t>
            </w:r>
          </w:p>
        </w:tc>
        <w:tc>
          <w:tcPr>
            <w:tcW w:w="1928" w:type="dxa"/>
            <w:vAlign w:val="center"/>
          </w:tcPr>
          <w:p w14:paraId="33A6CCA2" w14:textId="4B1BE970" w:rsidR="00CE7620" w:rsidRPr="0032408D" w:rsidRDefault="00CE7620" w:rsidP="0032408D">
            <w:pPr>
              <w:rPr>
                <w:rFonts w:ascii="Arial" w:hAnsi="Arial" w:cs="Arial"/>
                <w:bCs/>
                <w:color w:val="000000"/>
                <w:sz w:val="16"/>
                <w:szCs w:val="18"/>
              </w:rPr>
            </w:pPr>
            <w:proofErr w:type="spellStart"/>
            <w:r w:rsidRPr="0032408D">
              <w:rPr>
                <w:rFonts w:ascii="Arial" w:hAnsi="Arial" w:cs="Arial"/>
                <w:bCs/>
                <w:color w:val="000000"/>
                <w:sz w:val="16"/>
                <w:szCs w:val="18"/>
              </w:rPr>
              <w:t>Boulton</w:t>
            </w:r>
            <w:proofErr w:type="spellEnd"/>
            <w:r w:rsidRPr="0032408D">
              <w:rPr>
                <w:rFonts w:ascii="Arial" w:hAnsi="Arial" w:cs="Arial"/>
                <w:bCs/>
                <w:color w:val="000000"/>
                <w:sz w:val="16"/>
                <w:szCs w:val="18"/>
              </w:rPr>
              <w:t xml:space="preserve"> 2008 Study 2</w:t>
            </w:r>
          </w:p>
        </w:tc>
        <w:tc>
          <w:tcPr>
            <w:tcW w:w="661" w:type="dxa"/>
            <w:vAlign w:val="center"/>
          </w:tcPr>
          <w:p w14:paraId="21053D11" w14:textId="7C894C46"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61048353" w14:textId="3A402326"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052EF24E" w14:textId="49913D40"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14" w:type="dxa"/>
            <w:vAlign w:val="center"/>
          </w:tcPr>
          <w:p w14:paraId="75124411" w14:textId="63E78EEC"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58CA470C" w14:textId="4562E94C"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63146F66" w14:textId="7E9CE238"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2202864E" w14:textId="639F87D6"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588" w:type="dxa"/>
            <w:vAlign w:val="center"/>
          </w:tcPr>
          <w:p w14:paraId="55E7278A" w14:textId="7A2B0291"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1FE4C4BB" w14:textId="5F0E6F1B"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265C0D7B" w14:textId="47C95785" w:rsidR="00CE7620" w:rsidRPr="0032408D" w:rsidRDefault="00CE7620" w:rsidP="0032408D">
            <w:pPr>
              <w:pStyle w:val="EndNoteBibliography"/>
              <w:jc w:val="center"/>
              <w:rPr>
                <w:bCs/>
                <w:color w:val="000000"/>
                <w:sz w:val="16"/>
                <w:szCs w:val="18"/>
              </w:rPr>
            </w:pPr>
            <w:r w:rsidRPr="0032408D">
              <w:rPr>
                <w:bCs/>
                <w:color w:val="000000"/>
                <w:sz w:val="16"/>
                <w:szCs w:val="18"/>
              </w:rPr>
              <w:t>8/10</w:t>
            </w:r>
          </w:p>
        </w:tc>
      </w:tr>
      <w:tr w:rsidR="0032408D" w:rsidRPr="0032408D" w14:paraId="0DEB8275" w14:textId="77777777" w:rsidTr="00571711">
        <w:trPr>
          <w:trHeight w:val="218"/>
        </w:trPr>
        <w:tc>
          <w:tcPr>
            <w:tcW w:w="646" w:type="dxa"/>
            <w:vAlign w:val="bottom"/>
          </w:tcPr>
          <w:p w14:paraId="03AF8181" w14:textId="14A07603"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21</w:t>
            </w:r>
          </w:p>
        </w:tc>
        <w:tc>
          <w:tcPr>
            <w:tcW w:w="1928" w:type="dxa"/>
            <w:vAlign w:val="center"/>
          </w:tcPr>
          <w:p w14:paraId="7F07EC61" w14:textId="6C9DEB23" w:rsidR="00CE7620" w:rsidRPr="0032408D" w:rsidRDefault="00CE7620" w:rsidP="0032408D">
            <w:pPr>
              <w:rPr>
                <w:rFonts w:ascii="Arial" w:hAnsi="Arial" w:cs="Arial"/>
                <w:bCs/>
                <w:color w:val="000000"/>
                <w:sz w:val="16"/>
                <w:szCs w:val="18"/>
              </w:rPr>
            </w:pPr>
            <w:r w:rsidRPr="0032408D">
              <w:rPr>
                <w:rFonts w:ascii="Arial" w:hAnsi="Arial" w:cs="Arial"/>
                <w:bCs/>
                <w:color w:val="000000"/>
                <w:sz w:val="16"/>
                <w:szCs w:val="18"/>
              </w:rPr>
              <w:t>Hard 2017</w:t>
            </w:r>
          </w:p>
        </w:tc>
        <w:tc>
          <w:tcPr>
            <w:tcW w:w="661" w:type="dxa"/>
            <w:vAlign w:val="center"/>
          </w:tcPr>
          <w:p w14:paraId="6E04401E" w14:textId="122F54B3"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341CBAE8" w14:textId="3CD1002A"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4D3B216F" w14:textId="39001A62"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14" w:type="dxa"/>
            <w:vAlign w:val="center"/>
          </w:tcPr>
          <w:p w14:paraId="707E8047" w14:textId="5400F43F"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400C25A5" w14:textId="43A6FC23" w:rsidR="00CE7620" w:rsidRPr="0032408D" w:rsidRDefault="00CE7620" w:rsidP="0032408D">
            <w:pPr>
              <w:pStyle w:val="EndNoteBibliography"/>
              <w:jc w:val="center"/>
              <w:rPr>
                <w:bCs/>
                <w:color w:val="000000"/>
                <w:sz w:val="16"/>
                <w:szCs w:val="18"/>
              </w:rPr>
            </w:pPr>
            <w:proofErr w:type="spellStart"/>
            <w:r w:rsidRPr="0032408D">
              <w:rPr>
                <w:bCs/>
                <w:color w:val="000000"/>
                <w:sz w:val="16"/>
                <w:szCs w:val="18"/>
              </w:rPr>
              <w:t>oo</w:t>
            </w:r>
            <w:proofErr w:type="spellEnd"/>
          </w:p>
        </w:tc>
        <w:tc>
          <w:tcPr>
            <w:tcW w:w="544" w:type="dxa"/>
            <w:vAlign w:val="center"/>
          </w:tcPr>
          <w:p w14:paraId="2D0CFC8A" w14:textId="7823B017"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66410C8D" w14:textId="0C275958"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688B75EE" w14:textId="5C9B4987"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49381D34" w14:textId="4C60A199"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08C52365" w14:textId="32245774" w:rsidR="00CE7620" w:rsidRPr="0032408D" w:rsidRDefault="00CE7620" w:rsidP="0032408D">
            <w:pPr>
              <w:pStyle w:val="EndNoteBibliography"/>
              <w:jc w:val="center"/>
              <w:rPr>
                <w:bCs/>
                <w:color w:val="000000"/>
                <w:sz w:val="16"/>
                <w:szCs w:val="18"/>
              </w:rPr>
            </w:pPr>
            <w:r w:rsidRPr="0032408D">
              <w:rPr>
                <w:bCs/>
                <w:color w:val="000000"/>
                <w:sz w:val="16"/>
                <w:szCs w:val="18"/>
              </w:rPr>
              <w:t>7/10</w:t>
            </w:r>
          </w:p>
        </w:tc>
      </w:tr>
      <w:tr w:rsidR="0032408D" w:rsidRPr="0032408D" w14:paraId="64DF8959" w14:textId="77777777" w:rsidTr="00571711">
        <w:trPr>
          <w:trHeight w:val="218"/>
        </w:trPr>
        <w:tc>
          <w:tcPr>
            <w:tcW w:w="646" w:type="dxa"/>
            <w:vAlign w:val="bottom"/>
          </w:tcPr>
          <w:p w14:paraId="7EA30413" w14:textId="6ADBFD12"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22</w:t>
            </w:r>
          </w:p>
        </w:tc>
        <w:tc>
          <w:tcPr>
            <w:tcW w:w="1928" w:type="dxa"/>
            <w:vAlign w:val="center"/>
          </w:tcPr>
          <w:p w14:paraId="4EE039FF" w14:textId="59894F9B" w:rsidR="00CE7620" w:rsidRPr="0032408D" w:rsidRDefault="00CE7620" w:rsidP="0032408D">
            <w:pPr>
              <w:rPr>
                <w:rFonts w:ascii="Arial" w:hAnsi="Arial" w:cs="Arial"/>
                <w:bCs/>
                <w:color w:val="000000"/>
                <w:sz w:val="16"/>
                <w:szCs w:val="18"/>
              </w:rPr>
            </w:pPr>
            <w:r w:rsidRPr="0032408D">
              <w:rPr>
                <w:rFonts w:ascii="Arial" w:hAnsi="Arial" w:cs="Arial"/>
                <w:bCs/>
                <w:color w:val="000000"/>
                <w:sz w:val="16"/>
                <w:szCs w:val="18"/>
              </w:rPr>
              <w:t xml:space="preserve">Hard 2018 </w:t>
            </w:r>
            <w:proofErr w:type="spellStart"/>
            <w:r w:rsidRPr="0032408D">
              <w:rPr>
                <w:rFonts w:ascii="Arial" w:hAnsi="Arial" w:cs="Arial"/>
                <w:bCs/>
                <w:color w:val="000000"/>
                <w:sz w:val="16"/>
                <w:szCs w:val="18"/>
              </w:rPr>
              <w:t>pop</w:t>
            </w:r>
            <w:proofErr w:type="spellEnd"/>
            <w:r w:rsidRPr="0032408D">
              <w:rPr>
                <w:rFonts w:ascii="Arial" w:hAnsi="Arial" w:cs="Arial"/>
                <w:bCs/>
                <w:color w:val="000000"/>
                <w:sz w:val="16"/>
                <w:szCs w:val="18"/>
              </w:rPr>
              <w:t xml:space="preserve"> PK </w:t>
            </w:r>
            <w:proofErr w:type="spellStart"/>
            <w:r w:rsidRPr="0032408D">
              <w:rPr>
                <w:rFonts w:ascii="Arial" w:hAnsi="Arial" w:cs="Arial"/>
                <w:bCs/>
                <w:color w:val="000000"/>
                <w:sz w:val="16"/>
                <w:szCs w:val="18"/>
              </w:rPr>
              <w:t>model</w:t>
            </w:r>
            <w:proofErr w:type="spellEnd"/>
            <w:r w:rsidR="00DF3E6C">
              <w:rPr>
                <w:rFonts w:ascii="Arial" w:hAnsi="Arial" w:cs="Arial"/>
                <w:bCs/>
                <w:color w:val="000000"/>
                <w:sz w:val="16"/>
                <w:szCs w:val="18"/>
              </w:rPr>
              <w:t>*</w:t>
            </w:r>
          </w:p>
        </w:tc>
        <w:tc>
          <w:tcPr>
            <w:tcW w:w="661" w:type="dxa"/>
            <w:vAlign w:val="center"/>
          </w:tcPr>
          <w:p w14:paraId="0B1DD776" w14:textId="373BD40F"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12DF8BF5" w14:textId="0D4311E7"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2508F16D" w14:textId="61128536"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14" w:type="dxa"/>
            <w:vAlign w:val="center"/>
          </w:tcPr>
          <w:p w14:paraId="632297A5" w14:textId="1E8D4E99"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412085DC" w14:textId="2E0CFF3A" w:rsidR="00CE7620" w:rsidRPr="0032408D" w:rsidRDefault="00CE7620" w:rsidP="0032408D">
            <w:pPr>
              <w:pStyle w:val="EndNoteBibliography"/>
              <w:jc w:val="center"/>
              <w:rPr>
                <w:bCs/>
                <w:color w:val="000000"/>
                <w:sz w:val="16"/>
                <w:szCs w:val="18"/>
              </w:rPr>
            </w:pPr>
            <w:proofErr w:type="spellStart"/>
            <w:r w:rsidRPr="0032408D">
              <w:rPr>
                <w:bCs/>
                <w:color w:val="000000"/>
                <w:sz w:val="16"/>
                <w:szCs w:val="18"/>
              </w:rPr>
              <w:t>ox</w:t>
            </w:r>
            <w:proofErr w:type="spellEnd"/>
          </w:p>
        </w:tc>
        <w:tc>
          <w:tcPr>
            <w:tcW w:w="544" w:type="dxa"/>
            <w:vAlign w:val="center"/>
          </w:tcPr>
          <w:p w14:paraId="17BC1880" w14:textId="43A81E06"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2604963B" w14:textId="2394B0BC"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190423F6" w14:textId="1A4CECFF"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597" w:type="dxa"/>
            <w:vAlign w:val="center"/>
          </w:tcPr>
          <w:p w14:paraId="4EE455A1" w14:textId="142CBE2B"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28B5E359" w14:textId="13882EB2" w:rsidR="00CE7620" w:rsidRPr="0032408D" w:rsidRDefault="00CE7620" w:rsidP="0032408D">
            <w:pPr>
              <w:pStyle w:val="EndNoteBibliography"/>
              <w:jc w:val="center"/>
              <w:rPr>
                <w:bCs/>
                <w:color w:val="000000"/>
                <w:sz w:val="16"/>
                <w:szCs w:val="18"/>
              </w:rPr>
            </w:pPr>
            <w:r w:rsidRPr="0032408D">
              <w:rPr>
                <w:bCs/>
                <w:color w:val="000000"/>
                <w:sz w:val="16"/>
                <w:szCs w:val="18"/>
              </w:rPr>
              <w:t>6/10</w:t>
            </w:r>
          </w:p>
        </w:tc>
      </w:tr>
      <w:tr w:rsidR="0032408D" w:rsidRPr="0032408D" w14:paraId="795B9C38" w14:textId="77777777" w:rsidTr="00571711">
        <w:trPr>
          <w:trHeight w:val="218"/>
        </w:trPr>
        <w:tc>
          <w:tcPr>
            <w:tcW w:w="646" w:type="dxa"/>
            <w:vAlign w:val="bottom"/>
          </w:tcPr>
          <w:p w14:paraId="6E020851" w14:textId="14888D48"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23</w:t>
            </w:r>
          </w:p>
        </w:tc>
        <w:tc>
          <w:tcPr>
            <w:tcW w:w="1928" w:type="dxa"/>
            <w:vAlign w:val="center"/>
          </w:tcPr>
          <w:p w14:paraId="5F061046" w14:textId="199C8262" w:rsidR="00CE7620" w:rsidRPr="0032408D" w:rsidRDefault="00CE7620" w:rsidP="0032408D">
            <w:pPr>
              <w:pStyle w:val="EndNoteBibliography"/>
              <w:jc w:val="left"/>
              <w:rPr>
                <w:bCs/>
                <w:color w:val="000000"/>
                <w:sz w:val="16"/>
                <w:szCs w:val="18"/>
              </w:rPr>
            </w:pPr>
            <w:proofErr w:type="spellStart"/>
            <w:r w:rsidRPr="0032408D">
              <w:rPr>
                <w:bCs/>
                <w:color w:val="000000"/>
                <w:sz w:val="16"/>
                <w:szCs w:val="18"/>
              </w:rPr>
              <w:t>Yokoi</w:t>
            </w:r>
            <w:proofErr w:type="spellEnd"/>
            <w:r w:rsidRPr="0032408D">
              <w:rPr>
                <w:bCs/>
                <w:color w:val="000000"/>
                <w:sz w:val="16"/>
                <w:szCs w:val="18"/>
              </w:rPr>
              <w:t xml:space="preserve"> 2002</w:t>
            </w:r>
          </w:p>
        </w:tc>
        <w:tc>
          <w:tcPr>
            <w:tcW w:w="661" w:type="dxa"/>
            <w:vAlign w:val="center"/>
          </w:tcPr>
          <w:p w14:paraId="06AB2938" w14:textId="13814E83" w:rsidR="00CE7620" w:rsidRPr="0032408D" w:rsidRDefault="00CE7620" w:rsidP="0032408D">
            <w:pPr>
              <w:pStyle w:val="EndNoteBibliography"/>
              <w:jc w:val="center"/>
              <w:rPr>
                <w:bCs/>
                <w:color w:val="000000"/>
                <w:sz w:val="16"/>
                <w:szCs w:val="18"/>
              </w:rPr>
            </w:pPr>
            <w:proofErr w:type="spellStart"/>
            <w:r w:rsidRPr="0032408D">
              <w:rPr>
                <w:bCs/>
                <w:color w:val="000000"/>
                <w:sz w:val="16"/>
                <w:szCs w:val="18"/>
              </w:rPr>
              <w:t>oH</w:t>
            </w:r>
            <w:proofErr w:type="spellEnd"/>
          </w:p>
        </w:tc>
        <w:tc>
          <w:tcPr>
            <w:tcW w:w="611" w:type="dxa"/>
            <w:vAlign w:val="center"/>
          </w:tcPr>
          <w:p w14:paraId="6F591060" w14:textId="62ADAC30"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46D61435" w14:textId="3BB39AE9"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1DD20D4C" w14:textId="744A9E94"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1E54E07F" w14:textId="6DB28DF9" w:rsidR="00CE7620" w:rsidRPr="0032408D" w:rsidRDefault="00CE7620" w:rsidP="0032408D">
            <w:pPr>
              <w:pStyle w:val="EndNoteBibliography"/>
              <w:jc w:val="center"/>
              <w:rPr>
                <w:bCs/>
                <w:color w:val="000000"/>
                <w:sz w:val="16"/>
                <w:szCs w:val="18"/>
              </w:rPr>
            </w:pPr>
            <w:proofErr w:type="spellStart"/>
            <w:r w:rsidRPr="0032408D">
              <w:rPr>
                <w:bCs/>
                <w:color w:val="000000"/>
                <w:sz w:val="16"/>
                <w:szCs w:val="18"/>
              </w:rPr>
              <w:t>xo</w:t>
            </w:r>
            <w:proofErr w:type="spellEnd"/>
          </w:p>
        </w:tc>
        <w:tc>
          <w:tcPr>
            <w:tcW w:w="544" w:type="dxa"/>
            <w:vAlign w:val="center"/>
          </w:tcPr>
          <w:p w14:paraId="39353158" w14:textId="75FD6D2F"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48B2C234" w14:textId="16529B4A"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0CD11870" w14:textId="7A1C190E"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4CA34878" w14:textId="22FA309D"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886" w:type="dxa"/>
            <w:vAlign w:val="center"/>
          </w:tcPr>
          <w:p w14:paraId="2F1FFDE2" w14:textId="7327BAB1" w:rsidR="00CE7620" w:rsidRPr="0032408D" w:rsidRDefault="00CE7620" w:rsidP="0032408D">
            <w:pPr>
              <w:pStyle w:val="EndNoteBibliography"/>
              <w:jc w:val="center"/>
              <w:rPr>
                <w:bCs/>
                <w:color w:val="000000"/>
                <w:sz w:val="16"/>
                <w:szCs w:val="18"/>
              </w:rPr>
            </w:pPr>
            <w:r w:rsidRPr="0032408D">
              <w:rPr>
                <w:bCs/>
                <w:color w:val="000000"/>
                <w:sz w:val="16"/>
                <w:szCs w:val="18"/>
              </w:rPr>
              <w:t>6/10</w:t>
            </w:r>
          </w:p>
        </w:tc>
      </w:tr>
      <w:tr w:rsidR="0032408D" w:rsidRPr="0032408D" w14:paraId="24F358E3" w14:textId="77777777" w:rsidTr="00571711">
        <w:trPr>
          <w:trHeight w:val="218"/>
        </w:trPr>
        <w:tc>
          <w:tcPr>
            <w:tcW w:w="646" w:type="dxa"/>
            <w:vAlign w:val="bottom"/>
          </w:tcPr>
          <w:p w14:paraId="1645A5D1" w14:textId="55A0D2CE"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24</w:t>
            </w:r>
          </w:p>
        </w:tc>
        <w:tc>
          <w:tcPr>
            <w:tcW w:w="1928" w:type="dxa"/>
            <w:vAlign w:val="center"/>
          </w:tcPr>
          <w:p w14:paraId="08F70F5B" w14:textId="2442BB5A" w:rsidR="00CE7620" w:rsidRPr="0032408D" w:rsidRDefault="00CE7620" w:rsidP="0032408D">
            <w:pPr>
              <w:pStyle w:val="EndNoteBibliography"/>
              <w:jc w:val="left"/>
              <w:rPr>
                <w:bCs/>
                <w:color w:val="000000"/>
                <w:sz w:val="16"/>
                <w:szCs w:val="18"/>
              </w:rPr>
            </w:pPr>
            <w:r w:rsidRPr="0032408D">
              <w:rPr>
                <w:bCs/>
                <w:color w:val="000000"/>
                <w:sz w:val="16"/>
                <w:szCs w:val="18"/>
              </w:rPr>
              <w:t xml:space="preserve">Gründer 2008 (PET </w:t>
            </w:r>
            <w:proofErr w:type="spellStart"/>
            <w:r w:rsidRPr="0032408D">
              <w:rPr>
                <w:bCs/>
                <w:color w:val="000000"/>
                <w:sz w:val="16"/>
                <w:szCs w:val="18"/>
              </w:rPr>
              <w:t>cohort</w:t>
            </w:r>
            <w:proofErr w:type="spellEnd"/>
            <w:r w:rsidRPr="0032408D">
              <w:rPr>
                <w:bCs/>
                <w:color w:val="000000"/>
                <w:sz w:val="16"/>
                <w:szCs w:val="18"/>
              </w:rPr>
              <w:t>)</w:t>
            </w:r>
          </w:p>
        </w:tc>
        <w:tc>
          <w:tcPr>
            <w:tcW w:w="661" w:type="dxa"/>
            <w:vAlign w:val="center"/>
          </w:tcPr>
          <w:p w14:paraId="0914D407" w14:textId="56321954"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7F16CC55" w14:textId="5B027D43"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28A9D723" w14:textId="098C53B4"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16AF0FBE" w14:textId="6773C421"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778" w:type="dxa"/>
            <w:vAlign w:val="center"/>
          </w:tcPr>
          <w:p w14:paraId="54FB9E13" w14:textId="5F38187A"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53EC25A1" w14:textId="060FEF25"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256C6C74" w14:textId="2C56045B"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4B89653F" w14:textId="7AF1ED73"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70FE0A2F" w14:textId="2E2F3F2D"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5CD9A748" w14:textId="6597787D" w:rsidR="00CE7620" w:rsidRPr="0032408D" w:rsidRDefault="00CE7620" w:rsidP="0032408D">
            <w:pPr>
              <w:pStyle w:val="EndNoteBibliography"/>
              <w:jc w:val="center"/>
              <w:rPr>
                <w:bCs/>
                <w:color w:val="000000"/>
                <w:sz w:val="16"/>
                <w:szCs w:val="18"/>
              </w:rPr>
            </w:pPr>
            <w:r w:rsidRPr="0032408D">
              <w:rPr>
                <w:bCs/>
                <w:color w:val="000000"/>
                <w:sz w:val="16"/>
                <w:szCs w:val="18"/>
              </w:rPr>
              <w:t>8/10</w:t>
            </w:r>
          </w:p>
        </w:tc>
      </w:tr>
      <w:tr w:rsidR="0032408D" w:rsidRPr="0032408D" w14:paraId="3EE382EC" w14:textId="77777777" w:rsidTr="00571711">
        <w:trPr>
          <w:trHeight w:val="218"/>
        </w:trPr>
        <w:tc>
          <w:tcPr>
            <w:tcW w:w="646" w:type="dxa"/>
            <w:vAlign w:val="bottom"/>
          </w:tcPr>
          <w:p w14:paraId="09B32A3F" w14:textId="15C405E6"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25</w:t>
            </w:r>
          </w:p>
        </w:tc>
        <w:tc>
          <w:tcPr>
            <w:tcW w:w="1928" w:type="dxa"/>
            <w:vAlign w:val="center"/>
          </w:tcPr>
          <w:p w14:paraId="39685A60" w14:textId="2F1A25B1" w:rsidR="00CE7620" w:rsidRPr="0032408D" w:rsidRDefault="00CE7620" w:rsidP="0032408D">
            <w:pPr>
              <w:pStyle w:val="EndNoteBibliography"/>
              <w:jc w:val="left"/>
              <w:rPr>
                <w:bCs/>
                <w:color w:val="000000"/>
                <w:sz w:val="16"/>
                <w:szCs w:val="18"/>
              </w:rPr>
            </w:pPr>
            <w:r w:rsidRPr="0032408D">
              <w:rPr>
                <w:bCs/>
                <w:color w:val="000000"/>
                <w:sz w:val="16"/>
                <w:szCs w:val="18"/>
              </w:rPr>
              <w:t>Kegeles 2008</w:t>
            </w:r>
          </w:p>
        </w:tc>
        <w:tc>
          <w:tcPr>
            <w:tcW w:w="661" w:type="dxa"/>
            <w:vAlign w:val="center"/>
          </w:tcPr>
          <w:p w14:paraId="735FE425" w14:textId="7EF636C3"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40C06663" w14:textId="469FD17F"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3024C30D" w14:textId="7C34DC4F"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0D5B9075" w14:textId="12F4C77A"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0CC19DF7" w14:textId="539541B3"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7AD5CED0" w14:textId="20065A94"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81" w:type="dxa"/>
            <w:vAlign w:val="center"/>
          </w:tcPr>
          <w:p w14:paraId="776C09B4" w14:textId="2ECD9E7B"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06BD403F" w14:textId="2145AFCC"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597" w:type="dxa"/>
            <w:vAlign w:val="center"/>
          </w:tcPr>
          <w:p w14:paraId="25565C1F" w14:textId="0975FA28"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886" w:type="dxa"/>
            <w:vAlign w:val="center"/>
          </w:tcPr>
          <w:p w14:paraId="7D18E3AE" w14:textId="0E0A8A3B" w:rsidR="00CE7620" w:rsidRPr="0032408D" w:rsidRDefault="00CE7620" w:rsidP="0032408D">
            <w:pPr>
              <w:pStyle w:val="EndNoteBibliography"/>
              <w:jc w:val="center"/>
              <w:rPr>
                <w:bCs/>
                <w:color w:val="000000"/>
                <w:sz w:val="16"/>
                <w:szCs w:val="18"/>
              </w:rPr>
            </w:pPr>
            <w:r w:rsidRPr="0032408D">
              <w:rPr>
                <w:bCs/>
                <w:color w:val="000000"/>
                <w:sz w:val="16"/>
                <w:szCs w:val="18"/>
              </w:rPr>
              <w:t>4/10</w:t>
            </w:r>
          </w:p>
        </w:tc>
      </w:tr>
      <w:tr w:rsidR="0032408D" w:rsidRPr="0032408D" w14:paraId="68B9C253" w14:textId="77777777" w:rsidTr="00571711">
        <w:trPr>
          <w:trHeight w:val="218"/>
        </w:trPr>
        <w:tc>
          <w:tcPr>
            <w:tcW w:w="646" w:type="dxa"/>
            <w:vAlign w:val="bottom"/>
          </w:tcPr>
          <w:p w14:paraId="50A718CC" w14:textId="1C2312F6"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26</w:t>
            </w:r>
          </w:p>
        </w:tc>
        <w:tc>
          <w:tcPr>
            <w:tcW w:w="1928" w:type="dxa"/>
            <w:vAlign w:val="center"/>
          </w:tcPr>
          <w:p w14:paraId="356F29A5" w14:textId="1924C168" w:rsidR="00CE7620" w:rsidRPr="0032408D" w:rsidRDefault="00CE7620" w:rsidP="0032408D">
            <w:pPr>
              <w:pStyle w:val="EndNoteBibliography"/>
              <w:jc w:val="left"/>
              <w:rPr>
                <w:bCs/>
                <w:color w:val="000000"/>
                <w:sz w:val="16"/>
                <w:szCs w:val="18"/>
              </w:rPr>
            </w:pPr>
            <w:r w:rsidRPr="0032408D">
              <w:rPr>
                <w:bCs/>
                <w:color w:val="000000"/>
                <w:sz w:val="16"/>
                <w:szCs w:val="18"/>
              </w:rPr>
              <w:t>Ito 2012</w:t>
            </w:r>
          </w:p>
        </w:tc>
        <w:tc>
          <w:tcPr>
            <w:tcW w:w="661" w:type="dxa"/>
            <w:vAlign w:val="center"/>
          </w:tcPr>
          <w:p w14:paraId="049D6920" w14:textId="4565A7AA" w:rsidR="00CE7620" w:rsidRPr="0032408D" w:rsidRDefault="00CE7620" w:rsidP="0032408D">
            <w:pPr>
              <w:pStyle w:val="EndNoteBibliography"/>
              <w:jc w:val="center"/>
              <w:rPr>
                <w:bCs/>
                <w:color w:val="000000"/>
                <w:sz w:val="16"/>
                <w:szCs w:val="18"/>
              </w:rPr>
            </w:pPr>
            <w:proofErr w:type="spellStart"/>
            <w:r w:rsidRPr="0032408D">
              <w:rPr>
                <w:bCs/>
                <w:color w:val="000000"/>
                <w:sz w:val="16"/>
                <w:szCs w:val="18"/>
              </w:rPr>
              <w:t>oH</w:t>
            </w:r>
            <w:proofErr w:type="spellEnd"/>
          </w:p>
        </w:tc>
        <w:tc>
          <w:tcPr>
            <w:tcW w:w="611" w:type="dxa"/>
            <w:vAlign w:val="center"/>
          </w:tcPr>
          <w:p w14:paraId="25D69D5C" w14:textId="67DE015E"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11" w:type="dxa"/>
            <w:vAlign w:val="center"/>
          </w:tcPr>
          <w:p w14:paraId="355F96C2" w14:textId="4AE76078"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2F275D21" w14:textId="296CB5F5"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142C8DDD" w14:textId="4A8D5417"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0C4B06B8" w14:textId="2ADFD943"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354D737F" w14:textId="689EB02F"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7754A0E1" w14:textId="2AD9FAE7"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04ACDE77" w14:textId="077B451D"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76DF1F1E" w14:textId="1F17312B" w:rsidR="00CE7620" w:rsidRPr="0032408D" w:rsidRDefault="00CE7620" w:rsidP="0032408D">
            <w:pPr>
              <w:pStyle w:val="EndNoteBibliography"/>
              <w:jc w:val="center"/>
              <w:rPr>
                <w:bCs/>
                <w:color w:val="000000"/>
                <w:sz w:val="16"/>
                <w:szCs w:val="18"/>
              </w:rPr>
            </w:pPr>
            <w:r w:rsidRPr="0032408D">
              <w:rPr>
                <w:bCs/>
                <w:color w:val="000000"/>
                <w:sz w:val="16"/>
                <w:szCs w:val="18"/>
              </w:rPr>
              <w:t>8/10</w:t>
            </w:r>
          </w:p>
        </w:tc>
      </w:tr>
      <w:tr w:rsidR="0032408D" w:rsidRPr="0032408D" w14:paraId="31017588" w14:textId="77777777" w:rsidTr="00571711">
        <w:trPr>
          <w:trHeight w:val="218"/>
        </w:trPr>
        <w:tc>
          <w:tcPr>
            <w:tcW w:w="646" w:type="dxa"/>
            <w:vAlign w:val="bottom"/>
          </w:tcPr>
          <w:p w14:paraId="38ED81F1" w14:textId="089B2902"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27</w:t>
            </w:r>
          </w:p>
        </w:tc>
        <w:tc>
          <w:tcPr>
            <w:tcW w:w="1928" w:type="dxa"/>
            <w:vAlign w:val="center"/>
          </w:tcPr>
          <w:p w14:paraId="0A9EDBE3" w14:textId="321C7EE9" w:rsidR="00CE7620" w:rsidRPr="0032408D" w:rsidRDefault="00CE7620" w:rsidP="0032408D">
            <w:pPr>
              <w:pStyle w:val="EndNoteBibliography"/>
              <w:jc w:val="left"/>
              <w:rPr>
                <w:bCs/>
                <w:color w:val="000000"/>
                <w:sz w:val="16"/>
                <w:szCs w:val="18"/>
              </w:rPr>
            </w:pPr>
            <w:proofErr w:type="spellStart"/>
            <w:r w:rsidRPr="0032408D">
              <w:rPr>
                <w:bCs/>
                <w:color w:val="000000"/>
                <w:sz w:val="16"/>
                <w:szCs w:val="18"/>
              </w:rPr>
              <w:t>Takahata</w:t>
            </w:r>
            <w:proofErr w:type="spellEnd"/>
            <w:r w:rsidRPr="0032408D">
              <w:rPr>
                <w:bCs/>
                <w:color w:val="000000"/>
                <w:sz w:val="16"/>
                <w:szCs w:val="18"/>
              </w:rPr>
              <w:t xml:space="preserve"> 2012</w:t>
            </w:r>
          </w:p>
        </w:tc>
        <w:tc>
          <w:tcPr>
            <w:tcW w:w="661" w:type="dxa"/>
            <w:vAlign w:val="center"/>
          </w:tcPr>
          <w:p w14:paraId="0B664512" w14:textId="57C60AF9"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6D748074" w14:textId="639FCFD1"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2970D5D5" w14:textId="04F46B35"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68C8113C" w14:textId="2FC18168"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778" w:type="dxa"/>
            <w:vAlign w:val="center"/>
          </w:tcPr>
          <w:p w14:paraId="5E4A283A" w14:textId="2D8E529E"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5DF61575" w14:textId="48043716"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44A201EB" w14:textId="64C22FF7"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16307B1A" w14:textId="08B702EE"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5CEF490B" w14:textId="6FF82306"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886" w:type="dxa"/>
            <w:vAlign w:val="center"/>
          </w:tcPr>
          <w:p w14:paraId="62D21877" w14:textId="1D6490B9" w:rsidR="00CE7620" w:rsidRPr="0032408D" w:rsidRDefault="00CE7620" w:rsidP="0032408D">
            <w:pPr>
              <w:pStyle w:val="EndNoteBibliography"/>
              <w:jc w:val="center"/>
              <w:rPr>
                <w:bCs/>
                <w:color w:val="000000"/>
                <w:sz w:val="16"/>
                <w:szCs w:val="18"/>
              </w:rPr>
            </w:pPr>
            <w:r w:rsidRPr="0032408D">
              <w:rPr>
                <w:bCs/>
                <w:color w:val="000000"/>
                <w:sz w:val="16"/>
                <w:szCs w:val="18"/>
              </w:rPr>
              <w:t>7/10</w:t>
            </w:r>
          </w:p>
        </w:tc>
      </w:tr>
      <w:tr w:rsidR="0032408D" w:rsidRPr="0032408D" w14:paraId="6469AFA0" w14:textId="77777777" w:rsidTr="00571711">
        <w:trPr>
          <w:trHeight w:val="218"/>
        </w:trPr>
        <w:tc>
          <w:tcPr>
            <w:tcW w:w="646" w:type="dxa"/>
            <w:vAlign w:val="bottom"/>
          </w:tcPr>
          <w:p w14:paraId="2C57D393" w14:textId="4380E9B3" w:rsidR="00CE7620" w:rsidRPr="0032408D" w:rsidRDefault="00CE7620" w:rsidP="0032408D">
            <w:pPr>
              <w:pStyle w:val="EndNoteBibliography"/>
              <w:jc w:val="center"/>
              <w:rPr>
                <w:bCs/>
                <w:color w:val="000000"/>
                <w:sz w:val="16"/>
                <w:szCs w:val="18"/>
                <w:lang w:val="en-US"/>
              </w:rPr>
            </w:pPr>
            <w:r w:rsidRPr="0032408D">
              <w:rPr>
                <w:rFonts w:cs="Calibri"/>
                <w:color w:val="000000"/>
                <w:sz w:val="16"/>
                <w:szCs w:val="18"/>
              </w:rPr>
              <w:t>28</w:t>
            </w:r>
          </w:p>
        </w:tc>
        <w:tc>
          <w:tcPr>
            <w:tcW w:w="1928" w:type="dxa"/>
            <w:vAlign w:val="center"/>
          </w:tcPr>
          <w:p w14:paraId="405C66E6" w14:textId="0A3D791B" w:rsidR="00CE7620" w:rsidRPr="0032408D" w:rsidRDefault="00CE7620" w:rsidP="0032408D">
            <w:pPr>
              <w:pStyle w:val="EndNoteBibliography"/>
              <w:jc w:val="left"/>
              <w:rPr>
                <w:bCs/>
                <w:color w:val="000000"/>
                <w:sz w:val="16"/>
                <w:szCs w:val="18"/>
              </w:rPr>
            </w:pPr>
            <w:r w:rsidRPr="0032408D">
              <w:rPr>
                <w:bCs/>
                <w:color w:val="000000"/>
                <w:sz w:val="16"/>
                <w:szCs w:val="18"/>
              </w:rPr>
              <w:t>Shin 2018</w:t>
            </w:r>
          </w:p>
        </w:tc>
        <w:tc>
          <w:tcPr>
            <w:tcW w:w="661" w:type="dxa"/>
            <w:vAlign w:val="center"/>
          </w:tcPr>
          <w:p w14:paraId="33E45DBF" w14:textId="3610C048"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5AED3A35" w14:textId="3BAD510A"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611" w:type="dxa"/>
            <w:vAlign w:val="center"/>
          </w:tcPr>
          <w:p w14:paraId="59DEEA94" w14:textId="030AC008" w:rsidR="00CE7620" w:rsidRPr="0032408D" w:rsidRDefault="00CE7620" w:rsidP="0032408D">
            <w:pPr>
              <w:pStyle w:val="EndNoteBibliography"/>
              <w:jc w:val="center"/>
              <w:rPr>
                <w:bCs/>
                <w:color w:val="000000"/>
                <w:sz w:val="16"/>
                <w:szCs w:val="18"/>
              </w:rPr>
            </w:pPr>
            <w:r w:rsidRPr="0032408D">
              <w:rPr>
                <w:bCs/>
                <w:color w:val="000000"/>
                <w:sz w:val="16"/>
                <w:szCs w:val="18"/>
              </w:rPr>
              <w:t>?</w:t>
            </w:r>
          </w:p>
        </w:tc>
        <w:tc>
          <w:tcPr>
            <w:tcW w:w="714" w:type="dxa"/>
            <w:vAlign w:val="center"/>
          </w:tcPr>
          <w:p w14:paraId="57DA1C1C" w14:textId="4E75ACC0"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778" w:type="dxa"/>
            <w:vAlign w:val="center"/>
          </w:tcPr>
          <w:p w14:paraId="65755109" w14:textId="13712449" w:rsidR="00CE7620" w:rsidRPr="0032408D" w:rsidRDefault="00CE7620" w:rsidP="0032408D">
            <w:pPr>
              <w:pStyle w:val="EndNoteBibliography"/>
              <w:jc w:val="center"/>
              <w:rPr>
                <w:bCs/>
                <w:color w:val="000000"/>
                <w:sz w:val="16"/>
                <w:szCs w:val="18"/>
              </w:rPr>
            </w:pPr>
            <w:r w:rsidRPr="0032408D">
              <w:rPr>
                <w:bCs/>
                <w:color w:val="000000"/>
                <w:sz w:val="16"/>
                <w:szCs w:val="18"/>
              </w:rPr>
              <w:t>xx</w:t>
            </w:r>
          </w:p>
        </w:tc>
        <w:tc>
          <w:tcPr>
            <w:tcW w:w="544" w:type="dxa"/>
            <w:vAlign w:val="center"/>
          </w:tcPr>
          <w:p w14:paraId="60B2B191" w14:textId="7689C987"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681" w:type="dxa"/>
            <w:vAlign w:val="center"/>
          </w:tcPr>
          <w:p w14:paraId="4252E5B6" w14:textId="1F05250C"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88" w:type="dxa"/>
            <w:vAlign w:val="center"/>
          </w:tcPr>
          <w:p w14:paraId="01434F63" w14:textId="236B1182" w:rsidR="00CE7620" w:rsidRPr="0032408D" w:rsidRDefault="00CE7620" w:rsidP="0032408D">
            <w:pPr>
              <w:pStyle w:val="EndNoteBibliography"/>
              <w:jc w:val="center"/>
              <w:rPr>
                <w:bCs/>
                <w:color w:val="000000"/>
                <w:sz w:val="16"/>
                <w:szCs w:val="18"/>
              </w:rPr>
            </w:pPr>
            <w:r w:rsidRPr="0032408D">
              <w:rPr>
                <w:bCs/>
                <w:color w:val="000000"/>
                <w:sz w:val="16"/>
                <w:szCs w:val="18"/>
              </w:rPr>
              <w:t>x</w:t>
            </w:r>
          </w:p>
        </w:tc>
        <w:tc>
          <w:tcPr>
            <w:tcW w:w="597" w:type="dxa"/>
            <w:vAlign w:val="center"/>
          </w:tcPr>
          <w:p w14:paraId="0E493B65" w14:textId="5D8B5B07" w:rsidR="00CE7620" w:rsidRPr="0032408D" w:rsidRDefault="00CE7620" w:rsidP="0032408D">
            <w:pPr>
              <w:pStyle w:val="EndNoteBibliography"/>
              <w:jc w:val="center"/>
              <w:rPr>
                <w:bCs/>
                <w:color w:val="000000"/>
                <w:sz w:val="16"/>
                <w:szCs w:val="18"/>
              </w:rPr>
            </w:pPr>
            <w:r w:rsidRPr="0032408D">
              <w:rPr>
                <w:bCs/>
                <w:color w:val="000000"/>
                <w:sz w:val="16"/>
                <w:szCs w:val="18"/>
              </w:rPr>
              <w:t>o</w:t>
            </w:r>
          </w:p>
        </w:tc>
        <w:tc>
          <w:tcPr>
            <w:tcW w:w="886" w:type="dxa"/>
            <w:vAlign w:val="center"/>
          </w:tcPr>
          <w:p w14:paraId="2A784E89" w14:textId="462FFB3A" w:rsidR="00CE7620" w:rsidRPr="0032408D" w:rsidRDefault="00CE7620" w:rsidP="0032408D">
            <w:pPr>
              <w:pStyle w:val="EndNoteBibliography"/>
              <w:jc w:val="center"/>
              <w:rPr>
                <w:bCs/>
                <w:color w:val="000000"/>
                <w:sz w:val="16"/>
                <w:szCs w:val="18"/>
              </w:rPr>
            </w:pPr>
            <w:r w:rsidRPr="0032408D">
              <w:rPr>
                <w:bCs/>
                <w:color w:val="000000"/>
                <w:sz w:val="16"/>
                <w:szCs w:val="18"/>
              </w:rPr>
              <w:t>5/10</w:t>
            </w:r>
          </w:p>
        </w:tc>
      </w:tr>
    </w:tbl>
    <w:p w14:paraId="792E114A" w14:textId="77777777" w:rsidR="00CC0D30" w:rsidRDefault="00CC0D30" w:rsidP="0032408D">
      <w:pPr>
        <w:spacing w:after="160" w:line="259" w:lineRule="auto"/>
        <w:rPr>
          <w:sz w:val="20"/>
          <w:lang w:val="en-US"/>
        </w:rPr>
      </w:pPr>
      <w:bookmarkStart w:id="188" w:name="_Toc89876820"/>
    </w:p>
    <w:p w14:paraId="2F7690DF" w14:textId="568CF8B5" w:rsidR="0032408D" w:rsidRPr="00DF3E6C" w:rsidRDefault="00DF3E6C" w:rsidP="0032408D">
      <w:pPr>
        <w:spacing w:after="160" w:line="259" w:lineRule="auto"/>
        <w:rPr>
          <w:rFonts w:eastAsiaTheme="minorHAnsi" w:cstheme="minorBidi"/>
          <w:b/>
          <w:sz w:val="16"/>
          <w:szCs w:val="22"/>
          <w:lang w:val="en-US" w:eastAsia="en-GB"/>
        </w:rPr>
      </w:pPr>
      <w:r w:rsidRPr="00DF3E6C">
        <w:rPr>
          <w:sz w:val="20"/>
          <w:lang w:val="en-US"/>
        </w:rPr>
        <w:t xml:space="preserve">*Quality assessment </w:t>
      </w:r>
      <w:proofErr w:type="gramStart"/>
      <w:r w:rsidRPr="00DF3E6C">
        <w:rPr>
          <w:sz w:val="20"/>
          <w:lang w:val="en-US"/>
        </w:rPr>
        <w:t>was performed</w:t>
      </w:r>
      <w:proofErr w:type="gramEnd"/>
      <w:r w:rsidRPr="00DF3E6C">
        <w:rPr>
          <w:sz w:val="20"/>
          <w:lang w:val="en-US"/>
        </w:rPr>
        <w:t xml:space="preserve"> for each study separately; lowest rating was used for the overall rating.</w:t>
      </w:r>
      <w:bookmarkEnd w:id="188"/>
    </w:p>
    <w:p w14:paraId="3FEA78FE" w14:textId="77777777" w:rsidR="00E94F80" w:rsidRDefault="00E94F80" w:rsidP="00E94F80">
      <w:pPr>
        <w:pStyle w:val="EndNoteBibliography"/>
        <w:rPr>
          <w:rFonts w:eastAsiaTheme="minorHAnsi"/>
          <w:b/>
          <w:color w:val="000000"/>
          <w:szCs w:val="16"/>
          <w:lang w:val="en-US" w:eastAsia="en-US"/>
        </w:rPr>
      </w:pPr>
    </w:p>
    <w:p w14:paraId="691109E5" w14:textId="1E190CDF" w:rsidR="00CE7620" w:rsidRPr="00C23F3D" w:rsidRDefault="00E94F80" w:rsidP="00C23F3D">
      <w:pPr>
        <w:spacing w:line="360" w:lineRule="auto"/>
        <w:rPr>
          <w:rFonts w:ascii="Times New Roman" w:hAnsi="Times New Roman"/>
          <w:b/>
          <w:bCs/>
          <w:lang w:val="en-US" w:eastAsia="en-US"/>
        </w:rPr>
      </w:pPr>
      <w:r>
        <w:rPr>
          <w:lang w:val="en-US"/>
        </w:rPr>
        <w:br w:type="page"/>
      </w:r>
      <w:r w:rsidR="00CE7620" w:rsidRPr="009D250F">
        <w:rPr>
          <w:b/>
          <w:i/>
          <w:sz w:val="20"/>
          <w:lang w:val="en-US"/>
        </w:rPr>
        <w:t xml:space="preserve">Figure </w:t>
      </w:r>
      <w:r w:rsidR="00F519BA" w:rsidRPr="009D250F">
        <w:rPr>
          <w:b/>
          <w:i/>
          <w:sz w:val="20"/>
          <w:lang w:val="en-US"/>
        </w:rPr>
        <w:t>S</w:t>
      </w:r>
      <w:r w:rsidR="00C37711">
        <w:rPr>
          <w:b/>
          <w:i/>
          <w:sz w:val="20"/>
          <w:lang w:val="en-US"/>
        </w:rPr>
        <w:t>9</w:t>
      </w:r>
      <w:r w:rsidR="00F519BA" w:rsidRPr="009D250F">
        <w:rPr>
          <w:b/>
          <w:i/>
          <w:sz w:val="20"/>
          <w:lang w:val="en-US"/>
        </w:rPr>
        <w:t>. Study type specific quality assessment – Randomized controlled trials</w:t>
      </w:r>
    </w:p>
    <w:p w14:paraId="4F202077" w14:textId="5E89ACFA" w:rsidR="00CE7620" w:rsidRDefault="00A223F3" w:rsidP="00892486">
      <w:pPr>
        <w:rPr>
          <w:lang w:val="en-US"/>
        </w:rPr>
      </w:pPr>
      <w:r>
        <w:rPr>
          <w:noProof/>
        </w:rPr>
        <w:drawing>
          <wp:inline distT="0" distB="0" distL="0" distR="0" wp14:anchorId="2DDAD10C" wp14:editId="1EEC8CA1">
            <wp:extent cx="4066003" cy="3370012"/>
            <wp:effectExtent l="0" t="0" r="0" b="8255"/>
            <wp:docPr id="7" name="Bild 7" descr="../RO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B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68958" cy="3372461"/>
                    </a:xfrm>
                    <a:prstGeom prst="rect">
                      <a:avLst/>
                    </a:prstGeom>
                    <a:noFill/>
                    <a:ln>
                      <a:noFill/>
                    </a:ln>
                  </pic:spPr>
                </pic:pic>
              </a:graphicData>
            </a:graphic>
          </wp:inline>
        </w:drawing>
      </w:r>
    </w:p>
    <w:p w14:paraId="3F2455C4" w14:textId="70C79B5F" w:rsidR="00F50DA1" w:rsidRDefault="00F50DA1" w:rsidP="00F50DA1">
      <w:pPr>
        <w:pStyle w:val="berschrift1"/>
        <w:spacing w:before="0"/>
        <w:rPr>
          <w:b/>
          <w:i/>
          <w:sz w:val="20"/>
          <w:lang w:val="en-US"/>
        </w:rPr>
      </w:pPr>
    </w:p>
    <w:p w14:paraId="73DBB01C" w14:textId="77777777" w:rsidR="00A223F3" w:rsidRDefault="00A223F3" w:rsidP="00F50DA1">
      <w:pPr>
        <w:pStyle w:val="berschrift1"/>
        <w:spacing w:before="0"/>
        <w:rPr>
          <w:b/>
          <w:i/>
          <w:sz w:val="20"/>
          <w:lang w:val="en-US"/>
        </w:rPr>
      </w:pPr>
    </w:p>
    <w:p w14:paraId="23E54FB3" w14:textId="6248E56D" w:rsidR="00F50DA1" w:rsidRDefault="00C37711" w:rsidP="00F50DA1">
      <w:pPr>
        <w:pStyle w:val="berschrift1"/>
        <w:spacing w:before="0"/>
        <w:rPr>
          <w:b/>
          <w:i/>
          <w:sz w:val="20"/>
          <w:lang w:val="en-US"/>
        </w:rPr>
      </w:pPr>
      <w:r>
        <w:rPr>
          <w:b/>
          <w:i/>
          <w:sz w:val="20"/>
          <w:lang w:val="en-US"/>
        </w:rPr>
        <w:t>Figure S10</w:t>
      </w:r>
      <w:r w:rsidR="00F50DA1" w:rsidRPr="009D250F">
        <w:rPr>
          <w:b/>
          <w:i/>
          <w:sz w:val="20"/>
          <w:lang w:val="en-US"/>
        </w:rPr>
        <w:t>. Risk for Bias in randomized controlled trials</w:t>
      </w:r>
    </w:p>
    <w:p w14:paraId="58217C01" w14:textId="77777777" w:rsidR="00777265" w:rsidRPr="00777265" w:rsidRDefault="00777265" w:rsidP="00777265">
      <w:pPr>
        <w:rPr>
          <w:lang w:val="en-US"/>
        </w:rPr>
      </w:pPr>
    </w:p>
    <w:p w14:paraId="02AE19B0" w14:textId="4257FE78" w:rsidR="003752D5" w:rsidRDefault="00A223F3" w:rsidP="00C23F3D">
      <w:pPr>
        <w:spacing w:line="360" w:lineRule="auto"/>
        <w:rPr>
          <w:rFonts w:ascii="Arial" w:hAnsi="Arial" w:cs="Arial"/>
          <w:b/>
          <w:i/>
          <w:iCs/>
          <w:color w:val="000000" w:themeColor="text1"/>
          <w:sz w:val="18"/>
          <w:szCs w:val="18"/>
          <w:lang w:val="en-US"/>
        </w:rPr>
      </w:pPr>
      <w:r>
        <w:rPr>
          <w:rFonts w:ascii="Arial" w:hAnsi="Arial" w:cs="Arial"/>
          <w:b/>
          <w:i/>
          <w:iCs/>
          <w:noProof/>
          <w:color w:val="000000" w:themeColor="text1"/>
          <w:sz w:val="18"/>
          <w:szCs w:val="18"/>
        </w:rPr>
        <w:drawing>
          <wp:inline distT="0" distB="0" distL="0" distR="0" wp14:anchorId="16DE6799" wp14:editId="4186A5DE">
            <wp:extent cx="4352861" cy="1309077"/>
            <wp:effectExtent l="0" t="0" r="0" b="12065"/>
            <wp:docPr id="6" name="Bild 6" descr="../ROB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B2-3.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72085" cy="1314859"/>
                    </a:xfrm>
                    <a:prstGeom prst="rect">
                      <a:avLst/>
                    </a:prstGeom>
                    <a:noFill/>
                    <a:ln>
                      <a:noFill/>
                    </a:ln>
                  </pic:spPr>
                </pic:pic>
              </a:graphicData>
            </a:graphic>
          </wp:inline>
        </w:drawing>
      </w:r>
    </w:p>
    <w:p w14:paraId="3BB8D2AC" w14:textId="31C0A0B7" w:rsidR="00F50DA1" w:rsidRDefault="00F50DA1" w:rsidP="00C23F3D">
      <w:pPr>
        <w:spacing w:line="360" w:lineRule="auto"/>
        <w:rPr>
          <w:rFonts w:ascii="Arial" w:hAnsi="Arial" w:cs="Arial"/>
          <w:b/>
          <w:i/>
          <w:iCs/>
          <w:color w:val="000000" w:themeColor="text1"/>
          <w:sz w:val="18"/>
          <w:szCs w:val="18"/>
          <w:lang w:val="en-US"/>
        </w:rPr>
      </w:pPr>
    </w:p>
    <w:p w14:paraId="0C353CC6" w14:textId="209E4A94" w:rsidR="00C23F3D" w:rsidRDefault="00C23F3D" w:rsidP="00C23F3D">
      <w:pPr>
        <w:spacing w:line="360" w:lineRule="auto"/>
        <w:rPr>
          <w:rFonts w:ascii="Arial" w:hAnsi="Arial" w:cs="Arial"/>
          <w:b/>
          <w:i/>
          <w:iCs/>
          <w:color w:val="000000" w:themeColor="text1"/>
          <w:sz w:val="18"/>
          <w:szCs w:val="18"/>
          <w:lang w:val="en-US"/>
        </w:rPr>
      </w:pPr>
      <w:r w:rsidRPr="002B2636">
        <w:rPr>
          <w:rFonts w:ascii="Arial" w:hAnsi="Arial" w:cs="Arial"/>
          <w:b/>
          <w:i/>
          <w:iCs/>
          <w:color w:val="000000" w:themeColor="text1"/>
          <w:sz w:val="18"/>
          <w:szCs w:val="18"/>
          <w:lang w:val="en-US"/>
        </w:rPr>
        <w:t>Figur</w:t>
      </w:r>
      <w:r w:rsidR="00C37711">
        <w:rPr>
          <w:rFonts w:ascii="Arial" w:hAnsi="Arial" w:cs="Arial"/>
          <w:b/>
          <w:i/>
          <w:iCs/>
          <w:color w:val="000000" w:themeColor="text1"/>
          <w:sz w:val="18"/>
          <w:szCs w:val="18"/>
          <w:lang w:val="en-US"/>
        </w:rPr>
        <w:t>e S11</w:t>
      </w:r>
      <w:r>
        <w:rPr>
          <w:rFonts w:ascii="Arial" w:hAnsi="Arial" w:cs="Arial"/>
          <w:b/>
          <w:i/>
          <w:iCs/>
          <w:color w:val="000000" w:themeColor="text1"/>
          <w:sz w:val="18"/>
          <w:szCs w:val="18"/>
          <w:lang w:val="en-US"/>
        </w:rPr>
        <w:t>. Quality assessment results for TDM component (dark red, unclear; red insufficient; green, sufficient)</w:t>
      </w:r>
    </w:p>
    <w:p w14:paraId="1776A234" w14:textId="77777777" w:rsidR="00F50DA1" w:rsidRPr="00C60D5A" w:rsidRDefault="00F50DA1" w:rsidP="00C23F3D">
      <w:pPr>
        <w:spacing w:line="360" w:lineRule="auto"/>
        <w:rPr>
          <w:rFonts w:ascii="Arial" w:hAnsi="Arial" w:cs="Arial"/>
          <w:b/>
          <w:i/>
          <w:iCs/>
          <w:color w:val="000000" w:themeColor="text1"/>
          <w:sz w:val="18"/>
          <w:szCs w:val="18"/>
          <w:lang w:val="en-US"/>
        </w:rPr>
      </w:pPr>
    </w:p>
    <w:p w14:paraId="71691D18" w14:textId="77777777" w:rsidR="00C23F3D" w:rsidRDefault="00C23F3D" w:rsidP="00C23F3D">
      <w:pPr>
        <w:spacing w:line="360" w:lineRule="auto"/>
        <w:rPr>
          <w:rFonts w:ascii="Times New Roman" w:hAnsi="Times New Roman"/>
          <w:b/>
          <w:bCs/>
          <w:lang w:val="en-US" w:eastAsia="en-US"/>
        </w:rPr>
      </w:pPr>
      <w:r>
        <w:rPr>
          <w:rFonts w:ascii="Times New Roman" w:hAnsi="Times New Roman"/>
          <w:b/>
          <w:bCs/>
          <w:noProof/>
        </w:rPr>
        <w:drawing>
          <wp:inline distT="0" distB="0" distL="0" distR="0" wp14:anchorId="688E1625" wp14:editId="30C07E72">
            <wp:extent cx="4189228" cy="2012401"/>
            <wp:effectExtent l="0" t="0" r="1905" b="6985"/>
            <wp:docPr id="4" name="Bild 4"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pic:cNvPicPr>
                      <a:picLocks noChangeAspect="1" noChangeArrowheads="1"/>
                    </pic:cNvPicPr>
                  </pic:nvPicPr>
                  <pic:blipFill>
                    <a:blip r:embed="rId12">
                      <a:extLst>
                        <a:ext uri="{28A0092B-C50C-407E-A947-70E740481C1C}">
                          <a14:useLocalDpi xmlns:a14="http://schemas.microsoft.com/office/drawing/2010/main" val="0"/>
                        </a:ext>
                      </a:extLst>
                    </a:blip>
                    <a:srcRect b="9941"/>
                    <a:stretch>
                      <a:fillRect/>
                    </a:stretch>
                  </pic:blipFill>
                  <pic:spPr bwMode="auto">
                    <a:xfrm>
                      <a:off x="0" y="0"/>
                      <a:ext cx="4227092" cy="2030590"/>
                    </a:xfrm>
                    <a:prstGeom prst="rect">
                      <a:avLst/>
                    </a:prstGeom>
                    <a:noFill/>
                    <a:ln>
                      <a:noFill/>
                    </a:ln>
                  </pic:spPr>
                </pic:pic>
              </a:graphicData>
            </a:graphic>
          </wp:inline>
        </w:drawing>
      </w:r>
    </w:p>
    <w:p w14:paraId="097A2F1A" w14:textId="483A8398" w:rsidR="00F50DA1" w:rsidRDefault="00F50DA1" w:rsidP="00E45F24">
      <w:pPr>
        <w:rPr>
          <w:rFonts w:ascii="Arial" w:hAnsi="Arial" w:cs="Arial"/>
          <w:b/>
          <w:i/>
          <w:iCs/>
          <w:color w:val="000000" w:themeColor="text1"/>
          <w:sz w:val="18"/>
          <w:szCs w:val="18"/>
          <w:lang w:val="en-US"/>
        </w:rPr>
      </w:pPr>
    </w:p>
    <w:p w14:paraId="1587E872" w14:textId="77777777" w:rsidR="00F50DA1" w:rsidRDefault="00F50DA1" w:rsidP="00E45F24">
      <w:pPr>
        <w:rPr>
          <w:rFonts w:ascii="Arial" w:hAnsi="Arial" w:cs="Arial"/>
          <w:b/>
          <w:i/>
          <w:iCs/>
          <w:color w:val="000000" w:themeColor="text1"/>
          <w:sz w:val="18"/>
          <w:szCs w:val="18"/>
          <w:lang w:val="en-US"/>
        </w:rPr>
      </w:pPr>
    </w:p>
    <w:p w14:paraId="0DC7E96A" w14:textId="77777777" w:rsidR="00DC3116" w:rsidRDefault="00DC3116" w:rsidP="00E45F24">
      <w:pPr>
        <w:rPr>
          <w:rFonts w:ascii="Arial" w:hAnsi="Arial" w:cs="Arial"/>
          <w:b/>
          <w:i/>
          <w:iCs/>
          <w:color w:val="000000" w:themeColor="text1"/>
          <w:sz w:val="18"/>
          <w:szCs w:val="18"/>
          <w:lang w:val="en-US"/>
        </w:rPr>
      </w:pPr>
    </w:p>
    <w:p w14:paraId="73DE5982" w14:textId="1410300B" w:rsidR="00DC3116" w:rsidRDefault="00DC3116" w:rsidP="00E45F24">
      <w:pPr>
        <w:rPr>
          <w:rFonts w:ascii="Arial" w:hAnsi="Arial" w:cs="Arial"/>
          <w:b/>
          <w:i/>
          <w:iCs/>
          <w:color w:val="000000" w:themeColor="text1"/>
          <w:sz w:val="18"/>
          <w:szCs w:val="18"/>
          <w:lang w:val="en-US"/>
        </w:rPr>
      </w:pPr>
    </w:p>
    <w:p w14:paraId="332BA9C6" w14:textId="43CBECD7" w:rsidR="00EC0AE8" w:rsidRPr="00777265" w:rsidRDefault="00EC0AE8" w:rsidP="00EC0AE8">
      <w:pPr>
        <w:spacing w:after="160" w:line="259" w:lineRule="auto"/>
        <w:rPr>
          <w:rFonts w:eastAsiaTheme="majorEastAsia" w:cstheme="majorBidi"/>
          <w:b/>
          <w:i/>
          <w:sz w:val="20"/>
          <w:szCs w:val="32"/>
          <w:lang w:val="en-US"/>
        </w:rPr>
      </w:pPr>
      <w:r w:rsidRPr="0070177D">
        <w:rPr>
          <w:rFonts w:ascii="Arial" w:hAnsi="Arial" w:cs="Arial"/>
          <w:b/>
          <w:i/>
          <w:sz w:val="18"/>
          <w:lang w:val="en-US"/>
        </w:rPr>
        <w:t xml:space="preserve">Figure </w:t>
      </w:r>
      <w:r w:rsidR="00C37711">
        <w:rPr>
          <w:rFonts w:ascii="Arial" w:hAnsi="Arial" w:cs="Arial"/>
          <w:b/>
          <w:i/>
          <w:sz w:val="18"/>
          <w:lang w:val="en-US"/>
        </w:rPr>
        <w:t>S12</w:t>
      </w:r>
      <w:r w:rsidRPr="0070177D">
        <w:rPr>
          <w:rFonts w:ascii="Arial" w:hAnsi="Arial" w:cs="Arial"/>
          <w:b/>
          <w:i/>
          <w:sz w:val="18"/>
          <w:lang w:val="en-US"/>
        </w:rPr>
        <w:t>. Mean Aripiprazole Dose</w:t>
      </w:r>
      <w:r>
        <w:rPr>
          <w:rFonts w:ascii="Arial" w:hAnsi="Arial" w:cs="Arial"/>
          <w:b/>
          <w:i/>
          <w:sz w:val="18"/>
          <w:lang w:val="en-US"/>
        </w:rPr>
        <w:t xml:space="preserve"> </w:t>
      </w:r>
      <w:r w:rsidRPr="00A420B7">
        <w:rPr>
          <w:rFonts w:ascii="Arial" w:hAnsi="Arial" w:cs="Arial"/>
          <w:b/>
          <w:i/>
          <w:sz w:val="18"/>
          <w:lang w:val="en-US"/>
        </w:rPr>
        <w:t xml:space="preserve">[mg/day] </w:t>
      </w:r>
      <w:r w:rsidRPr="0070177D">
        <w:rPr>
          <w:rFonts w:ascii="Arial" w:hAnsi="Arial" w:cs="Arial"/>
          <w:b/>
          <w:i/>
          <w:sz w:val="18"/>
          <w:lang w:val="en-US"/>
        </w:rPr>
        <w:t>Versus Mean Active Moiety blood concentration</w:t>
      </w:r>
      <w:r>
        <w:rPr>
          <w:rFonts w:ascii="Arial" w:hAnsi="Arial" w:cs="Arial"/>
          <w:b/>
          <w:i/>
          <w:sz w:val="18"/>
          <w:lang w:val="en-US"/>
        </w:rPr>
        <w:t xml:space="preserve"> </w:t>
      </w:r>
      <w:r w:rsidRPr="00A420B7">
        <w:rPr>
          <w:rFonts w:ascii="Arial" w:hAnsi="Arial" w:cs="Arial"/>
          <w:b/>
          <w:i/>
          <w:sz w:val="18"/>
          <w:lang w:val="en-US"/>
        </w:rPr>
        <w:t>[ng/ml]</w:t>
      </w:r>
      <w:r w:rsidRPr="0070177D">
        <w:rPr>
          <w:rFonts w:ascii="Arial" w:hAnsi="Arial" w:cs="Arial"/>
          <w:b/>
          <w:i/>
          <w:sz w:val="18"/>
          <w:lang w:val="en-US"/>
        </w:rPr>
        <w:t xml:space="preserve"> (β-coefficient = 18.030 (6.491-29.569), r</w:t>
      </w:r>
      <w:del w:id="189" w:author="Hart, Xenia" w:date="2022-09-19T15:41:00Z">
        <w:r w:rsidRPr="0070177D" w:rsidDel="00773BF4">
          <w:rPr>
            <w:rFonts w:ascii="Arial" w:hAnsi="Arial" w:cs="Arial"/>
            <w:b/>
            <w:i/>
            <w:sz w:val="18"/>
            <w:lang w:val="en-US"/>
          </w:rPr>
          <w:delText>2</w:delText>
        </w:r>
      </w:del>
      <w:r w:rsidRPr="0070177D">
        <w:rPr>
          <w:rFonts w:ascii="Arial" w:hAnsi="Arial" w:cs="Arial"/>
          <w:b/>
          <w:i/>
          <w:sz w:val="18"/>
          <w:lang w:val="en-US"/>
        </w:rPr>
        <w:t xml:space="preserve"> = 0.787, P .007, y= 12.065 + 18.030 * x)</w:t>
      </w:r>
      <w:r>
        <w:rPr>
          <w:rFonts w:ascii="Arial" w:hAnsi="Arial" w:cs="Arial"/>
          <w:b/>
          <w:i/>
          <w:sz w:val="18"/>
          <w:lang w:val="en-US"/>
        </w:rPr>
        <w:t>.</w:t>
      </w:r>
    </w:p>
    <w:p w14:paraId="2D1CD6B0" w14:textId="77777777" w:rsidR="00EC0AE8" w:rsidRDefault="00EC0AE8" w:rsidP="00EC0AE8">
      <w:pPr>
        <w:rPr>
          <w:b/>
          <w:lang w:val="en-US"/>
        </w:rPr>
      </w:pPr>
    </w:p>
    <w:p w14:paraId="4664FBE6" w14:textId="77777777" w:rsidR="00EC0AE8" w:rsidRDefault="00EC0AE8" w:rsidP="00EC0AE8">
      <w:pPr>
        <w:rPr>
          <w:b/>
          <w:lang w:val="en-US"/>
        </w:rPr>
      </w:pPr>
      <w:r>
        <w:rPr>
          <w:b/>
          <w:noProof/>
        </w:rPr>
        <w:drawing>
          <wp:inline distT="0" distB="0" distL="0" distR="0" wp14:anchorId="2B2077DA" wp14:editId="17A2C31C">
            <wp:extent cx="5143500" cy="3522782"/>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57229" cy="3532185"/>
                    </a:xfrm>
                    <a:prstGeom prst="rect">
                      <a:avLst/>
                    </a:prstGeom>
                    <a:noFill/>
                  </pic:spPr>
                </pic:pic>
              </a:graphicData>
            </a:graphic>
          </wp:inline>
        </w:drawing>
      </w:r>
    </w:p>
    <w:p w14:paraId="4C012E5F" w14:textId="77777777" w:rsidR="00EC0AE8" w:rsidRDefault="00EC0AE8" w:rsidP="00E45F24">
      <w:pPr>
        <w:rPr>
          <w:rFonts w:ascii="Arial" w:hAnsi="Arial" w:cs="Arial"/>
          <w:b/>
          <w:i/>
          <w:iCs/>
          <w:color w:val="000000" w:themeColor="text1"/>
          <w:sz w:val="18"/>
          <w:szCs w:val="18"/>
          <w:lang w:val="en-US"/>
        </w:rPr>
      </w:pPr>
    </w:p>
    <w:p w14:paraId="458091B0" w14:textId="77777777" w:rsidR="00EC0AE8" w:rsidRDefault="00EC0AE8" w:rsidP="00E45F24">
      <w:pPr>
        <w:rPr>
          <w:rFonts w:ascii="Arial" w:hAnsi="Arial" w:cs="Arial"/>
          <w:b/>
          <w:i/>
          <w:iCs/>
          <w:color w:val="000000" w:themeColor="text1"/>
          <w:sz w:val="18"/>
          <w:szCs w:val="18"/>
          <w:lang w:val="en-US"/>
        </w:rPr>
      </w:pPr>
    </w:p>
    <w:p w14:paraId="18FD0CE8" w14:textId="77777777" w:rsidR="00EC0AE8" w:rsidRDefault="00EC0AE8" w:rsidP="00E45F24">
      <w:pPr>
        <w:rPr>
          <w:rFonts w:ascii="Arial" w:hAnsi="Arial" w:cs="Arial"/>
          <w:b/>
          <w:i/>
          <w:iCs/>
          <w:color w:val="000000" w:themeColor="text1"/>
          <w:sz w:val="18"/>
          <w:szCs w:val="18"/>
          <w:lang w:val="en-US"/>
        </w:rPr>
      </w:pPr>
    </w:p>
    <w:p w14:paraId="227B39A8" w14:textId="7CD59782" w:rsidR="00E45F24" w:rsidRPr="002C1560" w:rsidRDefault="00E45F24" w:rsidP="00E45F24">
      <w:pPr>
        <w:rPr>
          <w:rFonts w:ascii="Arial" w:hAnsi="Arial" w:cs="Arial"/>
          <w:b/>
          <w:i/>
          <w:iCs/>
          <w:color w:val="000000" w:themeColor="text1"/>
          <w:sz w:val="18"/>
          <w:szCs w:val="18"/>
          <w:lang w:val="en-US"/>
        </w:rPr>
      </w:pPr>
      <w:r w:rsidRPr="002C1560">
        <w:rPr>
          <w:rFonts w:ascii="Arial" w:hAnsi="Arial" w:cs="Arial"/>
          <w:b/>
          <w:i/>
          <w:iCs/>
          <w:color w:val="000000" w:themeColor="text1"/>
          <w:sz w:val="18"/>
          <w:szCs w:val="18"/>
          <w:lang w:val="en-US"/>
        </w:rPr>
        <w:t xml:space="preserve">Figure </w:t>
      </w:r>
      <w:r w:rsidR="00DC3116">
        <w:rPr>
          <w:rFonts w:ascii="Arial" w:hAnsi="Arial" w:cs="Arial"/>
          <w:b/>
          <w:i/>
          <w:iCs/>
          <w:color w:val="000000" w:themeColor="text1"/>
          <w:sz w:val="18"/>
          <w:szCs w:val="18"/>
          <w:lang w:val="en-US"/>
        </w:rPr>
        <w:t>S1</w:t>
      </w:r>
      <w:r w:rsidR="00C37711">
        <w:rPr>
          <w:rFonts w:ascii="Arial" w:hAnsi="Arial" w:cs="Arial"/>
          <w:b/>
          <w:i/>
          <w:iCs/>
          <w:color w:val="000000" w:themeColor="text1"/>
          <w:sz w:val="18"/>
          <w:szCs w:val="18"/>
          <w:lang w:val="en-US"/>
        </w:rPr>
        <w:t>3</w:t>
      </w:r>
      <w:r w:rsidRPr="002C1560">
        <w:rPr>
          <w:rFonts w:ascii="Arial" w:hAnsi="Arial" w:cs="Arial"/>
          <w:b/>
          <w:i/>
          <w:iCs/>
          <w:color w:val="000000" w:themeColor="text1"/>
          <w:sz w:val="18"/>
          <w:szCs w:val="18"/>
          <w:lang w:val="en-US"/>
        </w:rPr>
        <w:t xml:space="preserve">. Overall mean AM (ARI+D-ARI) concentration estimate, </w:t>
      </w:r>
      <w:del w:id="190" w:author="Hart, Xenia" w:date="2022-09-19T15:41:00Z">
        <w:r w:rsidRPr="002C1560" w:rsidDel="00773BF4">
          <w:rPr>
            <w:rFonts w:ascii="Arial" w:hAnsi="Arial" w:cs="Arial"/>
            <w:b/>
            <w:i/>
            <w:iCs/>
            <w:color w:val="000000" w:themeColor="text1"/>
            <w:sz w:val="18"/>
            <w:szCs w:val="18"/>
            <w:lang w:val="en-US"/>
          </w:rPr>
          <w:delText>n</w:delText>
        </w:r>
      </w:del>
      <w:ins w:id="191" w:author="Hart, Xenia" w:date="2022-09-19T15:41:00Z">
        <w:r w:rsidR="00773BF4">
          <w:rPr>
            <w:rFonts w:ascii="Arial" w:hAnsi="Arial" w:cs="Arial"/>
            <w:b/>
            <w:i/>
            <w:iCs/>
            <w:color w:val="000000" w:themeColor="text1"/>
            <w:sz w:val="18"/>
            <w:szCs w:val="18"/>
            <w:lang w:val="en-US"/>
          </w:rPr>
          <w:t>N</w:t>
        </w:r>
      </w:ins>
      <w:r w:rsidRPr="002C1560">
        <w:rPr>
          <w:rFonts w:ascii="Arial" w:hAnsi="Arial" w:cs="Arial"/>
          <w:b/>
          <w:i/>
          <w:iCs/>
          <w:color w:val="000000" w:themeColor="text1"/>
          <w:sz w:val="18"/>
          <w:szCs w:val="18"/>
          <w:lang w:val="en-US"/>
        </w:rPr>
        <w:t>=3</w:t>
      </w:r>
      <w:ins w:id="192" w:author="Hart, Xenia" w:date="2022-09-19T15:41:00Z">
        <w:r w:rsidR="00773BF4">
          <w:rPr>
            <w:rFonts w:ascii="Arial" w:hAnsi="Arial" w:cs="Arial"/>
            <w:b/>
            <w:i/>
            <w:iCs/>
            <w:color w:val="000000" w:themeColor="text1"/>
            <w:sz w:val="18"/>
            <w:szCs w:val="18"/>
            <w:lang w:val="en-US"/>
          </w:rPr>
          <w:t>,</w:t>
        </w:r>
      </w:ins>
      <w:r w:rsidRPr="002C1560">
        <w:rPr>
          <w:rFonts w:ascii="Arial" w:hAnsi="Arial" w:cs="Arial"/>
          <w:b/>
          <w:i/>
          <w:iCs/>
          <w:color w:val="000000" w:themeColor="text1"/>
          <w:sz w:val="18"/>
          <w:szCs w:val="18"/>
          <w:lang w:val="en-US"/>
        </w:rPr>
        <w:t>332</w:t>
      </w:r>
      <w:r w:rsidR="00E104A7">
        <w:rPr>
          <w:rFonts w:ascii="Arial" w:hAnsi="Arial" w:cs="Arial"/>
          <w:b/>
          <w:i/>
          <w:iCs/>
          <w:color w:val="000000" w:themeColor="text1"/>
          <w:sz w:val="18"/>
          <w:szCs w:val="18"/>
          <w:lang w:val="en-US"/>
        </w:rPr>
        <w:t xml:space="preserve"> (</w:t>
      </w:r>
      <w:proofErr w:type="spellStart"/>
      <w:r w:rsidR="00E104A7">
        <w:rPr>
          <w:rFonts w:ascii="Arial" w:hAnsi="Arial" w:cs="Arial"/>
          <w:b/>
          <w:i/>
          <w:iCs/>
          <w:color w:val="000000" w:themeColor="text1"/>
          <w:sz w:val="18"/>
          <w:szCs w:val="18"/>
          <w:lang w:val="en-US"/>
        </w:rPr>
        <w:t>corresp</w:t>
      </w:r>
      <w:proofErr w:type="spellEnd"/>
      <w:r w:rsidR="00E104A7">
        <w:rPr>
          <w:rFonts w:ascii="Arial" w:hAnsi="Arial" w:cs="Arial"/>
          <w:b/>
          <w:i/>
          <w:iCs/>
          <w:color w:val="000000" w:themeColor="text1"/>
          <w:sz w:val="18"/>
          <w:szCs w:val="18"/>
          <w:lang w:val="en-US"/>
        </w:rPr>
        <w:t>. mean ARI</w:t>
      </w:r>
      <w:ins w:id="193" w:author="Hart, Xenia" w:date="2022-09-19T15:42:00Z">
        <w:r w:rsidR="00773BF4">
          <w:rPr>
            <w:rFonts w:ascii="Arial" w:hAnsi="Arial" w:cs="Arial"/>
            <w:b/>
            <w:i/>
            <w:iCs/>
            <w:color w:val="000000" w:themeColor="text1"/>
            <w:sz w:val="18"/>
            <w:szCs w:val="18"/>
            <w:lang w:val="en-US"/>
          </w:rPr>
          <w:t xml:space="preserve"> conc.</w:t>
        </w:r>
      </w:ins>
      <w:bookmarkStart w:id="194" w:name="_GoBack"/>
      <w:bookmarkEnd w:id="194"/>
      <w:r w:rsidR="00E104A7">
        <w:rPr>
          <w:rFonts w:ascii="Arial" w:hAnsi="Arial" w:cs="Arial"/>
          <w:b/>
          <w:i/>
          <w:iCs/>
          <w:color w:val="000000" w:themeColor="text1"/>
          <w:sz w:val="18"/>
          <w:szCs w:val="18"/>
          <w:lang w:val="en-US"/>
        </w:rPr>
        <w:t>: 218.11 ng/</w:t>
      </w:r>
      <w:r w:rsidR="00D8235E">
        <w:rPr>
          <w:rFonts w:ascii="Arial" w:hAnsi="Arial" w:cs="Arial"/>
          <w:b/>
          <w:i/>
          <w:iCs/>
          <w:color w:val="000000" w:themeColor="text1"/>
          <w:sz w:val="18"/>
          <w:szCs w:val="18"/>
          <w:lang w:val="en-US"/>
        </w:rPr>
        <w:t>ml</w:t>
      </w:r>
      <w:r w:rsidR="00E104A7">
        <w:rPr>
          <w:rFonts w:ascii="Arial" w:hAnsi="Arial" w:cs="Arial"/>
          <w:b/>
          <w:i/>
          <w:iCs/>
          <w:color w:val="000000" w:themeColor="text1"/>
          <w:sz w:val="18"/>
          <w:szCs w:val="18"/>
          <w:lang w:val="en-US"/>
        </w:rPr>
        <w:t>)</w:t>
      </w:r>
    </w:p>
    <w:p w14:paraId="6C5FA53D" w14:textId="77777777" w:rsidR="00E45F24" w:rsidRDefault="00E45F24" w:rsidP="00E45F24">
      <w:pPr>
        <w:rPr>
          <w:lang w:val="en-US"/>
        </w:rPr>
      </w:pPr>
    </w:p>
    <w:p w14:paraId="2C5312BE" w14:textId="77777777" w:rsidR="00E45F24" w:rsidRDefault="00E45F24" w:rsidP="00E45F24">
      <w:pPr>
        <w:rPr>
          <w:lang w:val="en-US"/>
        </w:rPr>
      </w:pPr>
      <w:r>
        <w:rPr>
          <w:rFonts w:ascii="Arial" w:hAnsi="Arial" w:cs="Arial"/>
          <w:b/>
          <w:i/>
          <w:iCs/>
          <w:noProof/>
          <w:color w:val="000000" w:themeColor="text1"/>
          <w:sz w:val="18"/>
          <w:szCs w:val="18"/>
        </w:rPr>
        <w:drawing>
          <wp:inline distT="0" distB="0" distL="0" distR="0" wp14:anchorId="2631E261" wp14:editId="62C668EB">
            <wp:extent cx="4347148" cy="3405273"/>
            <wp:effectExtent l="19050" t="19050" r="15875" b="2413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4">
                      <a:extLst>
                        <a:ext uri="{28A0092B-C50C-407E-A947-70E740481C1C}">
                          <a14:useLocalDpi xmlns:a14="http://schemas.microsoft.com/office/drawing/2010/main" val="0"/>
                        </a:ext>
                      </a:extLst>
                    </a:blip>
                    <a:srcRect b="5807"/>
                    <a:stretch/>
                  </pic:blipFill>
                  <pic:spPr bwMode="auto">
                    <a:xfrm>
                      <a:off x="0" y="0"/>
                      <a:ext cx="4363786" cy="3418306"/>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p>
    <w:p w14:paraId="0A02C6FD" w14:textId="77777777" w:rsidR="00E45F24" w:rsidRDefault="00E45F24" w:rsidP="00E45F24">
      <w:pPr>
        <w:rPr>
          <w:lang w:val="en-US"/>
        </w:rPr>
      </w:pPr>
    </w:p>
    <w:p w14:paraId="279881B9" w14:textId="77777777" w:rsidR="00E45F24" w:rsidRDefault="00E45F24" w:rsidP="00E45F24">
      <w:pPr>
        <w:rPr>
          <w:lang w:val="en-US"/>
        </w:rPr>
      </w:pPr>
    </w:p>
    <w:p w14:paraId="403E42F4" w14:textId="1DA899AF" w:rsidR="00E45F24" w:rsidRPr="00CE6097" w:rsidRDefault="00E45F24" w:rsidP="00E45F24">
      <w:pPr>
        <w:spacing w:line="276" w:lineRule="auto"/>
        <w:jc w:val="both"/>
        <w:rPr>
          <w:rFonts w:ascii="Arial" w:hAnsi="Arial" w:cs="Arial"/>
          <w:b/>
          <w:i/>
          <w:noProof/>
          <w:sz w:val="18"/>
          <w:szCs w:val="22"/>
          <w:lang w:val="en-US" w:eastAsia="en-US"/>
        </w:rPr>
      </w:pPr>
      <w:r w:rsidRPr="00CE6097">
        <w:rPr>
          <w:rFonts w:ascii="Arial" w:hAnsi="Arial" w:cs="Arial"/>
          <w:b/>
          <w:i/>
          <w:noProof/>
          <w:sz w:val="18"/>
          <w:szCs w:val="22"/>
          <w:lang w:val="en-US" w:eastAsia="en-US"/>
        </w:rPr>
        <w:t xml:space="preserve">Table </w:t>
      </w:r>
      <w:r w:rsidR="00DC3116">
        <w:rPr>
          <w:rFonts w:ascii="Arial" w:hAnsi="Arial" w:cs="Arial"/>
          <w:b/>
          <w:i/>
          <w:noProof/>
          <w:sz w:val="18"/>
          <w:szCs w:val="22"/>
          <w:lang w:val="en-US" w:eastAsia="en-US"/>
        </w:rPr>
        <w:t>S1</w:t>
      </w:r>
      <w:r w:rsidR="00C37711">
        <w:rPr>
          <w:rFonts w:ascii="Arial" w:hAnsi="Arial" w:cs="Arial"/>
          <w:b/>
          <w:i/>
          <w:noProof/>
          <w:sz w:val="18"/>
          <w:szCs w:val="22"/>
          <w:lang w:val="en-US" w:eastAsia="en-US"/>
        </w:rPr>
        <w:t>4</w:t>
      </w:r>
      <w:r w:rsidRPr="00CE6097">
        <w:rPr>
          <w:rFonts w:ascii="Arial" w:hAnsi="Arial" w:cs="Arial"/>
          <w:b/>
          <w:i/>
          <w:noProof/>
          <w:sz w:val="18"/>
          <w:szCs w:val="22"/>
          <w:lang w:val="en-US" w:eastAsia="en-US"/>
        </w:rPr>
        <w:t>. Subgroup analysis of potential moderators on mean ARI concentration (*significant result p&lt; .05)</w:t>
      </w:r>
    </w:p>
    <w:p w14:paraId="2F9B514D" w14:textId="77777777" w:rsidR="00E45F24" w:rsidRPr="00DA5DAB" w:rsidRDefault="00E45F24" w:rsidP="00E45F24">
      <w:pPr>
        <w:spacing w:line="276" w:lineRule="auto"/>
        <w:jc w:val="both"/>
        <w:rPr>
          <w:b/>
          <w:i/>
          <w:lang w:val="en-US"/>
        </w:r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4248"/>
        <w:gridCol w:w="1276"/>
        <w:gridCol w:w="992"/>
        <w:gridCol w:w="1276"/>
        <w:gridCol w:w="1174"/>
      </w:tblGrid>
      <w:tr w:rsidR="00E45F24" w:rsidRPr="00E376D0" w14:paraId="3A16F0EB" w14:textId="77777777" w:rsidTr="00F91B12">
        <w:trPr>
          <w:trHeight w:val="339"/>
        </w:trPr>
        <w:tc>
          <w:tcPr>
            <w:tcW w:w="4248" w:type="dxa"/>
          </w:tcPr>
          <w:p w14:paraId="748AB576" w14:textId="77777777" w:rsidR="00E45F24" w:rsidRPr="00E376D0" w:rsidRDefault="00E45F24" w:rsidP="00F91B12">
            <w:pPr>
              <w:spacing w:line="276" w:lineRule="auto"/>
              <w:jc w:val="both"/>
              <w:rPr>
                <w:b/>
                <w:sz w:val="18"/>
                <w:lang w:val="en-US"/>
              </w:rPr>
            </w:pPr>
            <w:r w:rsidRPr="00E376D0">
              <w:rPr>
                <w:b/>
                <w:sz w:val="18"/>
                <w:lang w:val="en-US"/>
              </w:rPr>
              <w:t>Criterion (N studies)</w:t>
            </w:r>
          </w:p>
        </w:tc>
        <w:tc>
          <w:tcPr>
            <w:tcW w:w="1276" w:type="dxa"/>
          </w:tcPr>
          <w:p w14:paraId="08605C71" w14:textId="77777777" w:rsidR="00E45F24" w:rsidRPr="00E376D0" w:rsidRDefault="00E45F24" w:rsidP="00F91B12">
            <w:pPr>
              <w:spacing w:line="276" w:lineRule="auto"/>
              <w:jc w:val="both"/>
              <w:rPr>
                <w:b/>
                <w:sz w:val="18"/>
                <w:lang w:val="en-US"/>
              </w:rPr>
            </w:pPr>
            <w:r w:rsidRPr="00E376D0">
              <w:rPr>
                <w:b/>
                <w:sz w:val="18"/>
                <w:lang w:val="en-US"/>
              </w:rPr>
              <w:t>Chi</w:t>
            </w:r>
            <w:r w:rsidRPr="00E376D0">
              <w:rPr>
                <w:b/>
                <w:sz w:val="18"/>
                <w:vertAlign w:val="superscript"/>
                <w:lang w:val="en-US"/>
              </w:rPr>
              <w:t>2</w:t>
            </w:r>
          </w:p>
        </w:tc>
        <w:tc>
          <w:tcPr>
            <w:tcW w:w="992" w:type="dxa"/>
          </w:tcPr>
          <w:p w14:paraId="73C7162B" w14:textId="77777777" w:rsidR="00E45F24" w:rsidRPr="00E376D0" w:rsidRDefault="00E45F24" w:rsidP="00F91B12">
            <w:pPr>
              <w:spacing w:line="276" w:lineRule="auto"/>
              <w:jc w:val="both"/>
              <w:rPr>
                <w:b/>
                <w:sz w:val="18"/>
                <w:lang w:val="en-US"/>
              </w:rPr>
            </w:pPr>
            <w:proofErr w:type="spellStart"/>
            <w:r w:rsidRPr="00E376D0">
              <w:rPr>
                <w:b/>
                <w:sz w:val="18"/>
                <w:lang w:val="en-US"/>
              </w:rPr>
              <w:t>df</w:t>
            </w:r>
            <w:proofErr w:type="spellEnd"/>
          </w:p>
        </w:tc>
        <w:tc>
          <w:tcPr>
            <w:tcW w:w="1276" w:type="dxa"/>
          </w:tcPr>
          <w:p w14:paraId="37AA5586" w14:textId="77777777" w:rsidR="00E45F24" w:rsidRPr="00E376D0" w:rsidRDefault="00E45F24" w:rsidP="00F91B12">
            <w:pPr>
              <w:spacing w:line="276" w:lineRule="auto"/>
              <w:jc w:val="both"/>
              <w:rPr>
                <w:b/>
                <w:sz w:val="18"/>
                <w:lang w:val="en-US"/>
              </w:rPr>
            </w:pPr>
            <w:r w:rsidRPr="00E376D0">
              <w:rPr>
                <w:b/>
                <w:sz w:val="18"/>
                <w:lang w:val="en-US"/>
              </w:rPr>
              <w:t>p</w:t>
            </w:r>
          </w:p>
        </w:tc>
        <w:tc>
          <w:tcPr>
            <w:tcW w:w="1174" w:type="dxa"/>
          </w:tcPr>
          <w:p w14:paraId="1C9FD0B8" w14:textId="77777777" w:rsidR="00E45F24" w:rsidRPr="00E376D0" w:rsidRDefault="00E45F24" w:rsidP="00F91B12">
            <w:pPr>
              <w:spacing w:line="276" w:lineRule="auto"/>
              <w:jc w:val="both"/>
              <w:rPr>
                <w:b/>
                <w:sz w:val="18"/>
                <w:lang w:val="en-US"/>
              </w:rPr>
            </w:pPr>
            <w:r w:rsidRPr="00E376D0">
              <w:rPr>
                <w:b/>
                <w:sz w:val="18"/>
                <w:lang w:val="en-US"/>
              </w:rPr>
              <w:t>I</w:t>
            </w:r>
            <w:r w:rsidRPr="00E376D0">
              <w:rPr>
                <w:b/>
                <w:sz w:val="18"/>
                <w:vertAlign w:val="superscript"/>
                <w:lang w:val="en-US"/>
              </w:rPr>
              <w:t>2</w:t>
            </w:r>
          </w:p>
        </w:tc>
      </w:tr>
      <w:tr w:rsidR="00E45F24" w:rsidRPr="00E376D0" w14:paraId="44910D16" w14:textId="77777777" w:rsidTr="00F91B12">
        <w:trPr>
          <w:trHeight w:val="345"/>
        </w:trPr>
        <w:tc>
          <w:tcPr>
            <w:tcW w:w="4248" w:type="dxa"/>
          </w:tcPr>
          <w:p w14:paraId="1D254B8D" w14:textId="77777777" w:rsidR="00E45F24" w:rsidRPr="00E376D0" w:rsidRDefault="00E45F24" w:rsidP="00F91B12">
            <w:pPr>
              <w:spacing w:line="276" w:lineRule="auto"/>
              <w:rPr>
                <w:sz w:val="18"/>
                <w:lang w:val="en-US"/>
              </w:rPr>
            </w:pPr>
            <w:r w:rsidRPr="00E376D0">
              <w:rPr>
                <w:sz w:val="18"/>
                <w:lang w:val="en-US" w:eastAsia="en-US"/>
              </w:rPr>
              <w:t xml:space="preserve">Dose design </w:t>
            </w:r>
            <w:r w:rsidRPr="00E376D0">
              <w:rPr>
                <w:sz w:val="18"/>
                <w:lang w:val="en-US"/>
              </w:rPr>
              <w:t>[Fixed vs. flexible]</w:t>
            </w:r>
          </w:p>
        </w:tc>
        <w:tc>
          <w:tcPr>
            <w:tcW w:w="1276" w:type="dxa"/>
          </w:tcPr>
          <w:p w14:paraId="3AD03471" w14:textId="77777777" w:rsidR="00E45F24" w:rsidRPr="00E376D0" w:rsidRDefault="00E45F24" w:rsidP="00F91B12">
            <w:pPr>
              <w:spacing w:line="276" w:lineRule="auto"/>
              <w:jc w:val="both"/>
              <w:rPr>
                <w:sz w:val="18"/>
                <w:lang w:val="en-US"/>
              </w:rPr>
            </w:pPr>
            <w:r w:rsidRPr="00E376D0">
              <w:rPr>
                <w:sz w:val="18"/>
                <w:lang w:val="en-US"/>
              </w:rPr>
              <w:t>5.01</w:t>
            </w:r>
          </w:p>
        </w:tc>
        <w:tc>
          <w:tcPr>
            <w:tcW w:w="992" w:type="dxa"/>
          </w:tcPr>
          <w:p w14:paraId="6078B32F" w14:textId="77777777" w:rsidR="00E45F24" w:rsidRPr="00E376D0" w:rsidRDefault="00E45F24" w:rsidP="00F91B12">
            <w:pPr>
              <w:spacing w:line="276" w:lineRule="auto"/>
              <w:jc w:val="both"/>
              <w:rPr>
                <w:sz w:val="18"/>
                <w:lang w:val="en-US"/>
              </w:rPr>
            </w:pPr>
            <w:r w:rsidRPr="00E376D0">
              <w:rPr>
                <w:sz w:val="18"/>
                <w:lang w:val="en-US"/>
              </w:rPr>
              <w:t>1</w:t>
            </w:r>
          </w:p>
        </w:tc>
        <w:tc>
          <w:tcPr>
            <w:tcW w:w="1276" w:type="dxa"/>
          </w:tcPr>
          <w:p w14:paraId="117EEDA4" w14:textId="77777777" w:rsidR="00E45F24" w:rsidRPr="00E376D0" w:rsidRDefault="00E45F24" w:rsidP="00F91B12">
            <w:pPr>
              <w:spacing w:line="276" w:lineRule="auto"/>
              <w:jc w:val="both"/>
              <w:rPr>
                <w:sz w:val="18"/>
                <w:lang w:val="en-US"/>
              </w:rPr>
            </w:pPr>
            <w:r w:rsidRPr="00E376D0">
              <w:rPr>
                <w:sz w:val="18"/>
                <w:lang w:val="en-US"/>
              </w:rPr>
              <w:t>0.025*</w:t>
            </w:r>
          </w:p>
        </w:tc>
        <w:tc>
          <w:tcPr>
            <w:tcW w:w="1174" w:type="dxa"/>
          </w:tcPr>
          <w:p w14:paraId="4D6F5EB4" w14:textId="77777777" w:rsidR="00E45F24" w:rsidRPr="00E376D0" w:rsidRDefault="00E45F24" w:rsidP="00F91B12">
            <w:pPr>
              <w:spacing w:line="276" w:lineRule="auto"/>
              <w:jc w:val="both"/>
              <w:rPr>
                <w:sz w:val="18"/>
                <w:lang w:val="en-US"/>
              </w:rPr>
            </w:pPr>
            <w:r w:rsidRPr="00E376D0">
              <w:rPr>
                <w:sz w:val="18"/>
                <w:lang w:val="en-US"/>
              </w:rPr>
              <w:t>93.94%</w:t>
            </w:r>
          </w:p>
        </w:tc>
      </w:tr>
      <w:tr w:rsidR="00E45F24" w:rsidRPr="00E376D0" w14:paraId="7EE3A1D3" w14:textId="77777777" w:rsidTr="00F91B12">
        <w:trPr>
          <w:trHeight w:val="214"/>
        </w:trPr>
        <w:tc>
          <w:tcPr>
            <w:tcW w:w="4248" w:type="dxa"/>
          </w:tcPr>
          <w:p w14:paraId="0BAFDBD6" w14:textId="77777777" w:rsidR="00E45F24" w:rsidRPr="00E376D0" w:rsidRDefault="00E45F24" w:rsidP="00F91B12">
            <w:pPr>
              <w:spacing w:line="276" w:lineRule="auto"/>
              <w:rPr>
                <w:sz w:val="18"/>
                <w:lang w:val="en-US"/>
              </w:rPr>
            </w:pPr>
            <w:r w:rsidRPr="00E376D0">
              <w:rPr>
                <w:sz w:val="18"/>
                <w:lang w:val="en-US"/>
              </w:rPr>
              <w:t>Trough level [Yes vs. No]</w:t>
            </w:r>
          </w:p>
        </w:tc>
        <w:tc>
          <w:tcPr>
            <w:tcW w:w="1276" w:type="dxa"/>
          </w:tcPr>
          <w:p w14:paraId="74916839" w14:textId="77777777" w:rsidR="00E45F24" w:rsidRPr="00E376D0" w:rsidRDefault="00E45F24" w:rsidP="00F91B12">
            <w:pPr>
              <w:spacing w:line="276" w:lineRule="auto"/>
              <w:jc w:val="both"/>
              <w:rPr>
                <w:sz w:val="18"/>
                <w:lang w:val="en-US"/>
              </w:rPr>
            </w:pPr>
            <w:r w:rsidRPr="00E376D0">
              <w:rPr>
                <w:sz w:val="18"/>
                <w:lang w:val="en-US"/>
              </w:rPr>
              <w:t>0.07</w:t>
            </w:r>
          </w:p>
        </w:tc>
        <w:tc>
          <w:tcPr>
            <w:tcW w:w="992" w:type="dxa"/>
          </w:tcPr>
          <w:p w14:paraId="0958377D" w14:textId="77777777" w:rsidR="00E45F24" w:rsidRPr="00E376D0" w:rsidRDefault="00E45F24" w:rsidP="00F91B12">
            <w:pPr>
              <w:spacing w:line="276" w:lineRule="auto"/>
              <w:jc w:val="both"/>
              <w:rPr>
                <w:sz w:val="18"/>
                <w:lang w:val="en-US"/>
              </w:rPr>
            </w:pPr>
            <w:r w:rsidRPr="00E376D0">
              <w:rPr>
                <w:sz w:val="18"/>
                <w:lang w:val="en-US"/>
              </w:rPr>
              <w:t>1</w:t>
            </w:r>
          </w:p>
        </w:tc>
        <w:tc>
          <w:tcPr>
            <w:tcW w:w="1276" w:type="dxa"/>
          </w:tcPr>
          <w:p w14:paraId="185575BA" w14:textId="77777777" w:rsidR="00E45F24" w:rsidRPr="00E376D0" w:rsidRDefault="00E45F24" w:rsidP="00F91B12">
            <w:pPr>
              <w:spacing w:line="276" w:lineRule="auto"/>
              <w:jc w:val="both"/>
              <w:rPr>
                <w:sz w:val="18"/>
                <w:lang w:val="en-US"/>
              </w:rPr>
            </w:pPr>
            <w:r w:rsidRPr="00E376D0">
              <w:rPr>
                <w:sz w:val="18"/>
                <w:lang w:val="en-US"/>
              </w:rPr>
              <w:t>0.798</w:t>
            </w:r>
          </w:p>
        </w:tc>
        <w:tc>
          <w:tcPr>
            <w:tcW w:w="1174" w:type="dxa"/>
          </w:tcPr>
          <w:p w14:paraId="219226B5" w14:textId="77777777" w:rsidR="00E45F24" w:rsidRPr="00E376D0" w:rsidRDefault="00E45F24" w:rsidP="00F91B12">
            <w:pPr>
              <w:spacing w:line="276" w:lineRule="auto"/>
              <w:jc w:val="both"/>
              <w:rPr>
                <w:sz w:val="18"/>
                <w:lang w:val="en-US"/>
              </w:rPr>
            </w:pPr>
            <w:r w:rsidRPr="00E376D0">
              <w:rPr>
                <w:sz w:val="18"/>
                <w:lang w:val="en-US"/>
              </w:rPr>
              <w:t>93.32%</w:t>
            </w:r>
          </w:p>
        </w:tc>
      </w:tr>
      <w:tr w:rsidR="00E45F24" w:rsidRPr="00E376D0" w14:paraId="33E8B72F" w14:textId="77777777" w:rsidTr="00F91B12">
        <w:trPr>
          <w:trHeight w:val="238"/>
        </w:trPr>
        <w:tc>
          <w:tcPr>
            <w:tcW w:w="4248" w:type="dxa"/>
          </w:tcPr>
          <w:p w14:paraId="7DC42511" w14:textId="77777777" w:rsidR="00E45F24" w:rsidRPr="00E376D0" w:rsidRDefault="00E45F24" w:rsidP="00F91B12">
            <w:pPr>
              <w:spacing w:line="276" w:lineRule="auto"/>
              <w:rPr>
                <w:sz w:val="18"/>
                <w:lang w:val="en-US"/>
              </w:rPr>
            </w:pPr>
            <w:r w:rsidRPr="00E376D0">
              <w:rPr>
                <w:sz w:val="18"/>
                <w:lang w:val="en-US"/>
              </w:rPr>
              <w:t>Ethnic group Caucasian  [Yes vs. No]</w:t>
            </w:r>
          </w:p>
        </w:tc>
        <w:tc>
          <w:tcPr>
            <w:tcW w:w="1276" w:type="dxa"/>
          </w:tcPr>
          <w:p w14:paraId="68CF0279" w14:textId="77777777" w:rsidR="00E45F24" w:rsidRPr="00E376D0" w:rsidRDefault="00E45F24" w:rsidP="00F91B12">
            <w:pPr>
              <w:spacing w:line="276" w:lineRule="auto"/>
              <w:jc w:val="both"/>
              <w:rPr>
                <w:sz w:val="18"/>
                <w:lang w:val="en-US"/>
              </w:rPr>
            </w:pPr>
            <w:r w:rsidRPr="00E376D0">
              <w:rPr>
                <w:sz w:val="18"/>
                <w:lang w:val="en-US"/>
              </w:rPr>
              <w:t>2.37</w:t>
            </w:r>
          </w:p>
        </w:tc>
        <w:tc>
          <w:tcPr>
            <w:tcW w:w="992" w:type="dxa"/>
          </w:tcPr>
          <w:p w14:paraId="689EBB30" w14:textId="77777777" w:rsidR="00E45F24" w:rsidRPr="00E376D0" w:rsidRDefault="00E45F24" w:rsidP="00F91B12">
            <w:pPr>
              <w:spacing w:line="276" w:lineRule="auto"/>
              <w:jc w:val="both"/>
              <w:rPr>
                <w:sz w:val="18"/>
                <w:lang w:val="en-US"/>
              </w:rPr>
            </w:pPr>
            <w:r w:rsidRPr="00E376D0">
              <w:rPr>
                <w:sz w:val="18"/>
                <w:lang w:val="en-US"/>
              </w:rPr>
              <w:t>1</w:t>
            </w:r>
          </w:p>
        </w:tc>
        <w:tc>
          <w:tcPr>
            <w:tcW w:w="1276" w:type="dxa"/>
          </w:tcPr>
          <w:p w14:paraId="2C801B79" w14:textId="77777777" w:rsidR="00E45F24" w:rsidRPr="00E376D0" w:rsidRDefault="00E45F24" w:rsidP="00F91B12">
            <w:pPr>
              <w:spacing w:line="276" w:lineRule="auto"/>
              <w:jc w:val="both"/>
              <w:rPr>
                <w:sz w:val="18"/>
                <w:lang w:val="en-US"/>
              </w:rPr>
            </w:pPr>
            <w:r w:rsidRPr="00E376D0">
              <w:rPr>
                <w:sz w:val="18"/>
                <w:lang w:val="en-US"/>
              </w:rPr>
              <w:t>0.124</w:t>
            </w:r>
          </w:p>
        </w:tc>
        <w:tc>
          <w:tcPr>
            <w:tcW w:w="1174" w:type="dxa"/>
          </w:tcPr>
          <w:p w14:paraId="49AAAE2C" w14:textId="77777777" w:rsidR="00E45F24" w:rsidRPr="00E376D0" w:rsidRDefault="00E45F24" w:rsidP="00F91B12">
            <w:pPr>
              <w:spacing w:line="276" w:lineRule="auto"/>
              <w:jc w:val="both"/>
              <w:rPr>
                <w:sz w:val="18"/>
                <w:lang w:val="en-US"/>
              </w:rPr>
            </w:pPr>
            <w:r w:rsidRPr="00E376D0">
              <w:rPr>
                <w:sz w:val="18"/>
                <w:lang w:val="en-US"/>
              </w:rPr>
              <w:t>94.67%</w:t>
            </w:r>
          </w:p>
        </w:tc>
      </w:tr>
      <w:tr w:rsidR="00E45F24" w:rsidRPr="00E376D0" w14:paraId="689797D1" w14:textId="77777777" w:rsidTr="00F91B12">
        <w:trPr>
          <w:trHeight w:val="339"/>
        </w:trPr>
        <w:tc>
          <w:tcPr>
            <w:tcW w:w="4248" w:type="dxa"/>
          </w:tcPr>
          <w:p w14:paraId="01C860D1" w14:textId="77777777" w:rsidR="00E45F24" w:rsidRPr="00E376D0" w:rsidRDefault="00E45F24" w:rsidP="00F91B12">
            <w:pPr>
              <w:spacing w:line="276" w:lineRule="auto"/>
              <w:rPr>
                <w:sz w:val="18"/>
                <w:lang w:val="en-US"/>
              </w:rPr>
            </w:pPr>
            <w:r w:rsidRPr="00E376D0">
              <w:rPr>
                <w:sz w:val="18"/>
                <w:lang w:val="en-US"/>
              </w:rPr>
              <w:t>Diagnosis Schizophrenia [Yes vs. No]</w:t>
            </w:r>
          </w:p>
        </w:tc>
        <w:tc>
          <w:tcPr>
            <w:tcW w:w="1276" w:type="dxa"/>
          </w:tcPr>
          <w:p w14:paraId="7F36E420" w14:textId="77777777" w:rsidR="00E45F24" w:rsidRPr="00E376D0" w:rsidRDefault="00E45F24" w:rsidP="00F91B12">
            <w:pPr>
              <w:spacing w:line="276" w:lineRule="auto"/>
              <w:jc w:val="both"/>
              <w:rPr>
                <w:sz w:val="18"/>
                <w:lang w:val="en-US"/>
              </w:rPr>
            </w:pPr>
            <w:r w:rsidRPr="00E376D0">
              <w:rPr>
                <w:sz w:val="18"/>
                <w:lang w:val="en-US"/>
              </w:rPr>
              <w:t>0.74</w:t>
            </w:r>
          </w:p>
        </w:tc>
        <w:tc>
          <w:tcPr>
            <w:tcW w:w="992" w:type="dxa"/>
          </w:tcPr>
          <w:p w14:paraId="77DA944A" w14:textId="77777777" w:rsidR="00E45F24" w:rsidRPr="00E376D0" w:rsidRDefault="00E45F24" w:rsidP="00F91B12">
            <w:pPr>
              <w:spacing w:line="276" w:lineRule="auto"/>
              <w:jc w:val="both"/>
              <w:rPr>
                <w:sz w:val="18"/>
                <w:lang w:val="en-US"/>
              </w:rPr>
            </w:pPr>
            <w:r w:rsidRPr="00E376D0">
              <w:rPr>
                <w:sz w:val="18"/>
                <w:lang w:val="en-US"/>
              </w:rPr>
              <w:t>1</w:t>
            </w:r>
          </w:p>
        </w:tc>
        <w:tc>
          <w:tcPr>
            <w:tcW w:w="1276" w:type="dxa"/>
          </w:tcPr>
          <w:p w14:paraId="1777C49C" w14:textId="77777777" w:rsidR="00E45F24" w:rsidRPr="00E376D0" w:rsidRDefault="00E45F24" w:rsidP="00F91B12">
            <w:pPr>
              <w:spacing w:line="276" w:lineRule="auto"/>
              <w:jc w:val="both"/>
              <w:rPr>
                <w:sz w:val="18"/>
                <w:lang w:val="en-US"/>
              </w:rPr>
            </w:pPr>
            <w:r w:rsidRPr="00E376D0">
              <w:rPr>
                <w:sz w:val="18"/>
                <w:lang w:val="en-US"/>
              </w:rPr>
              <w:t>0.388</w:t>
            </w:r>
          </w:p>
        </w:tc>
        <w:tc>
          <w:tcPr>
            <w:tcW w:w="1174" w:type="dxa"/>
          </w:tcPr>
          <w:p w14:paraId="68BE5389" w14:textId="77777777" w:rsidR="00E45F24" w:rsidRPr="00E376D0" w:rsidRDefault="00E45F24" w:rsidP="00F91B12">
            <w:pPr>
              <w:spacing w:line="276" w:lineRule="auto"/>
              <w:jc w:val="both"/>
              <w:rPr>
                <w:sz w:val="18"/>
                <w:lang w:val="en-US"/>
              </w:rPr>
            </w:pPr>
            <w:r w:rsidRPr="00E376D0">
              <w:rPr>
                <w:sz w:val="18"/>
                <w:lang w:val="en-US"/>
              </w:rPr>
              <w:t>95.26%</w:t>
            </w:r>
          </w:p>
        </w:tc>
      </w:tr>
    </w:tbl>
    <w:p w14:paraId="1AA82018" w14:textId="77777777" w:rsidR="00E45F24" w:rsidRDefault="00E45F24" w:rsidP="00E45F24">
      <w:pPr>
        <w:spacing w:line="276" w:lineRule="auto"/>
        <w:jc w:val="both"/>
        <w:rPr>
          <w:lang w:val="en-US"/>
        </w:rPr>
      </w:pPr>
    </w:p>
    <w:p w14:paraId="3EE3F32A" w14:textId="77777777" w:rsidR="00E45F24" w:rsidRDefault="00E45F24" w:rsidP="00E45F24">
      <w:pPr>
        <w:rPr>
          <w:lang w:val="en-US"/>
        </w:rPr>
      </w:pPr>
    </w:p>
    <w:p w14:paraId="49F45FCF" w14:textId="77777777" w:rsidR="00E45F24" w:rsidRDefault="00E45F24" w:rsidP="00E45F24">
      <w:pPr>
        <w:rPr>
          <w:rFonts w:ascii="Arial" w:hAnsi="Arial" w:cs="Arial"/>
          <w:iCs/>
          <w:color w:val="000000" w:themeColor="text1"/>
          <w:sz w:val="18"/>
          <w:szCs w:val="18"/>
          <w:lang w:val="en-US"/>
        </w:rPr>
      </w:pPr>
    </w:p>
    <w:p w14:paraId="3F0C61F7" w14:textId="77777777" w:rsidR="00E45F24" w:rsidRDefault="00E45F24" w:rsidP="00E45F24">
      <w:pPr>
        <w:rPr>
          <w:b/>
          <w:lang w:val="en-US"/>
        </w:rPr>
      </w:pPr>
    </w:p>
    <w:p w14:paraId="2E44FE8A" w14:textId="150243E2" w:rsidR="00F9748A" w:rsidRPr="00233478" w:rsidRDefault="00777265" w:rsidP="00EC0AE8">
      <w:pPr>
        <w:spacing w:after="160" w:line="259" w:lineRule="auto"/>
        <w:rPr>
          <w:b/>
          <w:lang w:val="en-US"/>
        </w:rPr>
      </w:pPr>
      <w:r>
        <w:rPr>
          <w:b/>
          <w:lang w:val="en-US"/>
        </w:rPr>
        <w:t>S1</w:t>
      </w:r>
      <w:r w:rsidR="00C37711">
        <w:rPr>
          <w:b/>
          <w:lang w:val="en-US"/>
        </w:rPr>
        <w:t>5</w:t>
      </w:r>
      <w:r>
        <w:rPr>
          <w:b/>
          <w:lang w:val="en-US"/>
        </w:rPr>
        <w:t xml:space="preserve"> </w:t>
      </w:r>
      <w:r w:rsidR="00233478" w:rsidRPr="00233478">
        <w:rPr>
          <w:b/>
          <w:lang w:val="en-US"/>
        </w:rPr>
        <w:t>Phenotype classifications</w:t>
      </w:r>
    </w:p>
    <w:p w14:paraId="27E5B0C0" w14:textId="77777777" w:rsidR="00F9748A" w:rsidRDefault="00F9748A" w:rsidP="00892486">
      <w:pPr>
        <w:rPr>
          <w:lang w:val="en-US"/>
        </w:rPr>
      </w:pPr>
    </w:p>
    <w:p w14:paraId="6F05220C" w14:textId="5C2CF389" w:rsidR="00233478" w:rsidRPr="00777265" w:rsidRDefault="00233478" w:rsidP="00233478">
      <w:pPr>
        <w:autoSpaceDE w:val="0"/>
        <w:autoSpaceDN w:val="0"/>
        <w:adjustRightInd w:val="0"/>
        <w:spacing w:line="276" w:lineRule="auto"/>
        <w:jc w:val="both"/>
        <w:rPr>
          <w:sz w:val="20"/>
          <w:lang w:val="en-US"/>
        </w:rPr>
      </w:pPr>
      <w:r w:rsidRPr="00777265">
        <w:rPr>
          <w:sz w:val="20"/>
          <w:szCs w:val="22"/>
          <w:lang w:val="en-US"/>
        </w:rPr>
        <w:t>Depe</w:t>
      </w:r>
      <w:r w:rsidR="002777B6" w:rsidRPr="00777265">
        <w:rPr>
          <w:sz w:val="20"/>
          <w:szCs w:val="22"/>
          <w:lang w:val="en-US"/>
        </w:rPr>
        <w:t>ndent upon their pattern in CYP</w:t>
      </w:r>
      <w:r w:rsidRPr="00777265">
        <w:rPr>
          <w:sz w:val="20"/>
          <w:szCs w:val="22"/>
          <w:lang w:val="en-US"/>
        </w:rPr>
        <w:t>2D6 allele variants, studies usually classified patients according to their expected phenotype. For CYP2D6 there is no unifor</w:t>
      </w:r>
      <w:r w:rsidR="00D8235E" w:rsidRPr="00777265">
        <w:rPr>
          <w:sz w:val="20"/>
          <w:szCs w:val="22"/>
          <w:lang w:val="en-US"/>
        </w:rPr>
        <w:t>ml</w:t>
      </w:r>
      <w:r w:rsidRPr="00777265">
        <w:rPr>
          <w:sz w:val="20"/>
          <w:szCs w:val="22"/>
          <w:lang w:val="en-US"/>
        </w:rPr>
        <w:t xml:space="preserve">y agreed way in which to relate genotype to phenotype. In addition, CYP2D6 allele variants that </w:t>
      </w:r>
      <w:proofErr w:type="gramStart"/>
      <w:r w:rsidRPr="00777265">
        <w:rPr>
          <w:sz w:val="20"/>
          <w:szCs w:val="22"/>
          <w:lang w:val="en-US"/>
        </w:rPr>
        <w:t>have been used</w:t>
      </w:r>
      <w:proofErr w:type="gramEnd"/>
      <w:r w:rsidRPr="00777265">
        <w:rPr>
          <w:sz w:val="20"/>
          <w:szCs w:val="22"/>
          <w:lang w:val="en-US"/>
        </w:rPr>
        <w:t xml:space="preserve"> to classify genotypes widely differ among studies.</w:t>
      </w:r>
      <w:r w:rsidRPr="00777265">
        <w:rPr>
          <w:sz w:val="20"/>
          <w:lang w:val="en-US"/>
        </w:rPr>
        <w:t xml:space="preserve"> </w:t>
      </w:r>
      <w:r w:rsidRPr="00777265">
        <w:rPr>
          <w:sz w:val="20"/>
          <w:szCs w:val="22"/>
          <w:lang w:val="en-US"/>
        </w:rPr>
        <w:t>CYP2D6*</w:t>
      </w:r>
      <w:proofErr w:type="gramStart"/>
      <w:r w:rsidRPr="00777265">
        <w:rPr>
          <w:sz w:val="20"/>
          <w:szCs w:val="22"/>
          <w:lang w:val="en-US"/>
        </w:rPr>
        <w:t>1</w:t>
      </w:r>
      <w:proofErr w:type="gramEnd"/>
      <w:r w:rsidRPr="00777265">
        <w:rPr>
          <w:sz w:val="20"/>
          <w:szCs w:val="22"/>
          <w:lang w:val="en-US"/>
        </w:rPr>
        <w:t xml:space="preserve"> and *2 (allele A in rs16947 or allele C in rs1135840) allele have been shown to have increased enzyme activity (EM), referring to the “normal” wild type (</w:t>
      </w:r>
      <w:proofErr w:type="spellStart"/>
      <w:r w:rsidRPr="00777265">
        <w:rPr>
          <w:sz w:val="20"/>
          <w:szCs w:val="22"/>
          <w:lang w:val="en-US"/>
        </w:rPr>
        <w:t>wt</w:t>
      </w:r>
      <w:proofErr w:type="spellEnd"/>
      <w:r w:rsidRPr="00777265">
        <w:rPr>
          <w:sz w:val="20"/>
          <w:szCs w:val="22"/>
          <w:lang w:val="en-US"/>
        </w:rPr>
        <w:t xml:space="preserve"> alleles). However, metabolic ratio between *</w:t>
      </w:r>
      <w:proofErr w:type="gramStart"/>
      <w:r w:rsidRPr="00777265">
        <w:rPr>
          <w:sz w:val="20"/>
          <w:szCs w:val="22"/>
          <w:lang w:val="en-US"/>
        </w:rPr>
        <w:t>1</w:t>
      </w:r>
      <w:proofErr w:type="gramEnd"/>
      <w:r w:rsidRPr="00777265">
        <w:rPr>
          <w:sz w:val="20"/>
          <w:szCs w:val="22"/>
          <w:lang w:val="en-US"/>
        </w:rPr>
        <w:t xml:space="preserve"> and *2 may differ. The phenotype of CYP2D6 poor metabolizer is caused mainly by the mutant alleles (</w:t>
      </w:r>
      <w:proofErr w:type="spellStart"/>
      <w:proofErr w:type="gramStart"/>
      <w:r w:rsidRPr="00777265">
        <w:rPr>
          <w:sz w:val="20"/>
          <w:szCs w:val="22"/>
          <w:lang w:val="en-US"/>
        </w:rPr>
        <w:t>vt</w:t>
      </w:r>
      <w:proofErr w:type="spellEnd"/>
      <w:proofErr w:type="gramEnd"/>
      <w:r w:rsidRPr="00777265">
        <w:rPr>
          <w:sz w:val="20"/>
          <w:szCs w:val="22"/>
          <w:lang w:val="en-US"/>
        </w:rPr>
        <w:t>) *3, *4, *5, *6, *9 which are associated with an enzymatic loss of function. The alleles CYP2D6*</w:t>
      </w:r>
      <w:proofErr w:type="gramStart"/>
      <w:r w:rsidRPr="00777265">
        <w:rPr>
          <w:sz w:val="20"/>
          <w:szCs w:val="22"/>
          <w:lang w:val="en-US"/>
        </w:rPr>
        <w:t>3</w:t>
      </w:r>
      <w:proofErr w:type="gramEnd"/>
      <w:r w:rsidRPr="00777265">
        <w:rPr>
          <w:sz w:val="20"/>
          <w:szCs w:val="22"/>
          <w:lang w:val="en-US"/>
        </w:rPr>
        <w:t>, *4, and *5 are mostly found in Caucasians and have been shown to be rare in Asians. CYP2D6*14 seems more specific for poor metabolizing activity in Asian populations</w:t>
      </w:r>
      <w:r w:rsidRPr="00777265">
        <w:rPr>
          <w:sz w:val="20"/>
          <w:lang w:val="en-US"/>
        </w:rPr>
        <w:t xml:space="preserve"> </w:t>
      </w:r>
      <w:r w:rsidRPr="00777265">
        <w:rPr>
          <w:sz w:val="20"/>
          <w:lang w:val="en-US"/>
        </w:rPr>
        <w:fldChar w:fldCharType="begin">
          <w:fldData xml:space="preserve">PEVuZE5vdGU+PENpdGU+PEF1dGhvcj5LdWJvPC9BdXRob3I+PFllYXI+MjAwNzwvWWVhcj48UmVj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</w:fldData>
        </w:fldChar>
      </w:r>
      <w:r w:rsidR="0004625F" w:rsidRPr="00777265">
        <w:rPr>
          <w:sz w:val="20"/>
          <w:lang w:val="en-US"/>
        </w:rPr>
        <w:instrText xml:space="preserve"> ADDIN EN.CITE </w:instrText>
      </w:r>
      <w:r w:rsidR="0004625F" w:rsidRPr="00777265">
        <w:rPr>
          <w:sz w:val="20"/>
          <w:lang w:val="en-US"/>
        </w:rPr>
        <w:fldChar w:fldCharType="begin">
          <w:fldData xml:space="preserve">PEVuZE5vdGU+PENpdGU+PEF1dGhvcj5LdWJvPC9BdXRob3I+PFllYXI+MjAwNzwvWWVhcj48UmVj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</w:fldData>
        </w:fldChar>
      </w:r>
      <w:r w:rsidR="0004625F" w:rsidRPr="00777265">
        <w:rPr>
          <w:sz w:val="20"/>
          <w:lang w:val="en-US"/>
        </w:rPr>
        <w:instrText xml:space="preserve"> ADDIN EN.CITE.DATA </w:instrText>
      </w:r>
      <w:r w:rsidR="0004625F" w:rsidRPr="00777265">
        <w:rPr>
          <w:sz w:val="20"/>
          <w:lang w:val="en-US"/>
        </w:rPr>
      </w:r>
      <w:r w:rsidR="0004625F" w:rsidRPr="00777265">
        <w:rPr>
          <w:sz w:val="20"/>
          <w:lang w:val="en-US"/>
        </w:rPr>
        <w:fldChar w:fldCharType="end"/>
      </w:r>
      <w:r w:rsidRPr="00777265">
        <w:rPr>
          <w:sz w:val="20"/>
          <w:lang w:val="en-US"/>
        </w:rPr>
      </w:r>
      <w:r w:rsidRPr="00777265">
        <w:rPr>
          <w:sz w:val="20"/>
          <w:lang w:val="en-US"/>
        </w:rPr>
        <w:fldChar w:fldCharType="separate"/>
      </w:r>
      <w:r w:rsidR="0004625F" w:rsidRPr="00777265">
        <w:rPr>
          <w:noProof/>
          <w:sz w:val="20"/>
          <w:lang w:val="en-US"/>
        </w:rPr>
        <w:t>[51]</w:t>
      </w:r>
      <w:r w:rsidRPr="00777265">
        <w:rPr>
          <w:sz w:val="20"/>
          <w:lang w:val="en-US"/>
        </w:rPr>
        <w:fldChar w:fldCharType="end"/>
      </w:r>
      <w:r w:rsidRPr="00777265">
        <w:rPr>
          <w:sz w:val="20"/>
          <w:lang w:val="en-US"/>
        </w:rPr>
        <w:t xml:space="preserve">. </w:t>
      </w:r>
      <w:r w:rsidRPr="00777265">
        <w:rPr>
          <w:sz w:val="20"/>
          <w:szCs w:val="22"/>
          <w:lang w:val="en-US"/>
        </w:rPr>
        <w:t xml:space="preserve">The </w:t>
      </w:r>
      <w:proofErr w:type="spellStart"/>
      <w:proofErr w:type="gramStart"/>
      <w:r w:rsidRPr="00777265">
        <w:rPr>
          <w:sz w:val="20"/>
          <w:szCs w:val="22"/>
          <w:lang w:val="en-US"/>
        </w:rPr>
        <w:t>vt</w:t>
      </w:r>
      <w:proofErr w:type="spellEnd"/>
      <w:proofErr w:type="gramEnd"/>
      <w:r w:rsidRPr="00777265">
        <w:rPr>
          <w:sz w:val="20"/>
          <w:szCs w:val="22"/>
          <w:lang w:val="en-US"/>
        </w:rPr>
        <w:t xml:space="preserve"> </w:t>
      </w:r>
      <w:proofErr w:type="spellStart"/>
      <w:r w:rsidRPr="00777265">
        <w:rPr>
          <w:sz w:val="20"/>
          <w:szCs w:val="22"/>
          <w:lang w:val="en-US"/>
        </w:rPr>
        <w:t>alelles</w:t>
      </w:r>
      <w:proofErr w:type="spellEnd"/>
      <w:r w:rsidRPr="00777265">
        <w:rPr>
          <w:sz w:val="20"/>
          <w:szCs w:val="22"/>
          <w:lang w:val="en-US"/>
        </w:rPr>
        <w:t xml:space="preserve"> *10 and *41 are associated with IMs due to a decreased/unstable enzyme activity. Generally, IMs </w:t>
      </w:r>
      <w:proofErr w:type="gramStart"/>
      <w:r w:rsidRPr="00777265">
        <w:rPr>
          <w:sz w:val="20"/>
          <w:szCs w:val="22"/>
          <w:lang w:val="en-US"/>
        </w:rPr>
        <w:t>are thought</w:t>
      </w:r>
      <w:proofErr w:type="gramEnd"/>
      <w:r w:rsidRPr="00777265">
        <w:rPr>
          <w:sz w:val="20"/>
          <w:szCs w:val="22"/>
          <w:lang w:val="en-US"/>
        </w:rPr>
        <w:t xml:space="preserve"> to possess at least one decreased activity allele. Classifications vary widely. </w:t>
      </w:r>
      <w:r w:rsidRPr="00777265">
        <w:rPr>
          <w:sz w:val="20"/>
          <w:lang w:val="en-US"/>
        </w:rPr>
        <w:t xml:space="preserve">Patients with a gene duplication (*1xN, *2xN) in absence of any of the determined mutations or sometimes </w:t>
      </w:r>
      <w:r w:rsidRPr="00777265">
        <w:rPr>
          <w:sz w:val="20"/>
          <w:szCs w:val="22"/>
          <w:lang w:val="en-US"/>
        </w:rPr>
        <w:t xml:space="preserve">when there are multiple copies of an allele </w:t>
      </w:r>
      <w:r w:rsidRPr="00777265">
        <w:rPr>
          <w:sz w:val="20"/>
          <w:lang w:val="en-US"/>
        </w:rPr>
        <w:t>are usually classified as UM with an increased activity.</w:t>
      </w:r>
    </w:p>
    <w:p w14:paraId="31BA8D91" w14:textId="77777777" w:rsidR="00F9748A" w:rsidRDefault="00F9748A" w:rsidP="00892486">
      <w:pPr>
        <w:rPr>
          <w:lang w:val="en-US"/>
        </w:rPr>
      </w:pPr>
    </w:p>
    <w:p w14:paraId="5CD5C905" w14:textId="77777777" w:rsidR="00F9748A" w:rsidRDefault="00F9748A" w:rsidP="00892486">
      <w:pPr>
        <w:rPr>
          <w:lang w:val="en-US"/>
        </w:rPr>
      </w:pPr>
    </w:p>
    <w:p w14:paraId="108D9A63" w14:textId="77777777" w:rsidR="00F9748A" w:rsidRDefault="00F9748A" w:rsidP="00892486">
      <w:pPr>
        <w:rPr>
          <w:lang w:val="en-US"/>
        </w:rPr>
      </w:pPr>
    </w:p>
    <w:p w14:paraId="7252D8C5" w14:textId="77777777" w:rsidR="00F9748A" w:rsidRDefault="00F9748A" w:rsidP="00892486">
      <w:pPr>
        <w:rPr>
          <w:lang w:val="en-US"/>
        </w:rPr>
      </w:pPr>
    </w:p>
    <w:p w14:paraId="48D1D854" w14:textId="5A0929BC" w:rsidR="00571711" w:rsidRPr="00DB1593" w:rsidRDefault="00571711" w:rsidP="00DB1593">
      <w:pPr>
        <w:spacing w:line="360" w:lineRule="auto"/>
        <w:rPr>
          <w:rFonts w:ascii="Arial" w:hAnsi="Arial" w:cs="Arial"/>
          <w:b/>
          <w:i/>
          <w:iCs/>
          <w:color w:val="000000" w:themeColor="text1"/>
          <w:sz w:val="18"/>
          <w:szCs w:val="18"/>
          <w:lang w:val="en-US"/>
        </w:rPr>
      </w:pPr>
      <w:r>
        <w:rPr>
          <w:rFonts w:ascii="Arial" w:hAnsi="Arial" w:cs="Arial"/>
          <w:b/>
          <w:i/>
          <w:iCs/>
          <w:color w:val="000000" w:themeColor="text1"/>
          <w:sz w:val="18"/>
          <w:szCs w:val="18"/>
          <w:lang w:val="en-US"/>
        </w:rPr>
        <w:br w:type="page"/>
      </w:r>
    </w:p>
    <w:p w14:paraId="709AB85A" w14:textId="388DC8B6" w:rsidR="0004625F" w:rsidRPr="00571711" w:rsidRDefault="00777265" w:rsidP="00892486">
      <w:pPr>
        <w:rPr>
          <w:b/>
          <w:lang w:val="en-US"/>
        </w:rPr>
      </w:pPr>
      <w:r>
        <w:rPr>
          <w:b/>
          <w:lang w:val="en-US"/>
        </w:rPr>
        <w:t>S1</w:t>
      </w:r>
      <w:r w:rsidR="00C37711">
        <w:rPr>
          <w:b/>
          <w:lang w:val="en-US"/>
        </w:rPr>
        <w:t>6</w:t>
      </w:r>
      <w:r>
        <w:rPr>
          <w:b/>
          <w:lang w:val="en-US"/>
        </w:rPr>
        <w:t xml:space="preserve">. </w:t>
      </w:r>
      <w:r w:rsidR="00571711">
        <w:rPr>
          <w:b/>
          <w:lang w:val="en-US"/>
        </w:rPr>
        <w:t>Full list of included studies</w:t>
      </w:r>
      <w:r w:rsidR="00DC3116">
        <w:rPr>
          <w:b/>
          <w:lang w:val="en-US"/>
        </w:rPr>
        <w:t>/ publications</w:t>
      </w:r>
    </w:p>
    <w:p w14:paraId="670508A7" w14:textId="77777777" w:rsidR="00571711" w:rsidRPr="00777265" w:rsidRDefault="00571711" w:rsidP="00892486">
      <w:pPr>
        <w:rPr>
          <w:sz w:val="20"/>
          <w:szCs w:val="20"/>
          <w:lang w:val="en-US"/>
        </w:rPr>
      </w:pPr>
    </w:p>
    <w:p w14:paraId="4911A059" w14:textId="77777777" w:rsidR="0004625F" w:rsidRPr="00777265" w:rsidRDefault="0004625F" w:rsidP="0004625F">
      <w:pPr>
        <w:pStyle w:val="EndNoteBibliography"/>
        <w:rPr>
          <w:noProof/>
          <w:sz w:val="20"/>
          <w:szCs w:val="20"/>
          <w:lang w:val="en-US"/>
        </w:rPr>
      </w:pPr>
      <w:r w:rsidRPr="00777265">
        <w:rPr>
          <w:sz w:val="20"/>
          <w:szCs w:val="20"/>
          <w:lang w:val="en-US"/>
        </w:rPr>
        <w:fldChar w:fldCharType="begin"/>
      </w:r>
      <w:r w:rsidRPr="00777265">
        <w:rPr>
          <w:sz w:val="20"/>
          <w:szCs w:val="20"/>
          <w:lang w:val="en-US"/>
        </w:rPr>
        <w:instrText xml:space="preserve"> ADDIN EN.REFLIST </w:instrText>
      </w:r>
      <w:r w:rsidRPr="00777265">
        <w:rPr>
          <w:sz w:val="20"/>
          <w:szCs w:val="20"/>
          <w:lang w:val="en-US"/>
        </w:rPr>
        <w:fldChar w:fldCharType="separate"/>
      </w:r>
      <w:r w:rsidRPr="00777265">
        <w:rPr>
          <w:noProof/>
          <w:sz w:val="20"/>
          <w:szCs w:val="20"/>
          <w:lang w:val="en-US"/>
        </w:rPr>
        <w:t>1.</w:t>
      </w:r>
      <w:r w:rsidRPr="00777265">
        <w:rPr>
          <w:noProof/>
          <w:sz w:val="20"/>
          <w:szCs w:val="20"/>
          <w:lang w:val="en-US"/>
        </w:rPr>
        <w:tab/>
        <w:t>Hwang TJ, Lo WM, Chan HY, Lin CF, Hsieh MH, Liu CC, et al. Fast Versus Slow Strategy of Switching Patients With Schizophrenia to Aripiprazole From Other Antipsychotics. Journal of clinical psychopharmacology. 2015;35(6):635‐44.</w:t>
      </w:r>
    </w:p>
    <w:p w14:paraId="2CE6083F" w14:textId="77777777" w:rsidR="0004625F" w:rsidRPr="00777265" w:rsidRDefault="0004625F" w:rsidP="0004625F">
      <w:pPr>
        <w:pStyle w:val="EndNoteBibliography"/>
        <w:rPr>
          <w:noProof/>
          <w:sz w:val="20"/>
          <w:szCs w:val="20"/>
          <w:lang w:val="en-US"/>
        </w:rPr>
      </w:pPr>
      <w:r w:rsidRPr="00777265">
        <w:rPr>
          <w:noProof/>
          <w:sz w:val="20"/>
          <w:szCs w:val="20"/>
          <w:lang w:val="en-US"/>
        </w:rPr>
        <w:t>2.</w:t>
      </w:r>
      <w:r w:rsidRPr="00777265">
        <w:rPr>
          <w:noProof/>
          <w:sz w:val="20"/>
          <w:szCs w:val="20"/>
          <w:lang w:val="en-US"/>
        </w:rPr>
        <w:tab/>
        <w:t>Hoekstra S, Bartz-Johannessen C, Sinkeviciute I, Reitan SK, Kroken RA, Løberg EM, et al. Sex differences in antipsychotic efficacy and side effects in schizophrenia spectrum disorder: results from the BeSt InTro study. NPJ Schizophr. 2021;7(1):39.</w:t>
      </w:r>
    </w:p>
    <w:p w14:paraId="2F0F9E01" w14:textId="77777777" w:rsidR="0004625F" w:rsidRPr="00777265" w:rsidRDefault="0004625F" w:rsidP="0004625F">
      <w:pPr>
        <w:pStyle w:val="EndNoteBibliography"/>
        <w:rPr>
          <w:noProof/>
          <w:sz w:val="20"/>
          <w:szCs w:val="20"/>
          <w:lang w:val="en-US"/>
        </w:rPr>
      </w:pPr>
      <w:r w:rsidRPr="00777265">
        <w:rPr>
          <w:noProof/>
          <w:sz w:val="20"/>
          <w:szCs w:val="20"/>
          <w:lang w:val="en-US"/>
        </w:rPr>
        <w:t>3.</w:t>
      </w:r>
      <w:r w:rsidRPr="00777265">
        <w:rPr>
          <w:noProof/>
          <w:sz w:val="20"/>
          <w:szCs w:val="20"/>
          <w:lang w:val="en-US"/>
        </w:rPr>
        <w:tab/>
        <w:t>Lin SK, Chen CK, Liu YL. Aripiprazole and dehydroaripiprazole plasma concentrations and clinical responses in patients with schizophrenia. J Clin Psychopharmacol. 2011;31(6):758-62.</w:t>
      </w:r>
    </w:p>
    <w:p w14:paraId="3E22721D" w14:textId="77777777" w:rsidR="0004625F" w:rsidRPr="00777265" w:rsidRDefault="0004625F" w:rsidP="0004625F">
      <w:pPr>
        <w:pStyle w:val="EndNoteBibliography"/>
        <w:rPr>
          <w:noProof/>
          <w:sz w:val="20"/>
          <w:szCs w:val="20"/>
          <w:lang w:val="en-US"/>
        </w:rPr>
      </w:pPr>
      <w:r w:rsidRPr="00777265">
        <w:rPr>
          <w:noProof/>
          <w:sz w:val="20"/>
          <w:szCs w:val="20"/>
          <w:lang w:val="en-US"/>
        </w:rPr>
        <w:t>4.</w:t>
      </w:r>
      <w:r w:rsidRPr="00777265">
        <w:rPr>
          <w:noProof/>
          <w:sz w:val="20"/>
          <w:szCs w:val="20"/>
          <w:lang w:val="en-US"/>
        </w:rPr>
        <w:tab/>
        <w:t>Nemoto K, Mihara K, Nakamura A, Nagai G, Kagawa S, Suzuki T, et al. Effects of paroxetine on plasma concentrations of aripiprazole and its active metabolite, dehydroaripiprazole, in Japanese patients with schizophrenia. Therapeutic drug monitoring. 2012;34(2):188‐92.</w:t>
      </w:r>
    </w:p>
    <w:p w14:paraId="7DC4BB4C" w14:textId="77777777" w:rsidR="0004625F" w:rsidRPr="00777265" w:rsidRDefault="0004625F" w:rsidP="0004625F">
      <w:pPr>
        <w:pStyle w:val="EndNoteBibliography"/>
        <w:rPr>
          <w:noProof/>
          <w:sz w:val="20"/>
          <w:szCs w:val="20"/>
          <w:lang w:val="en-US"/>
        </w:rPr>
      </w:pPr>
      <w:r w:rsidRPr="00777265">
        <w:rPr>
          <w:noProof/>
          <w:sz w:val="20"/>
          <w:szCs w:val="20"/>
          <w:lang w:val="en-US"/>
        </w:rPr>
        <w:t>5.</w:t>
      </w:r>
      <w:r w:rsidRPr="00777265">
        <w:rPr>
          <w:noProof/>
          <w:sz w:val="20"/>
          <w:szCs w:val="20"/>
          <w:lang w:val="en-US"/>
        </w:rPr>
        <w:tab/>
        <w:t>Nemoto K, Mihara K, Nakamura A, Nagai G, Kagawa S, Suzuki T, et al. Effects of escitalopram on plasma concentrations of aripiprazole and its active metabolite, dehydroaripiprazole, in Japanese patients. Pharmacopsychiatry. 2014;47(3):101‐4.</w:t>
      </w:r>
    </w:p>
    <w:p w14:paraId="21110087" w14:textId="77777777" w:rsidR="0004625F" w:rsidRPr="00777265" w:rsidRDefault="0004625F" w:rsidP="0004625F">
      <w:pPr>
        <w:pStyle w:val="EndNoteBibliography"/>
        <w:rPr>
          <w:noProof/>
          <w:sz w:val="20"/>
          <w:szCs w:val="20"/>
          <w:lang w:val="en-US"/>
        </w:rPr>
      </w:pPr>
      <w:r w:rsidRPr="00777265">
        <w:rPr>
          <w:noProof/>
          <w:sz w:val="20"/>
          <w:szCs w:val="20"/>
          <w:lang w:val="en-US"/>
        </w:rPr>
        <w:t>6.</w:t>
      </w:r>
      <w:r w:rsidRPr="00777265">
        <w:rPr>
          <w:noProof/>
          <w:sz w:val="20"/>
          <w:szCs w:val="20"/>
          <w:lang w:val="en-US"/>
        </w:rPr>
        <w:tab/>
        <w:t>Nakamura A, Mihara K, Nagai G, Suzuki T, Kondo T. Pharmacokinetic and pharmacodynamic interactions between carbamazepine and aripiprazole in patients with schizophrenia. Ther Drug Monit. 2009;31(5):575-8.</w:t>
      </w:r>
    </w:p>
    <w:p w14:paraId="467B7E6B" w14:textId="77777777" w:rsidR="0004625F" w:rsidRPr="00777265" w:rsidRDefault="0004625F" w:rsidP="0004625F">
      <w:pPr>
        <w:pStyle w:val="EndNoteBibliography"/>
        <w:rPr>
          <w:noProof/>
          <w:sz w:val="20"/>
          <w:szCs w:val="20"/>
        </w:rPr>
      </w:pPr>
      <w:r w:rsidRPr="00777265">
        <w:rPr>
          <w:noProof/>
          <w:sz w:val="20"/>
          <w:szCs w:val="20"/>
          <w:lang w:val="en-US"/>
        </w:rPr>
        <w:t>7.</w:t>
      </w:r>
      <w:r w:rsidRPr="00777265">
        <w:rPr>
          <w:noProof/>
          <w:sz w:val="20"/>
          <w:szCs w:val="20"/>
          <w:lang w:val="en-US"/>
        </w:rPr>
        <w:tab/>
        <w:t xml:space="preserve">Citrome L, MacHer JP, Salazar DE, Mallikaarjun S, Boulton DW. Pharmacokinetics of aripiprazole and concomitant carbamazepine. Journal of clinical psychopharmacology. </w:t>
      </w:r>
      <w:r w:rsidRPr="00777265">
        <w:rPr>
          <w:noProof/>
          <w:sz w:val="20"/>
          <w:szCs w:val="20"/>
        </w:rPr>
        <w:t>2007;27(3):279‐83.</w:t>
      </w:r>
    </w:p>
    <w:p w14:paraId="35EE1747" w14:textId="77777777" w:rsidR="0004625F" w:rsidRPr="00777265" w:rsidRDefault="0004625F" w:rsidP="0004625F">
      <w:pPr>
        <w:pStyle w:val="EndNoteBibliography"/>
        <w:rPr>
          <w:noProof/>
          <w:sz w:val="20"/>
          <w:szCs w:val="20"/>
          <w:lang w:val="en-US"/>
        </w:rPr>
      </w:pPr>
      <w:r w:rsidRPr="00777265">
        <w:rPr>
          <w:noProof/>
          <w:sz w:val="20"/>
          <w:szCs w:val="20"/>
        </w:rPr>
        <w:t>8.</w:t>
      </w:r>
      <w:r w:rsidRPr="00777265">
        <w:rPr>
          <w:noProof/>
          <w:sz w:val="20"/>
          <w:szCs w:val="20"/>
        </w:rPr>
        <w:tab/>
        <w:t xml:space="preserve">Veselinović T, Scharpenberg M, Heinze M, Cordes J, Mühlbauer B, Juckel G, et al. </w:t>
      </w:r>
      <w:r w:rsidRPr="00777265">
        <w:rPr>
          <w:noProof/>
          <w:sz w:val="20"/>
          <w:szCs w:val="20"/>
          <w:lang w:val="en-US"/>
        </w:rPr>
        <w:t>Dopamine D2 Receptor Occupancy Estimated From Plasma Concentrations of Four Different Antipsychotics and the Subjective Experience of Physical and Mental Well-Being in Schizophrenia: results From the Randomized NeSSy Trial. Journal of clinical psychopharmacology. 2019;39(6):550‐60.</w:t>
      </w:r>
    </w:p>
    <w:p w14:paraId="5013E484" w14:textId="77777777" w:rsidR="0004625F" w:rsidRPr="00777265" w:rsidRDefault="0004625F" w:rsidP="0004625F">
      <w:pPr>
        <w:pStyle w:val="EndNoteBibliography"/>
        <w:rPr>
          <w:noProof/>
          <w:sz w:val="20"/>
          <w:szCs w:val="20"/>
          <w:lang w:val="en-US"/>
        </w:rPr>
      </w:pPr>
      <w:r w:rsidRPr="00777265">
        <w:rPr>
          <w:noProof/>
          <w:sz w:val="20"/>
          <w:szCs w:val="20"/>
          <w:lang w:val="en-US"/>
        </w:rPr>
        <w:t>9.</w:t>
      </w:r>
      <w:r w:rsidRPr="00777265">
        <w:rPr>
          <w:noProof/>
          <w:sz w:val="20"/>
          <w:szCs w:val="20"/>
          <w:lang w:val="en-US"/>
        </w:rPr>
        <w:tab/>
        <w:t>Findling RL, Kauffman RE, Sallee FR, Carson WH, Nyilas M, Mallikaarjun S, et al. Tolerability and pharmacokinetics of aripiprazole in children and adolescents with psychiatric disorders: an open-label, dose-escalation study. J Clin Psychopharmacol. 2008;28(4):441-6.</w:t>
      </w:r>
    </w:p>
    <w:p w14:paraId="7FB79B79" w14:textId="77777777" w:rsidR="0004625F" w:rsidRPr="00777265" w:rsidRDefault="0004625F" w:rsidP="0004625F">
      <w:pPr>
        <w:pStyle w:val="EndNoteBibliography"/>
        <w:rPr>
          <w:noProof/>
          <w:sz w:val="20"/>
          <w:szCs w:val="20"/>
          <w:lang w:val="en-US"/>
        </w:rPr>
      </w:pPr>
      <w:r w:rsidRPr="00777265">
        <w:rPr>
          <w:noProof/>
          <w:sz w:val="20"/>
          <w:szCs w:val="20"/>
          <w:lang w:val="en-US"/>
        </w:rPr>
        <w:t>10.</w:t>
      </w:r>
      <w:r w:rsidRPr="00777265">
        <w:rPr>
          <w:noProof/>
          <w:sz w:val="20"/>
          <w:szCs w:val="20"/>
          <w:lang w:val="en-US"/>
        </w:rPr>
        <w:tab/>
        <w:t>Zuo XC, Liu SK, Yi ZY, Xie ZH, Li HD. Steady-state pharmacokinetic properties of aripiprazole 10 mg PO g12h in Han Chinese adults with schizophrenia: A prospective, open-label, pilot study. Current therapeutic research, clinical and experimental. 2006;67(4):258-69.</w:t>
      </w:r>
    </w:p>
    <w:p w14:paraId="277A1FE0" w14:textId="77777777" w:rsidR="0004625F" w:rsidRPr="00777265" w:rsidRDefault="0004625F" w:rsidP="0004625F">
      <w:pPr>
        <w:pStyle w:val="EndNoteBibliography"/>
        <w:rPr>
          <w:noProof/>
          <w:sz w:val="20"/>
          <w:szCs w:val="20"/>
        </w:rPr>
      </w:pPr>
      <w:r w:rsidRPr="00777265">
        <w:rPr>
          <w:noProof/>
          <w:sz w:val="20"/>
          <w:szCs w:val="20"/>
          <w:lang w:val="en-US"/>
        </w:rPr>
        <w:t>11.</w:t>
      </w:r>
      <w:r w:rsidRPr="00777265">
        <w:rPr>
          <w:noProof/>
          <w:sz w:val="20"/>
          <w:szCs w:val="20"/>
          <w:lang w:val="en-US"/>
        </w:rPr>
        <w:tab/>
        <w:t xml:space="preserve">Kirschbaum KM, Müller MJ, Malevani J, Mobascher A, Burchardt C, Piel M, et al. Serum levels of aripiprazole and dehydroaripiprazole, clinical response and side effects. The world journal of biological psychiatry : the official journal of the World Federation of Societies of Biological Psychiatry. </w:t>
      </w:r>
      <w:r w:rsidRPr="00777265">
        <w:rPr>
          <w:noProof/>
          <w:sz w:val="20"/>
          <w:szCs w:val="20"/>
        </w:rPr>
        <w:t>2008;9(3):212-8.</w:t>
      </w:r>
    </w:p>
    <w:p w14:paraId="16D0FCB7" w14:textId="77777777" w:rsidR="0004625F" w:rsidRPr="00777265" w:rsidRDefault="0004625F" w:rsidP="0004625F">
      <w:pPr>
        <w:pStyle w:val="EndNoteBibliography"/>
        <w:rPr>
          <w:noProof/>
          <w:sz w:val="20"/>
          <w:szCs w:val="20"/>
          <w:lang w:val="en-US"/>
        </w:rPr>
      </w:pPr>
      <w:r w:rsidRPr="00777265">
        <w:rPr>
          <w:noProof/>
          <w:sz w:val="20"/>
          <w:szCs w:val="20"/>
        </w:rPr>
        <w:t>12.</w:t>
      </w:r>
      <w:r w:rsidRPr="00777265">
        <w:rPr>
          <w:noProof/>
          <w:sz w:val="20"/>
          <w:szCs w:val="20"/>
        </w:rPr>
        <w:tab/>
        <w:t xml:space="preserve">Egberts K, Reuter-Dang SY, Fekete S, Kulpok C, Mehler-Wex C, Wewetzer C, et al. </w:t>
      </w:r>
      <w:r w:rsidRPr="00777265">
        <w:rPr>
          <w:noProof/>
          <w:sz w:val="20"/>
          <w:szCs w:val="20"/>
          <w:lang w:val="en-US"/>
        </w:rPr>
        <w:t>Therapeutic drug monitoring of children and adolescents treated with aripiprazole: observational results from routine patient care. J Neural Transm (Vienna). 2020.</w:t>
      </w:r>
    </w:p>
    <w:p w14:paraId="56F430CE" w14:textId="77777777" w:rsidR="0004625F" w:rsidRPr="00777265" w:rsidRDefault="0004625F" w:rsidP="0004625F">
      <w:pPr>
        <w:pStyle w:val="EndNoteBibliography"/>
        <w:rPr>
          <w:noProof/>
          <w:sz w:val="20"/>
          <w:szCs w:val="20"/>
          <w:lang w:val="en-US"/>
        </w:rPr>
      </w:pPr>
      <w:r w:rsidRPr="00777265">
        <w:rPr>
          <w:noProof/>
          <w:sz w:val="20"/>
          <w:szCs w:val="20"/>
          <w:lang w:val="en-US"/>
        </w:rPr>
        <w:t>13.</w:t>
      </w:r>
      <w:r w:rsidRPr="00777265">
        <w:rPr>
          <w:noProof/>
          <w:sz w:val="20"/>
          <w:szCs w:val="20"/>
          <w:lang w:val="en-US"/>
        </w:rPr>
        <w:tab/>
        <w:t>Steen NE, Aas M, Simonsen C, Dieset I, Tesli M, Nerhus M, et al. Serum levels of second-generation antipsychotics are associated with cognitive function in psychotic disorders. The world journal of biological psychiatry : the official journal of the World Federation of Societies of Biological Psychiatry. 2017;18(6):471-82.</w:t>
      </w:r>
    </w:p>
    <w:p w14:paraId="7D782453" w14:textId="77777777" w:rsidR="0004625F" w:rsidRPr="00777265" w:rsidRDefault="0004625F" w:rsidP="0004625F">
      <w:pPr>
        <w:pStyle w:val="EndNoteBibliography"/>
        <w:rPr>
          <w:noProof/>
          <w:sz w:val="20"/>
          <w:szCs w:val="20"/>
          <w:lang w:val="en-US"/>
        </w:rPr>
      </w:pPr>
      <w:r w:rsidRPr="00777265">
        <w:rPr>
          <w:noProof/>
          <w:sz w:val="20"/>
          <w:szCs w:val="20"/>
          <w:lang w:val="en-US"/>
        </w:rPr>
        <w:t>14.</w:t>
      </w:r>
      <w:r w:rsidRPr="00777265">
        <w:rPr>
          <w:noProof/>
          <w:sz w:val="20"/>
          <w:szCs w:val="20"/>
          <w:lang w:val="en-US"/>
        </w:rPr>
        <w:tab/>
        <w:t>Nagai G, Mihara K, Nakamura A, Suzuki T, Nemoto K, Kagawa S, et al. Prolactin concentrations during aripiprazole treatment in relation to sex, plasma drugs concentrations and genetic polymorphisms of dopamine D2 receptor and cytochrome P450 2D6 in Japanese patients with schizophrenia. Psychiatry and clinical neurosciences. 2012;66(6):518-24.</w:t>
      </w:r>
    </w:p>
    <w:p w14:paraId="0130AAD7" w14:textId="77777777" w:rsidR="0004625F" w:rsidRPr="00777265" w:rsidRDefault="0004625F" w:rsidP="0004625F">
      <w:pPr>
        <w:pStyle w:val="EndNoteBibliography"/>
        <w:rPr>
          <w:noProof/>
          <w:sz w:val="20"/>
          <w:szCs w:val="20"/>
          <w:lang w:val="en-US"/>
        </w:rPr>
      </w:pPr>
      <w:r w:rsidRPr="00777265">
        <w:rPr>
          <w:noProof/>
          <w:sz w:val="20"/>
          <w:szCs w:val="20"/>
          <w:lang w:val="en-US"/>
        </w:rPr>
        <w:t>15.</w:t>
      </w:r>
      <w:r w:rsidRPr="00777265">
        <w:rPr>
          <w:noProof/>
          <w:sz w:val="20"/>
          <w:szCs w:val="20"/>
          <w:lang w:val="en-US"/>
        </w:rPr>
        <w:tab/>
        <w:t>Kim JR, Seo HB, Cho JY, Kang DH, Kim YK, Bahk WM, et al. Population pharmacokinetic modelling of aripiprazole and its active metabolite, dehydroaripiprazole, in psychiatric patients. British journal of clinical pharmacology. 2008;66(6):802-10.</w:t>
      </w:r>
    </w:p>
    <w:p w14:paraId="12809FDC" w14:textId="77777777" w:rsidR="0004625F" w:rsidRPr="00777265" w:rsidRDefault="0004625F" w:rsidP="0004625F">
      <w:pPr>
        <w:pStyle w:val="EndNoteBibliography"/>
        <w:rPr>
          <w:noProof/>
          <w:sz w:val="20"/>
          <w:szCs w:val="20"/>
          <w:lang w:val="en-US"/>
        </w:rPr>
      </w:pPr>
      <w:r w:rsidRPr="00777265">
        <w:rPr>
          <w:noProof/>
          <w:sz w:val="20"/>
          <w:szCs w:val="20"/>
          <w:lang w:val="en-US"/>
        </w:rPr>
        <w:t>16.</w:t>
      </w:r>
      <w:r w:rsidRPr="00777265">
        <w:rPr>
          <w:noProof/>
          <w:sz w:val="20"/>
          <w:szCs w:val="20"/>
          <w:lang w:val="en-US"/>
        </w:rPr>
        <w:tab/>
        <w:t>Nakamura A, Mihara K, Nemoto K, Nagai G, Kagawa S, Suzuki T, et al. Lack of correlation between the steady-state plasma concentrations of aripiprazole and haloperidol in Japanese patients with schizophrenia. Ther Drug Monit. 2014;36(6):815-8.</w:t>
      </w:r>
    </w:p>
    <w:p w14:paraId="5A8DA06A" w14:textId="77777777" w:rsidR="0004625F" w:rsidRPr="00777265" w:rsidRDefault="0004625F" w:rsidP="0004625F">
      <w:pPr>
        <w:pStyle w:val="EndNoteBibliography"/>
        <w:rPr>
          <w:noProof/>
          <w:sz w:val="20"/>
          <w:szCs w:val="20"/>
        </w:rPr>
      </w:pPr>
      <w:r w:rsidRPr="00777265">
        <w:rPr>
          <w:noProof/>
          <w:sz w:val="20"/>
          <w:szCs w:val="20"/>
          <w:lang w:val="en-US"/>
        </w:rPr>
        <w:t>17.</w:t>
      </w:r>
      <w:r w:rsidRPr="00777265">
        <w:rPr>
          <w:noProof/>
          <w:sz w:val="20"/>
          <w:szCs w:val="20"/>
          <w:lang w:val="en-US"/>
        </w:rPr>
        <w:tab/>
        <w:t xml:space="preserve">Nagai G, Mihara K, Nakamura A, Nemoto K, Kagawa S, Suzuki T, et al. Prediction of an Optimal Dose of Aripiprazole in the Treatment of Schizophrenia From Plasma Concentrations of Aripiprazole Plus Its Active Metabolite Dehydroaripiprazole at Week 1. </w:t>
      </w:r>
      <w:r w:rsidRPr="00777265">
        <w:rPr>
          <w:noProof/>
          <w:sz w:val="20"/>
          <w:szCs w:val="20"/>
        </w:rPr>
        <w:t>Ther Drug Monit. 2017;39(1):62-5.</w:t>
      </w:r>
    </w:p>
    <w:p w14:paraId="4F421AF0" w14:textId="77777777" w:rsidR="0004625F" w:rsidRPr="00777265" w:rsidRDefault="0004625F" w:rsidP="0004625F">
      <w:pPr>
        <w:pStyle w:val="EndNoteBibliography"/>
        <w:rPr>
          <w:noProof/>
          <w:sz w:val="20"/>
          <w:szCs w:val="20"/>
          <w:lang w:val="en-US"/>
        </w:rPr>
      </w:pPr>
      <w:r w:rsidRPr="00777265">
        <w:rPr>
          <w:noProof/>
          <w:sz w:val="20"/>
          <w:szCs w:val="20"/>
        </w:rPr>
        <w:t>18.</w:t>
      </w:r>
      <w:r w:rsidRPr="00777265">
        <w:rPr>
          <w:noProof/>
          <w:sz w:val="20"/>
          <w:szCs w:val="20"/>
        </w:rPr>
        <w:tab/>
        <w:t xml:space="preserve">Bachmann CJ, Rieger-Gies A, Heinzel-Gutenbrunner M, Hiemke C, Remschmidt H, Theisen FM. </w:t>
      </w:r>
      <w:r w:rsidRPr="00777265">
        <w:rPr>
          <w:noProof/>
          <w:sz w:val="20"/>
          <w:szCs w:val="20"/>
          <w:lang w:val="en-US"/>
        </w:rPr>
        <w:t>Large variability of aripiprazole and dehydroaripiprazole serum concentrations in adolescent patients with schizophrenia. Ther Drug Monit. 2008;30(4):462-6.</w:t>
      </w:r>
    </w:p>
    <w:p w14:paraId="1E691730" w14:textId="77777777" w:rsidR="0004625F" w:rsidRPr="00777265" w:rsidRDefault="0004625F" w:rsidP="0004625F">
      <w:pPr>
        <w:pStyle w:val="EndNoteBibliography"/>
        <w:rPr>
          <w:noProof/>
          <w:sz w:val="20"/>
          <w:szCs w:val="20"/>
          <w:lang w:val="en-US"/>
        </w:rPr>
      </w:pPr>
      <w:r w:rsidRPr="00777265">
        <w:rPr>
          <w:noProof/>
          <w:sz w:val="20"/>
          <w:szCs w:val="20"/>
          <w:lang w:val="en-US"/>
        </w:rPr>
        <w:t>19.</w:t>
      </w:r>
      <w:r w:rsidRPr="00777265">
        <w:rPr>
          <w:noProof/>
          <w:sz w:val="20"/>
          <w:szCs w:val="20"/>
          <w:lang w:val="en-US"/>
        </w:rPr>
        <w:tab/>
        <w:t>Castberg I, Spigset O. Effects of comedication on the serum levels of aripiprazole: evidence from a routine therapeutic drug monitoring service. Pharmacopsychiatry. 2007;40(3):107-10.</w:t>
      </w:r>
    </w:p>
    <w:p w14:paraId="72F31AA0" w14:textId="77777777" w:rsidR="0004625F" w:rsidRPr="00777265" w:rsidRDefault="0004625F" w:rsidP="0004625F">
      <w:pPr>
        <w:pStyle w:val="EndNoteBibliography"/>
        <w:rPr>
          <w:noProof/>
          <w:sz w:val="20"/>
          <w:szCs w:val="20"/>
          <w:lang w:val="en-US"/>
        </w:rPr>
      </w:pPr>
      <w:r w:rsidRPr="00777265">
        <w:rPr>
          <w:noProof/>
          <w:sz w:val="20"/>
          <w:szCs w:val="20"/>
          <w:lang w:val="en-US"/>
        </w:rPr>
        <w:t>20.</w:t>
      </w:r>
      <w:r w:rsidRPr="00777265">
        <w:rPr>
          <w:noProof/>
          <w:sz w:val="20"/>
          <w:szCs w:val="20"/>
          <w:lang w:val="en-US"/>
        </w:rPr>
        <w:tab/>
        <w:t>Pozzi M, Cattaneo D, Baldelli S, Fucile S, Capuano A, Bravaccio C, et al. Therapeutic drug monitoring of second-generation antipsychotics in pediatric patients: an observational study in real-life settings. European journal of clinical pharmacology. 2016;72(3):285-93.</w:t>
      </w:r>
    </w:p>
    <w:p w14:paraId="4BC01ACA" w14:textId="77777777" w:rsidR="0004625F" w:rsidRPr="00777265" w:rsidRDefault="0004625F" w:rsidP="0004625F">
      <w:pPr>
        <w:pStyle w:val="EndNoteBibliography"/>
        <w:rPr>
          <w:noProof/>
          <w:sz w:val="20"/>
          <w:szCs w:val="20"/>
          <w:lang w:val="en-US"/>
        </w:rPr>
      </w:pPr>
      <w:r w:rsidRPr="00777265">
        <w:rPr>
          <w:noProof/>
          <w:sz w:val="20"/>
          <w:szCs w:val="20"/>
          <w:lang w:val="en-US"/>
        </w:rPr>
        <w:t>21.</w:t>
      </w:r>
      <w:r w:rsidRPr="00777265">
        <w:rPr>
          <w:noProof/>
          <w:sz w:val="20"/>
          <w:szCs w:val="20"/>
          <w:lang w:val="en-US"/>
        </w:rPr>
        <w:tab/>
        <w:t>Grunder G, Fellows C, Janouschek H, Veselinovic T, Boy C, Brocheler A, et al. Brain and plasma pharmacokinetics of aripiprazole in patients with schizophrenia: An F-18 fallypride PET study. American Journal of Psychiatry. 2008;165(8):988-95.</w:t>
      </w:r>
    </w:p>
    <w:p w14:paraId="681C6E95" w14:textId="77777777" w:rsidR="0004625F" w:rsidRPr="00777265" w:rsidRDefault="0004625F" w:rsidP="0004625F">
      <w:pPr>
        <w:pStyle w:val="EndNoteBibliography"/>
        <w:rPr>
          <w:noProof/>
          <w:sz w:val="20"/>
          <w:szCs w:val="20"/>
          <w:lang w:val="en-US"/>
        </w:rPr>
      </w:pPr>
      <w:r w:rsidRPr="00777265">
        <w:rPr>
          <w:noProof/>
          <w:sz w:val="20"/>
          <w:szCs w:val="20"/>
          <w:lang w:val="en-US"/>
        </w:rPr>
        <w:t>22.</w:t>
      </w:r>
      <w:r w:rsidRPr="00777265">
        <w:rPr>
          <w:noProof/>
          <w:sz w:val="20"/>
          <w:szCs w:val="20"/>
          <w:lang w:val="en-US"/>
        </w:rPr>
        <w:tab/>
        <w:t>van der Weide K, van der Weide J. The Influence of the CYP3A4*22 Polymorphism and CYP2D6 Polymorphisms on Serum Concentrations of Aripiprazole, Haloperidol, Pimozide, and Risperidone in Psychiatric Patients. J Clin Psychopharmacol. 2015;35(3):228-36.</w:t>
      </w:r>
    </w:p>
    <w:p w14:paraId="6E2EA852" w14:textId="77777777" w:rsidR="0004625F" w:rsidRPr="00777265" w:rsidRDefault="0004625F" w:rsidP="0004625F">
      <w:pPr>
        <w:pStyle w:val="EndNoteBibliography"/>
        <w:rPr>
          <w:noProof/>
          <w:sz w:val="20"/>
          <w:szCs w:val="20"/>
          <w:lang w:val="en-US"/>
        </w:rPr>
      </w:pPr>
      <w:r w:rsidRPr="00777265">
        <w:rPr>
          <w:noProof/>
          <w:sz w:val="20"/>
          <w:szCs w:val="20"/>
          <w:lang w:val="en-US"/>
        </w:rPr>
        <w:t>23.</w:t>
      </w:r>
      <w:r w:rsidRPr="00777265">
        <w:rPr>
          <w:noProof/>
          <w:sz w:val="20"/>
          <w:szCs w:val="20"/>
          <w:lang w:val="en-US"/>
        </w:rPr>
        <w:tab/>
        <w:t>Jönsson AK, Spigset O, Reis M. A Compilation of Serum Concentrations of 12 Antipsychotic Drugs in a Therapeutic Drug Monitoring Setting. Ther Drug Monit. 2019;41(3):348-56.</w:t>
      </w:r>
    </w:p>
    <w:p w14:paraId="70F086EF" w14:textId="77777777" w:rsidR="0004625F" w:rsidRPr="00777265" w:rsidRDefault="0004625F" w:rsidP="0004625F">
      <w:pPr>
        <w:pStyle w:val="EndNoteBibliography"/>
        <w:rPr>
          <w:noProof/>
          <w:sz w:val="20"/>
          <w:szCs w:val="20"/>
          <w:lang w:val="en-US"/>
        </w:rPr>
      </w:pPr>
      <w:r w:rsidRPr="00777265">
        <w:rPr>
          <w:noProof/>
          <w:sz w:val="20"/>
          <w:szCs w:val="20"/>
          <w:lang w:val="en-US"/>
        </w:rPr>
        <w:t>24.</w:t>
      </w:r>
      <w:r w:rsidRPr="00777265">
        <w:rPr>
          <w:noProof/>
          <w:sz w:val="20"/>
          <w:szCs w:val="20"/>
          <w:lang w:val="en-US"/>
        </w:rPr>
        <w:tab/>
        <w:t>Jukic MM, Smith RL, Haslemo T, Molden E, Ingelman-Sundberg M. Effect of CYP2D6 genotype on exposure and efficacy of risperidone and aripiprazole: a retrospective, cohort study. The lancet Psychiatry. 2019;6(5):418-26.</w:t>
      </w:r>
    </w:p>
    <w:p w14:paraId="730A5EAC" w14:textId="77777777" w:rsidR="0004625F" w:rsidRPr="00777265" w:rsidRDefault="0004625F" w:rsidP="0004625F">
      <w:pPr>
        <w:pStyle w:val="EndNoteBibliography"/>
        <w:rPr>
          <w:noProof/>
          <w:sz w:val="20"/>
          <w:szCs w:val="20"/>
          <w:lang w:val="en-US"/>
        </w:rPr>
      </w:pPr>
      <w:r w:rsidRPr="00777265">
        <w:rPr>
          <w:noProof/>
          <w:sz w:val="20"/>
          <w:szCs w:val="20"/>
          <w:lang w:val="en-US"/>
        </w:rPr>
        <w:t>25.</w:t>
      </w:r>
      <w:r w:rsidRPr="00777265">
        <w:rPr>
          <w:noProof/>
          <w:sz w:val="20"/>
          <w:szCs w:val="20"/>
          <w:lang w:val="en-US"/>
        </w:rPr>
        <w:tab/>
        <w:t>Eryilmaz G, Hizli Sayar G, Özten E, Gül IG, Karamustafalioğlu O, Yorbik Ö. Effect of valproate on the plasma concentrations of aripiprazole in bipolar patients. International journal of psychiatry in clinical practice. 2014;18(4):288-92.</w:t>
      </w:r>
    </w:p>
    <w:p w14:paraId="75430ABC" w14:textId="77777777" w:rsidR="0004625F" w:rsidRPr="00777265" w:rsidRDefault="0004625F" w:rsidP="0004625F">
      <w:pPr>
        <w:pStyle w:val="EndNoteBibliography"/>
        <w:rPr>
          <w:noProof/>
          <w:sz w:val="20"/>
          <w:szCs w:val="20"/>
          <w:lang w:val="en-US"/>
        </w:rPr>
      </w:pPr>
      <w:r w:rsidRPr="00777265">
        <w:rPr>
          <w:noProof/>
          <w:sz w:val="20"/>
          <w:szCs w:val="20"/>
          <w:lang w:val="en-US"/>
        </w:rPr>
        <w:t>26.</w:t>
      </w:r>
      <w:r w:rsidRPr="00777265">
        <w:rPr>
          <w:noProof/>
          <w:sz w:val="20"/>
          <w:szCs w:val="20"/>
          <w:lang w:val="en-US"/>
        </w:rPr>
        <w:tab/>
        <w:t>Hendset M, Hermann M, Lunde H, Refsum H, Molden E. Impact of the CYP2D6 genotype on steady-state serum concentrations of aripiprazole and dehydroaripiprazole. European journal of clinical pharmacology. 2007;63(12):1147-51.</w:t>
      </w:r>
    </w:p>
    <w:p w14:paraId="75F7A136" w14:textId="77777777" w:rsidR="0004625F" w:rsidRPr="00777265" w:rsidRDefault="0004625F" w:rsidP="0004625F">
      <w:pPr>
        <w:pStyle w:val="EndNoteBibliography"/>
        <w:rPr>
          <w:noProof/>
          <w:sz w:val="20"/>
          <w:szCs w:val="20"/>
          <w:lang w:val="en-US"/>
        </w:rPr>
      </w:pPr>
      <w:r w:rsidRPr="00777265">
        <w:rPr>
          <w:noProof/>
          <w:sz w:val="20"/>
          <w:szCs w:val="20"/>
          <w:lang w:val="en-US"/>
        </w:rPr>
        <w:t>27.</w:t>
      </w:r>
      <w:r w:rsidRPr="00777265">
        <w:rPr>
          <w:noProof/>
          <w:sz w:val="20"/>
          <w:szCs w:val="20"/>
          <w:lang w:val="en-US"/>
        </w:rPr>
        <w:tab/>
        <w:t>Molden E, Lunde H, Lunder N, Refsum H. Pharmacokinetic variability of aripiprazole and the active metabolite dehydroaripiprazole in psychiatric patients. Ther Drug Monit. 2006;28(6):744-9.</w:t>
      </w:r>
    </w:p>
    <w:p w14:paraId="7A6F8528" w14:textId="77777777" w:rsidR="0004625F" w:rsidRPr="00777265" w:rsidRDefault="0004625F" w:rsidP="0004625F">
      <w:pPr>
        <w:pStyle w:val="EndNoteBibliography"/>
        <w:rPr>
          <w:noProof/>
          <w:sz w:val="20"/>
          <w:szCs w:val="20"/>
          <w:lang w:val="en-US"/>
        </w:rPr>
      </w:pPr>
      <w:r w:rsidRPr="00777265">
        <w:rPr>
          <w:noProof/>
          <w:sz w:val="20"/>
          <w:szCs w:val="20"/>
          <w:lang w:val="en-US"/>
        </w:rPr>
        <w:t>28.</w:t>
      </w:r>
      <w:r w:rsidRPr="00777265">
        <w:rPr>
          <w:noProof/>
          <w:sz w:val="20"/>
          <w:szCs w:val="20"/>
          <w:lang w:val="en-US"/>
        </w:rPr>
        <w:tab/>
        <w:t>Waade RB, Christensen H, Rudberg I, Refsum H, Hermann M. Influence of comedication on serum concentrations of aripiprazole and dehydroaripiprazole. Ther Drug Monit. 2009;31(2):233-8.</w:t>
      </w:r>
    </w:p>
    <w:p w14:paraId="5E2801F7" w14:textId="77777777" w:rsidR="0004625F" w:rsidRPr="00777265" w:rsidRDefault="0004625F" w:rsidP="0004625F">
      <w:pPr>
        <w:pStyle w:val="EndNoteBibliography"/>
        <w:rPr>
          <w:noProof/>
          <w:sz w:val="20"/>
          <w:szCs w:val="20"/>
          <w:lang w:val="en-US"/>
        </w:rPr>
      </w:pPr>
      <w:r w:rsidRPr="00777265">
        <w:rPr>
          <w:noProof/>
          <w:sz w:val="20"/>
          <w:szCs w:val="20"/>
          <w:lang w:val="en-US"/>
        </w:rPr>
        <w:t>29.</w:t>
      </w:r>
      <w:r w:rsidRPr="00777265">
        <w:rPr>
          <w:noProof/>
          <w:sz w:val="20"/>
          <w:szCs w:val="20"/>
          <w:lang w:val="en-US"/>
        </w:rPr>
        <w:tab/>
        <w:t>Jukić MM, Smith RL, Molden E, Ingelman-Sundberg M. Evaluation of the CYP2D6 Haplotype Activity Scores Based on Metabolic Ratios of 4,700 Patients Treated With Three Different CYP2D6 Substrates. Clinical pharmacology and therapeutics. 2021;110(3):750-8.</w:t>
      </w:r>
    </w:p>
    <w:p w14:paraId="1E145367" w14:textId="77777777" w:rsidR="0004625F" w:rsidRPr="00777265" w:rsidRDefault="0004625F" w:rsidP="0004625F">
      <w:pPr>
        <w:pStyle w:val="EndNoteBibliography"/>
        <w:rPr>
          <w:noProof/>
          <w:sz w:val="20"/>
          <w:szCs w:val="20"/>
          <w:lang w:val="en-US"/>
        </w:rPr>
      </w:pPr>
      <w:r w:rsidRPr="00777265">
        <w:rPr>
          <w:noProof/>
          <w:sz w:val="20"/>
          <w:szCs w:val="20"/>
          <w:lang w:val="en-US"/>
        </w:rPr>
        <w:t>30.</w:t>
      </w:r>
      <w:r w:rsidRPr="00777265">
        <w:rPr>
          <w:noProof/>
          <w:sz w:val="20"/>
          <w:szCs w:val="20"/>
          <w:lang w:val="en-US"/>
        </w:rPr>
        <w:tab/>
        <w:t>Turncliff R, Hard M, Du Y, Risinger R, Ehrich EW. Relative bioavailability and safety of aripiprazole lauroxil, a novel once-monthly, long-acting injectable atypical antipsychotic, following deltoid and gluteal administration in adult subjects with schizophrenia. Schizophr Res. 2014;159(2-3):404-10.</w:t>
      </w:r>
    </w:p>
    <w:p w14:paraId="7BF46500" w14:textId="77777777" w:rsidR="0004625F" w:rsidRPr="00777265" w:rsidRDefault="0004625F" w:rsidP="0004625F">
      <w:pPr>
        <w:pStyle w:val="EndNoteBibliography"/>
        <w:rPr>
          <w:noProof/>
          <w:sz w:val="20"/>
          <w:szCs w:val="20"/>
          <w:lang w:val="en-US"/>
        </w:rPr>
      </w:pPr>
      <w:r w:rsidRPr="00777265">
        <w:rPr>
          <w:noProof/>
          <w:sz w:val="20"/>
          <w:szCs w:val="20"/>
          <w:lang w:val="en-US"/>
        </w:rPr>
        <w:t>31.</w:t>
      </w:r>
      <w:r w:rsidRPr="00777265">
        <w:rPr>
          <w:noProof/>
          <w:sz w:val="20"/>
          <w:szCs w:val="20"/>
          <w:lang w:val="en-US"/>
        </w:rPr>
        <w:tab/>
        <w:t>Raoufinia A, Peters-Strickland T, Nylander A-G, Baker RA, Eramo A, Jin N, et al. Aripiprazole once-monthly 400 mg: Comparison of pharmacokinetics, tolerability, and safety of deltoid versus gluteal administration. International Journal of Neuropsychopharmacology. 2017;20(4):295-304.</w:t>
      </w:r>
    </w:p>
    <w:p w14:paraId="35EAA129" w14:textId="77777777" w:rsidR="0004625F" w:rsidRPr="00777265" w:rsidRDefault="0004625F" w:rsidP="0004625F">
      <w:pPr>
        <w:pStyle w:val="EndNoteBibliography"/>
        <w:rPr>
          <w:noProof/>
          <w:sz w:val="20"/>
          <w:szCs w:val="20"/>
          <w:lang w:val="en-US"/>
        </w:rPr>
      </w:pPr>
      <w:r w:rsidRPr="00777265">
        <w:rPr>
          <w:noProof/>
          <w:sz w:val="20"/>
          <w:szCs w:val="20"/>
          <w:lang w:val="en-US"/>
        </w:rPr>
        <w:t>32.</w:t>
      </w:r>
      <w:r w:rsidRPr="00777265">
        <w:rPr>
          <w:noProof/>
          <w:sz w:val="20"/>
          <w:szCs w:val="20"/>
          <w:lang w:val="en-US"/>
        </w:rPr>
        <w:tab/>
        <w:t>Weiden PJ, Du Y, von Moltke L, Wehr A, Hard M, Marandi M, et al. Pharmacokinetics, Safety, and Tolerability of a 2-Month Dose Interval Regimen of the Long-Acting Injectable Antipsychotic Aripiprazole Lauroxil: Results From a 44-Week Phase I Study. CNS Drugs. 2020;34(9):961-72.</w:t>
      </w:r>
    </w:p>
    <w:p w14:paraId="64899B6B" w14:textId="77777777" w:rsidR="0004625F" w:rsidRPr="00777265" w:rsidRDefault="0004625F" w:rsidP="0004625F">
      <w:pPr>
        <w:pStyle w:val="EndNoteBibliography"/>
        <w:rPr>
          <w:noProof/>
          <w:sz w:val="20"/>
          <w:szCs w:val="20"/>
          <w:lang w:val="en-US"/>
        </w:rPr>
      </w:pPr>
      <w:r w:rsidRPr="00777265">
        <w:rPr>
          <w:noProof/>
          <w:sz w:val="20"/>
          <w:szCs w:val="20"/>
          <w:lang w:val="en-US"/>
        </w:rPr>
        <w:t>33.</w:t>
      </w:r>
      <w:r w:rsidRPr="00777265">
        <w:rPr>
          <w:noProof/>
          <w:sz w:val="20"/>
          <w:szCs w:val="20"/>
          <w:lang w:val="en-US"/>
        </w:rPr>
        <w:tab/>
        <w:t>Risinger R, Hard M, Weiden PJ. A Phase-1 Study Comparing Pharmacokinetic and Safety Profiles of Three Different Dose Intervals of Aripiprazole Lauroxil. Psychopharmacol Bull. 2017;47(3):26-34.</w:t>
      </w:r>
    </w:p>
    <w:p w14:paraId="0C6A9350" w14:textId="77777777" w:rsidR="0004625F" w:rsidRPr="00777265" w:rsidRDefault="0004625F" w:rsidP="0004625F">
      <w:pPr>
        <w:pStyle w:val="EndNoteBibliography"/>
        <w:rPr>
          <w:noProof/>
          <w:sz w:val="20"/>
          <w:szCs w:val="20"/>
          <w:lang w:val="en-US"/>
        </w:rPr>
      </w:pPr>
      <w:r w:rsidRPr="00777265">
        <w:rPr>
          <w:noProof/>
          <w:sz w:val="20"/>
          <w:szCs w:val="20"/>
          <w:lang w:val="en-US"/>
        </w:rPr>
        <w:t>34.</w:t>
      </w:r>
      <w:r w:rsidRPr="00777265">
        <w:rPr>
          <w:noProof/>
          <w:sz w:val="20"/>
          <w:szCs w:val="20"/>
          <w:lang w:val="en-US"/>
        </w:rPr>
        <w:tab/>
        <w:t>Hard ML, Mills RJ, Sadler BM, Wehr AY, Weiden PJ, von Moltke L. Pharmacokinetic Profile of a 2-Month Dose Regimen of Aripiprazole Lauroxil: A Phase I Study and a Population Pharmacokinetic Model. Cns Drugs. 2017;31(7):617-24.</w:t>
      </w:r>
    </w:p>
    <w:p w14:paraId="670C91E2" w14:textId="77777777" w:rsidR="0004625F" w:rsidRPr="00777265" w:rsidRDefault="0004625F" w:rsidP="0004625F">
      <w:pPr>
        <w:pStyle w:val="EndNoteBibliography"/>
        <w:rPr>
          <w:noProof/>
          <w:sz w:val="20"/>
          <w:szCs w:val="20"/>
          <w:lang w:val="en-US"/>
        </w:rPr>
      </w:pPr>
      <w:r w:rsidRPr="00777265">
        <w:rPr>
          <w:noProof/>
          <w:sz w:val="20"/>
          <w:szCs w:val="20"/>
          <w:lang w:val="en-US"/>
        </w:rPr>
        <w:t>35.</w:t>
      </w:r>
      <w:r w:rsidRPr="00777265">
        <w:rPr>
          <w:noProof/>
          <w:sz w:val="20"/>
          <w:szCs w:val="20"/>
          <w:lang w:val="en-US"/>
        </w:rPr>
        <w:tab/>
        <w:t>Hard ML, Wehr AY, Du YC, Weiden PJ, Walling D, von Moltke L. Pharmacokinetic Evaluation of a 1-Day Treatment Initiation Option for Starting Long-Acting Aripiprazole Lauroxil for Schizophrenia. Journal of Clinical Psychopharmacology. 2018;38(5):435-41.</w:t>
      </w:r>
    </w:p>
    <w:p w14:paraId="29944336" w14:textId="77777777" w:rsidR="0004625F" w:rsidRPr="00777265" w:rsidRDefault="0004625F" w:rsidP="0004625F">
      <w:pPr>
        <w:pStyle w:val="EndNoteBibliography"/>
        <w:rPr>
          <w:noProof/>
          <w:sz w:val="20"/>
          <w:szCs w:val="20"/>
          <w:lang w:val="en-US"/>
        </w:rPr>
      </w:pPr>
      <w:r w:rsidRPr="00777265">
        <w:rPr>
          <w:noProof/>
          <w:sz w:val="20"/>
          <w:szCs w:val="20"/>
          <w:lang w:val="en-US"/>
        </w:rPr>
        <w:t>36.</w:t>
      </w:r>
      <w:r w:rsidRPr="00777265">
        <w:rPr>
          <w:noProof/>
          <w:sz w:val="20"/>
          <w:szCs w:val="20"/>
          <w:lang w:val="en-US"/>
        </w:rPr>
        <w:tab/>
        <w:t>Hard ML, Wehr A, von Moltke L, Du Y, Farwick S, Walling DP, et al. Pharmacokinetics and safety of deltoid or gluteal injection of aripiprazole lauroxil NanoCrystalÂ® Dispersion used for initiation of the long-acting antipsychotic aripiprazole lauroxil. Therapeutic advances in psychopharmacology. 2019;9.</w:t>
      </w:r>
    </w:p>
    <w:p w14:paraId="1344953D" w14:textId="77777777" w:rsidR="0004625F" w:rsidRPr="00777265" w:rsidRDefault="0004625F" w:rsidP="0004625F">
      <w:pPr>
        <w:pStyle w:val="EndNoteBibliography"/>
        <w:rPr>
          <w:noProof/>
          <w:sz w:val="20"/>
          <w:szCs w:val="20"/>
          <w:lang w:val="en-US"/>
        </w:rPr>
      </w:pPr>
      <w:r w:rsidRPr="00777265">
        <w:rPr>
          <w:noProof/>
          <w:sz w:val="20"/>
          <w:szCs w:val="20"/>
          <w:lang w:val="en-US"/>
        </w:rPr>
        <w:t>37.</w:t>
      </w:r>
      <w:r w:rsidRPr="00777265">
        <w:rPr>
          <w:noProof/>
          <w:sz w:val="20"/>
          <w:szCs w:val="20"/>
          <w:lang w:val="en-US"/>
        </w:rPr>
        <w:tab/>
        <w:t>Mallikaarjun S, Kane JM, Bricmont P, McQuade R, Carson W, Sanchez R, et al. Pharmacokinetics, tolerability and safety of aripiprazole once-monthly in adult schizophrenia: an open-label, parallel-arm, multiple-dose study. Schizophr Res. 2013;150(1):281-8.</w:t>
      </w:r>
    </w:p>
    <w:p w14:paraId="6BB99850" w14:textId="77777777" w:rsidR="0004625F" w:rsidRPr="00777265" w:rsidRDefault="0004625F" w:rsidP="0004625F">
      <w:pPr>
        <w:pStyle w:val="EndNoteBibliography"/>
        <w:rPr>
          <w:noProof/>
          <w:sz w:val="20"/>
          <w:szCs w:val="20"/>
          <w:lang w:val="en-US"/>
        </w:rPr>
      </w:pPr>
      <w:r w:rsidRPr="00777265">
        <w:rPr>
          <w:noProof/>
          <w:sz w:val="20"/>
          <w:szCs w:val="20"/>
          <w:lang w:val="en-US"/>
        </w:rPr>
        <w:t>38.</w:t>
      </w:r>
      <w:r w:rsidRPr="00777265">
        <w:rPr>
          <w:noProof/>
          <w:sz w:val="20"/>
          <w:szCs w:val="20"/>
          <w:lang w:val="en-US"/>
        </w:rPr>
        <w:tab/>
        <w:t>Potkin SG, Raoufinia A, Mallikaarjun S, Bricmont P, Peters-Strickland T, Kasper W, et al. Safety and tolerability of once monthly aripiprazole treatment initiation in adults with schizophrenia stabilized on selected atypical oral antipsychotics other than aripiprazole. Curr Med Res Opin. 2013;29(10):1241-51.</w:t>
      </w:r>
    </w:p>
    <w:p w14:paraId="29313459" w14:textId="77777777" w:rsidR="0004625F" w:rsidRPr="00777265" w:rsidRDefault="0004625F" w:rsidP="0004625F">
      <w:pPr>
        <w:pStyle w:val="EndNoteBibliography"/>
        <w:rPr>
          <w:noProof/>
          <w:sz w:val="20"/>
          <w:szCs w:val="20"/>
          <w:lang w:val="en-US"/>
        </w:rPr>
      </w:pPr>
      <w:r w:rsidRPr="00777265">
        <w:rPr>
          <w:noProof/>
          <w:sz w:val="20"/>
          <w:szCs w:val="20"/>
          <w:lang w:val="en-US"/>
        </w:rPr>
        <w:t>39.</w:t>
      </w:r>
      <w:r w:rsidRPr="00777265">
        <w:rPr>
          <w:noProof/>
          <w:sz w:val="20"/>
          <w:szCs w:val="20"/>
          <w:lang w:val="en-US"/>
        </w:rPr>
        <w:tab/>
        <w:t>De Filippis S, Cuomo I, Lionetto L, Janiri D, Simmaco M, Caloro M, et al. Intramuscular aripiprazole in the acute management of psychomotor agitation. Pharmacotherapy. 2013;33(6):603‐14.</w:t>
      </w:r>
    </w:p>
    <w:p w14:paraId="2776587B" w14:textId="77777777" w:rsidR="0004625F" w:rsidRPr="00777265" w:rsidRDefault="0004625F" w:rsidP="0004625F">
      <w:pPr>
        <w:pStyle w:val="EndNoteBibliography"/>
        <w:rPr>
          <w:noProof/>
          <w:sz w:val="20"/>
          <w:szCs w:val="20"/>
          <w:lang w:val="en-US"/>
        </w:rPr>
      </w:pPr>
      <w:r w:rsidRPr="00777265">
        <w:rPr>
          <w:noProof/>
          <w:sz w:val="20"/>
          <w:szCs w:val="20"/>
          <w:lang w:val="en-US"/>
        </w:rPr>
        <w:t>40.</w:t>
      </w:r>
      <w:r w:rsidRPr="00777265">
        <w:rPr>
          <w:noProof/>
          <w:sz w:val="20"/>
          <w:szCs w:val="20"/>
          <w:lang w:val="en-US"/>
        </w:rPr>
        <w:tab/>
        <w:t>Mauri MC, Reggiori A, Minutillo A, Franco G, Di Pace C, Paletta S, et al. Paliperidone LAI and Aripiprazole LAI Plasma Level Monitoring in the Prophylaxis of Bipolar Disorder Type I with Manic Predominance. Pharmacopsychiatry. 2020;53(05):209-19.</w:t>
      </w:r>
    </w:p>
    <w:p w14:paraId="7FA02C55" w14:textId="77777777" w:rsidR="0004625F" w:rsidRPr="00777265" w:rsidRDefault="0004625F" w:rsidP="0004625F">
      <w:pPr>
        <w:pStyle w:val="EndNoteBibliography"/>
        <w:rPr>
          <w:noProof/>
          <w:sz w:val="20"/>
          <w:szCs w:val="20"/>
          <w:lang w:val="en-US"/>
        </w:rPr>
      </w:pPr>
      <w:r w:rsidRPr="00777265">
        <w:rPr>
          <w:noProof/>
          <w:sz w:val="20"/>
          <w:szCs w:val="20"/>
          <w:lang w:val="en-US"/>
        </w:rPr>
        <w:t>41.</w:t>
      </w:r>
      <w:r w:rsidRPr="00777265">
        <w:rPr>
          <w:noProof/>
          <w:sz w:val="20"/>
          <w:szCs w:val="20"/>
          <w:lang w:val="en-US"/>
        </w:rPr>
        <w:tab/>
        <w:t>Boulton DW, Kollia G, Mallikaarjun S, Komoroski B, Sharma A, Kovalick LJ, et al. Pharmacokinetics and tolerability of intramuscular, oral and intravenous aripiprazole in healthy subjects and in patients with schizophrenia. Clin Pharmacokinet. 2008;47(7):475-85.</w:t>
      </w:r>
    </w:p>
    <w:p w14:paraId="1B2F8812" w14:textId="77777777" w:rsidR="0004625F" w:rsidRPr="00777265" w:rsidRDefault="0004625F" w:rsidP="0004625F">
      <w:pPr>
        <w:pStyle w:val="EndNoteBibliography"/>
        <w:rPr>
          <w:noProof/>
          <w:sz w:val="20"/>
          <w:szCs w:val="20"/>
          <w:lang w:val="en-US"/>
        </w:rPr>
      </w:pPr>
      <w:r w:rsidRPr="00777265">
        <w:rPr>
          <w:noProof/>
          <w:sz w:val="20"/>
          <w:szCs w:val="20"/>
          <w:lang w:val="en-US"/>
        </w:rPr>
        <w:t>42.</w:t>
      </w:r>
      <w:r w:rsidRPr="00777265">
        <w:rPr>
          <w:noProof/>
          <w:sz w:val="20"/>
          <w:szCs w:val="20"/>
          <w:lang w:val="en-US"/>
        </w:rPr>
        <w:tab/>
        <w:t>Mamo D, Graff A, Mizrahi R, Shammi CM, Romeyer F, Kapur S. Differential effects of aripiprazole on D(2), 5-HT(2), and 5-HT(1A) receptor occupancy in patients with schizophrenia: a triple tracer PET study. Am J Psychiatry. 2007;164(9):1411-7.</w:t>
      </w:r>
    </w:p>
    <w:p w14:paraId="34A9F07F" w14:textId="77777777" w:rsidR="0004625F" w:rsidRPr="00777265" w:rsidRDefault="0004625F" w:rsidP="0004625F">
      <w:pPr>
        <w:pStyle w:val="EndNoteBibliography"/>
        <w:rPr>
          <w:noProof/>
          <w:sz w:val="20"/>
          <w:szCs w:val="20"/>
          <w:lang w:val="en-US"/>
        </w:rPr>
      </w:pPr>
      <w:r w:rsidRPr="00777265">
        <w:rPr>
          <w:noProof/>
          <w:sz w:val="20"/>
          <w:szCs w:val="20"/>
          <w:lang w:val="en-US"/>
        </w:rPr>
        <w:t>43.</w:t>
      </w:r>
      <w:r w:rsidRPr="00777265">
        <w:rPr>
          <w:noProof/>
          <w:sz w:val="20"/>
          <w:szCs w:val="20"/>
          <w:lang w:val="en-US"/>
        </w:rPr>
        <w:tab/>
        <w:t>Mizrahi R, Mamo D, Rusjan P, Graff A, Houle S, Kapur S. The relationship between subjective well-being and dopamine D2 receptors in patients treated with a dopamine partial agonist and full antagonist antipsychotics. International Journal of Neuropsychopharmacology. 2009;12(5):715-21.</w:t>
      </w:r>
    </w:p>
    <w:p w14:paraId="5E3F2F85" w14:textId="77777777" w:rsidR="0004625F" w:rsidRPr="00777265" w:rsidRDefault="0004625F" w:rsidP="0004625F">
      <w:pPr>
        <w:pStyle w:val="EndNoteBibliography"/>
        <w:rPr>
          <w:noProof/>
          <w:sz w:val="20"/>
          <w:szCs w:val="20"/>
          <w:lang w:val="en-US"/>
        </w:rPr>
      </w:pPr>
      <w:r w:rsidRPr="00777265">
        <w:rPr>
          <w:noProof/>
          <w:sz w:val="20"/>
          <w:szCs w:val="20"/>
          <w:lang w:val="en-US"/>
        </w:rPr>
        <w:t>44.</w:t>
      </w:r>
      <w:r w:rsidRPr="00777265">
        <w:rPr>
          <w:noProof/>
          <w:sz w:val="20"/>
          <w:szCs w:val="20"/>
          <w:lang w:val="en-US"/>
        </w:rPr>
        <w:tab/>
        <w:t>Kim E, Howes OD, Kim BH, Jeong JM, Lee JS, Jang IJ, et al. Predicting brain occupancy from plasma levels using PET: superiority of combining pharmacokinetics with pharmacodynamics while modeling the relationship. J Cereb Blood Flow Metab. 2012;32(4):759-68.</w:t>
      </w:r>
    </w:p>
    <w:p w14:paraId="706D628E" w14:textId="77777777" w:rsidR="0004625F" w:rsidRPr="00777265" w:rsidRDefault="0004625F" w:rsidP="0004625F">
      <w:pPr>
        <w:pStyle w:val="EndNoteBibliography"/>
        <w:rPr>
          <w:noProof/>
          <w:sz w:val="20"/>
          <w:szCs w:val="20"/>
        </w:rPr>
      </w:pPr>
      <w:r w:rsidRPr="00777265">
        <w:rPr>
          <w:noProof/>
          <w:sz w:val="20"/>
          <w:szCs w:val="20"/>
          <w:lang w:val="en-US"/>
        </w:rPr>
        <w:t>45.</w:t>
      </w:r>
      <w:r w:rsidRPr="00777265">
        <w:rPr>
          <w:noProof/>
          <w:sz w:val="20"/>
          <w:szCs w:val="20"/>
          <w:lang w:val="en-US"/>
        </w:rPr>
        <w:tab/>
        <w:t xml:space="preserve">Kim E, Howes OD, Turkheimer FE, Kim B-H, Jeong JM, Kim JW, et al. The relationship between antipsychotic D₂ occupancy and change in frontal metabolism and working memory: A dual [¹¹C]raclopride and [¹⁸ F]FDG imaging study with aripiprazole. </w:t>
      </w:r>
      <w:r w:rsidRPr="00777265">
        <w:rPr>
          <w:noProof/>
          <w:sz w:val="20"/>
          <w:szCs w:val="20"/>
        </w:rPr>
        <w:t>Psychopharmacology. 2013;227(2):221-9.</w:t>
      </w:r>
    </w:p>
    <w:p w14:paraId="142C4473" w14:textId="77777777" w:rsidR="0004625F" w:rsidRPr="00777265" w:rsidRDefault="0004625F" w:rsidP="0004625F">
      <w:pPr>
        <w:pStyle w:val="EndNoteBibliography"/>
        <w:rPr>
          <w:noProof/>
          <w:sz w:val="20"/>
          <w:szCs w:val="20"/>
        </w:rPr>
      </w:pPr>
      <w:r w:rsidRPr="00777265">
        <w:rPr>
          <w:noProof/>
          <w:sz w:val="20"/>
          <w:szCs w:val="20"/>
        </w:rPr>
        <w:t>46.</w:t>
      </w:r>
      <w:r w:rsidRPr="00777265">
        <w:rPr>
          <w:noProof/>
          <w:sz w:val="20"/>
          <w:szCs w:val="20"/>
        </w:rPr>
        <w:tab/>
        <w:t xml:space="preserve">Yokoi F, Grunder G, Biziere K, Stephane M, Dogan AS, Dannals RF, et al. </w:t>
      </w:r>
      <w:r w:rsidRPr="00777265">
        <w:rPr>
          <w:noProof/>
          <w:sz w:val="20"/>
          <w:szCs w:val="20"/>
          <w:lang w:val="en-US"/>
        </w:rPr>
        <w:t xml:space="preserve">Dopamine D-2 and D-3 receptor occupancy in normal humans treated with the antipsychotic drug aripiprazole (OPC 14597): A study using positron emission tomography and C-11 raclopride (vol 27, pg 248, 2002). </w:t>
      </w:r>
      <w:r w:rsidRPr="00777265">
        <w:rPr>
          <w:noProof/>
          <w:sz w:val="20"/>
          <w:szCs w:val="20"/>
        </w:rPr>
        <w:t>Neuropsychopharmacology. 2002;27(6):1090-.</w:t>
      </w:r>
    </w:p>
    <w:p w14:paraId="31E0CBB5" w14:textId="77777777" w:rsidR="0004625F" w:rsidRPr="00777265" w:rsidRDefault="0004625F" w:rsidP="0004625F">
      <w:pPr>
        <w:pStyle w:val="EndNoteBibliography"/>
        <w:rPr>
          <w:noProof/>
          <w:sz w:val="20"/>
          <w:szCs w:val="20"/>
          <w:lang w:val="en-US"/>
        </w:rPr>
      </w:pPr>
      <w:r w:rsidRPr="00777265">
        <w:rPr>
          <w:noProof/>
          <w:sz w:val="20"/>
          <w:szCs w:val="20"/>
        </w:rPr>
        <w:t>47.</w:t>
      </w:r>
      <w:r w:rsidRPr="00777265">
        <w:rPr>
          <w:noProof/>
          <w:sz w:val="20"/>
          <w:szCs w:val="20"/>
        </w:rPr>
        <w:tab/>
        <w:t xml:space="preserve">Kegeles LS, Slifstein M, Frankle WG, Xu X, Hackett E, Bae SA, et al. </w:t>
      </w:r>
      <w:r w:rsidRPr="00777265">
        <w:rPr>
          <w:noProof/>
          <w:sz w:val="20"/>
          <w:szCs w:val="20"/>
          <w:lang w:val="en-US"/>
        </w:rPr>
        <w:t>Dose-occupancy study of striatal and extrastriatal dopamine D2 receptors by aripiprazole in schizophrenia with PET and [18F]fallypride. Neuropsychopharmacology. 2008;33(13):3111-25.</w:t>
      </w:r>
    </w:p>
    <w:p w14:paraId="7893785A" w14:textId="77777777" w:rsidR="0004625F" w:rsidRPr="00777265" w:rsidRDefault="0004625F" w:rsidP="0004625F">
      <w:pPr>
        <w:pStyle w:val="EndNoteBibliography"/>
        <w:rPr>
          <w:noProof/>
          <w:sz w:val="20"/>
          <w:szCs w:val="20"/>
          <w:lang w:val="en-US"/>
        </w:rPr>
      </w:pPr>
      <w:r w:rsidRPr="00777265">
        <w:rPr>
          <w:noProof/>
          <w:sz w:val="20"/>
          <w:szCs w:val="20"/>
          <w:lang w:val="en-US"/>
        </w:rPr>
        <w:t>48.</w:t>
      </w:r>
      <w:r w:rsidRPr="00777265">
        <w:rPr>
          <w:noProof/>
          <w:sz w:val="20"/>
          <w:szCs w:val="20"/>
          <w:lang w:val="en-US"/>
        </w:rPr>
        <w:tab/>
        <w:t>Ito H, Takano H, Arakawa R, Takahashi H, Kodaka F, Takahata K, et al. Effects of dopamine D2 receptor partial agonist antipsychotic aripiprazole on dopamine synthesis in human brain measured by PET with L-[</w:t>
      </w:r>
      <w:r w:rsidRPr="00777265">
        <w:rPr>
          <w:noProof/>
          <w:sz w:val="20"/>
          <w:szCs w:val="20"/>
        </w:rPr>
        <w:t>β</w:t>
      </w:r>
      <w:r w:rsidRPr="00777265">
        <w:rPr>
          <w:noProof/>
          <w:sz w:val="20"/>
          <w:szCs w:val="20"/>
          <w:lang w:val="en-US"/>
        </w:rPr>
        <w:t>-11C]DOPA. PLoS One. 2012;7(9):e46488.</w:t>
      </w:r>
    </w:p>
    <w:p w14:paraId="5BD551DD" w14:textId="77777777" w:rsidR="0004625F" w:rsidRPr="00777265" w:rsidRDefault="0004625F" w:rsidP="0004625F">
      <w:pPr>
        <w:pStyle w:val="EndNoteBibliography"/>
        <w:rPr>
          <w:noProof/>
          <w:sz w:val="20"/>
          <w:szCs w:val="20"/>
          <w:lang w:val="en-US"/>
        </w:rPr>
      </w:pPr>
      <w:r w:rsidRPr="00777265">
        <w:rPr>
          <w:noProof/>
          <w:sz w:val="20"/>
          <w:szCs w:val="20"/>
          <w:lang w:val="en-US"/>
        </w:rPr>
        <w:t>49.</w:t>
      </w:r>
      <w:r w:rsidRPr="00777265">
        <w:rPr>
          <w:noProof/>
          <w:sz w:val="20"/>
          <w:szCs w:val="20"/>
          <w:lang w:val="en-US"/>
        </w:rPr>
        <w:tab/>
        <w:t>Takahata K, Ito H, Takano H, Arakawa R, Fujiwara H, Kimura Y, et al. Striatal and extrastriatal dopamine D₂ receptor occupancy by the partial agonist antipsychotic drug aripiprazole in the human brain: a positron emission tomography study with [¹¹C]raclopride and [¹¹C]FLB457. Psychopharmacology. 2012;222(1):165‐72.</w:t>
      </w:r>
    </w:p>
    <w:p w14:paraId="4D6F1EA0" w14:textId="77777777" w:rsidR="0004625F" w:rsidRPr="00777265" w:rsidRDefault="0004625F" w:rsidP="0004625F">
      <w:pPr>
        <w:pStyle w:val="EndNoteBibliography"/>
        <w:rPr>
          <w:noProof/>
          <w:sz w:val="20"/>
          <w:szCs w:val="20"/>
          <w:lang w:val="en-US"/>
        </w:rPr>
      </w:pPr>
      <w:r w:rsidRPr="00777265">
        <w:rPr>
          <w:noProof/>
          <w:sz w:val="20"/>
          <w:szCs w:val="20"/>
          <w:lang w:val="en-US"/>
        </w:rPr>
        <w:t>50.</w:t>
      </w:r>
      <w:r w:rsidRPr="00777265">
        <w:rPr>
          <w:noProof/>
          <w:sz w:val="20"/>
          <w:szCs w:val="20"/>
          <w:lang w:val="en-US"/>
        </w:rPr>
        <w:tab/>
        <w:t>Shin S, Kim S, Seo S, Lee JS, Howes OD, Kim E, et al. The relationship between dopamine receptor blockade and cognitive performance in schizophrenia: a [(11)C]-raclopride PET study with aripiprazole. Translational psychiatry. 2018;8(1):87.</w:t>
      </w:r>
    </w:p>
    <w:p w14:paraId="3D8187E3" w14:textId="77777777" w:rsidR="0004625F" w:rsidRPr="00777265" w:rsidRDefault="0004625F" w:rsidP="0004625F">
      <w:pPr>
        <w:pStyle w:val="EndNoteBibliography"/>
        <w:rPr>
          <w:noProof/>
          <w:sz w:val="20"/>
          <w:szCs w:val="20"/>
        </w:rPr>
      </w:pPr>
      <w:r w:rsidRPr="00777265">
        <w:rPr>
          <w:noProof/>
          <w:sz w:val="20"/>
          <w:szCs w:val="20"/>
          <w:lang w:val="en-US"/>
        </w:rPr>
        <w:t>51.</w:t>
      </w:r>
      <w:r w:rsidRPr="00777265">
        <w:rPr>
          <w:noProof/>
          <w:sz w:val="20"/>
          <w:szCs w:val="20"/>
          <w:lang w:val="en-US"/>
        </w:rPr>
        <w:tab/>
        <w:t xml:space="preserve">Kubo M, Koue T, Maune H, Fukuda T, Azuma J. Pharmacokinetics of aripiprazole, a new antipsychotic, following oral dosing in healthy adult Japanese volunteers: influence of CYP2D6 polymorphism. </w:t>
      </w:r>
      <w:r w:rsidRPr="00777265">
        <w:rPr>
          <w:noProof/>
          <w:sz w:val="20"/>
          <w:szCs w:val="20"/>
        </w:rPr>
        <w:t>Drug Metab Pharmacokinet. 2007;22(5):358-66.</w:t>
      </w:r>
    </w:p>
    <w:p w14:paraId="6F52F8F9" w14:textId="38023466" w:rsidR="00F9748A" w:rsidRPr="00777265" w:rsidRDefault="0004625F" w:rsidP="00892486">
      <w:pPr>
        <w:rPr>
          <w:sz w:val="20"/>
          <w:szCs w:val="20"/>
          <w:lang w:val="en-US"/>
        </w:rPr>
      </w:pPr>
      <w:r w:rsidRPr="00777265">
        <w:rPr>
          <w:sz w:val="20"/>
          <w:szCs w:val="20"/>
          <w:lang w:val="en-US"/>
        </w:rPr>
        <w:fldChar w:fldCharType="end"/>
      </w:r>
    </w:p>
    <w:sectPr w:rsidR="00F9748A" w:rsidRPr="00777265" w:rsidSect="00427864">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5EEA5" w14:textId="77777777" w:rsidR="007241FA" w:rsidRDefault="007241FA" w:rsidP="00865CF6">
      <w:r>
        <w:separator/>
      </w:r>
    </w:p>
  </w:endnote>
  <w:endnote w:type="continuationSeparator" w:id="0">
    <w:p w14:paraId="45EB6024" w14:textId="77777777" w:rsidR="007241FA" w:rsidRDefault="007241FA" w:rsidP="0086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dvTT7c3c51d9">
    <w:altName w:val="Calibri"/>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982A9" w14:textId="21A4C753" w:rsidR="007241FA" w:rsidRPr="00CE7620" w:rsidRDefault="007241FA" w:rsidP="005224AD">
    <w:pPr>
      <w:autoSpaceDE w:val="0"/>
      <w:autoSpaceDN w:val="0"/>
      <w:adjustRightInd w:val="0"/>
      <w:rPr>
        <w:rFonts w:ascii="Cambria" w:hAnsi="Cambria"/>
        <w:bCs/>
        <w:i/>
        <w:iCs/>
        <w:sz w:val="18"/>
        <w:szCs w:val="28"/>
        <w:lang w:val="en-US" w:eastAsia="de-CH"/>
      </w:rPr>
    </w:pPr>
    <w:r w:rsidRPr="00CE7620">
      <w:rPr>
        <w:rFonts w:ascii="Cambria" w:hAnsi="Cambria"/>
        <w:bCs/>
        <w:i/>
        <w:iCs/>
        <w:sz w:val="18"/>
        <w:szCs w:val="28"/>
        <w:lang w:val="en-US" w:eastAsia="de-CH"/>
      </w:rPr>
      <w:t>Supplement “therapeutic re</w:t>
    </w:r>
    <w:r>
      <w:rPr>
        <w:rFonts w:ascii="Cambria" w:hAnsi="Cambria"/>
        <w:bCs/>
        <w:i/>
        <w:iCs/>
        <w:sz w:val="18"/>
        <w:szCs w:val="28"/>
        <w:lang w:val="en-US" w:eastAsia="de-CH"/>
      </w:rPr>
      <w:t>ference range for aripiprazole”</w:t>
    </w:r>
    <w:r>
      <w:rPr>
        <w:rFonts w:ascii="Cambria" w:hAnsi="Cambria"/>
        <w:bCs/>
        <w:i/>
        <w:iCs/>
        <w:sz w:val="18"/>
        <w:szCs w:val="28"/>
        <w:lang w:val="en-US" w:eastAsia="de-CH"/>
      </w:rPr>
      <w:tab/>
    </w:r>
    <w:sdt>
      <w:sdtPr>
        <w:rPr>
          <w:sz w:val="20"/>
        </w:rPr>
        <w:id w:val="-1319489028"/>
        <w:docPartObj>
          <w:docPartGallery w:val="Page Numbers (Bottom of Page)"/>
          <w:docPartUnique/>
        </w:docPartObj>
      </w:sdtPr>
      <w:sdtContent>
        <w:r w:rsidRPr="009D250F">
          <w:rPr>
            <w:sz w:val="20"/>
            <w:lang w:val="en-US"/>
          </w:rPr>
          <w:tab/>
        </w:r>
        <w:r w:rsidRPr="009D250F">
          <w:rPr>
            <w:sz w:val="20"/>
            <w:lang w:val="en-US"/>
          </w:rPr>
          <w:tab/>
        </w:r>
        <w:r w:rsidRPr="009D250F">
          <w:rPr>
            <w:sz w:val="20"/>
            <w:lang w:val="en-US"/>
          </w:rPr>
          <w:tab/>
        </w:r>
        <w:r>
          <w:rPr>
            <w:sz w:val="20"/>
            <w:lang w:val="en-US"/>
          </w:rPr>
          <w:tab/>
        </w:r>
        <w:r w:rsidRPr="009D250F">
          <w:rPr>
            <w:sz w:val="20"/>
            <w:lang w:val="en-US"/>
          </w:rPr>
          <w:tab/>
        </w:r>
        <w:r w:rsidRPr="009D250F">
          <w:rPr>
            <w:sz w:val="20"/>
          </w:rPr>
          <w:fldChar w:fldCharType="begin"/>
        </w:r>
        <w:r w:rsidRPr="009D250F">
          <w:rPr>
            <w:sz w:val="20"/>
            <w:lang w:val="en-US"/>
          </w:rPr>
          <w:instrText>PAGE   \* MERGEFORMAT</w:instrText>
        </w:r>
        <w:r w:rsidRPr="009D250F">
          <w:rPr>
            <w:sz w:val="20"/>
          </w:rPr>
          <w:fldChar w:fldCharType="separate"/>
        </w:r>
        <w:r w:rsidR="00773BF4">
          <w:rPr>
            <w:noProof/>
            <w:sz w:val="20"/>
            <w:lang w:val="en-US"/>
          </w:rPr>
          <w:t>14</w:t>
        </w:r>
        <w:r w:rsidRPr="009D250F">
          <w:rPr>
            <w:sz w:val="20"/>
          </w:rPr>
          <w:fldChar w:fldCharType="end"/>
        </w:r>
        <w:r>
          <w:rPr>
            <w:sz w:val="20"/>
            <w:lang w:val="en-US"/>
          </w:rPr>
          <w:t>/14</w:t>
        </w:r>
      </w:sdtContent>
    </w:sdt>
    <w:r w:rsidRPr="009D250F">
      <w:rPr>
        <w:rFonts w:ascii="Cambria" w:hAnsi="Cambria"/>
        <w:bCs/>
        <w:i/>
        <w:iCs/>
        <w:sz w:val="14"/>
        <w:szCs w:val="28"/>
        <w:lang w:val="en-US" w:eastAsia="de-CH"/>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D0A8B" w14:textId="77777777" w:rsidR="007241FA" w:rsidRDefault="007241FA" w:rsidP="00865CF6">
      <w:r>
        <w:separator/>
      </w:r>
    </w:p>
  </w:footnote>
  <w:footnote w:type="continuationSeparator" w:id="0">
    <w:p w14:paraId="6093A2A8" w14:textId="77777777" w:rsidR="007241FA" w:rsidRDefault="007241FA" w:rsidP="00865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26ADF" w14:textId="2B9AB88A" w:rsidR="007241FA" w:rsidRPr="003F19AF" w:rsidRDefault="007241FA" w:rsidP="0018350F">
    <w:pPr>
      <w:pStyle w:val="Kopfzeile"/>
      <w:jc w:val="right"/>
      <w:rPr>
        <w:color w:val="595959" w:themeColor="text1" w:themeTint="A6"/>
        <w:lang w:val="en-US"/>
      </w:rPr>
    </w:pPr>
    <w:r>
      <w:rPr>
        <w:noProof/>
        <w:color w:val="595959" w:themeColor="text1" w:themeTint="A6"/>
      </w:rPr>
      <mc:AlternateContent>
        <mc:Choice Requires="wps">
          <w:drawing>
            <wp:anchor distT="0" distB="0" distL="114300" distR="114300" simplePos="0" relativeHeight="251666432" behindDoc="1" locked="0" layoutInCell="0" allowOverlap="1" wp14:anchorId="47049B69" wp14:editId="16CAEFC5">
              <wp:simplePos x="0" y="0"/>
              <wp:positionH relativeFrom="margin">
                <wp:align>center</wp:align>
              </wp:positionH>
              <wp:positionV relativeFrom="margin">
                <wp:align>center</wp:align>
              </wp:positionV>
              <wp:extent cx="7612380" cy="507365"/>
              <wp:effectExtent l="0" t="2543175" r="0" b="244538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12380" cy="507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389D51B" w14:textId="77777777" w:rsidR="007241FA" w:rsidRDefault="007241FA" w:rsidP="0018350F">
                          <w:pPr>
                            <w:pStyle w:val="StandardWeb"/>
                            <w:spacing w:before="0" w:beforeAutospacing="0" w:after="0" w:afterAutospacing="0"/>
                            <w:jc w:val="center"/>
                          </w:pPr>
                          <w:r>
                            <w:rPr>
                              <w:rFonts w:ascii="Calibri" w:hAnsi="Calibri" w:cs="Calibri"/>
                              <w:color w:val="C0C0C0"/>
                              <w:sz w:val="2"/>
                              <w:szCs w:val="2"/>
                              <w14:textFill>
                                <w14:solidFill>
                                  <w14:srgbClr w14:val="C0C0C0">
                                    <w14:alpha w14:val="70000"/>
                                  </w14:srgbClr>
                                </w14:solidFill>
                              </w14:textFill>
                            </w:rPr>
                            <w:t>CONFIDENTIAL DRAFT VERSION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049B69" id="_x0000_t202" coordsize="21600,21600" o:spt="202" path="m,l,21600r21600,l21600,xe">
              <v:stroke joinstyle="miter"/>
              <v:path gradientshapeok="t" o:connecttype="rect"/>
            </v:shapetype>
            <v:shape id="Textfeld 2" o:spid="_x0000_s1026" type="#_x0000_t202" style="position:absolute;left:0;text-align:left;margin-left:0;margin-top:0;width:599.4pt;height:39.95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" o:allowincell="f" filled="f" stroked="f">
              <v:stroke joinstyle="round"/>
              <o:lock v:ext="edit" shapetype="t"/>
              <v:textbox style="mso-fit-shape-to-text:t">
                <w:txbxContent>
                  <w:p w14:paraId="4389D51B" w14:textId="77777777" w:rsidR="007241FA" w:rsidRDefault="007241FA" w:rsidP="0018350F">
                    <w:pPr>
                      <w:pStyle w:val="StandardWeb"/>
                      <w:spacing w:before="0" w:beforeAutospacing="0" w:after="0" w:afterAutospacing="0"/>
                      <w:jc w:val="center"/>
                    </w:pPr>
                    <w:r>
                      <w:rPr>
                        <w:rFonts w:ascii="Calibri" w:hAnsi="Calibri" w:cs="Calibri"/>
                        <w:color w:val="C0C0C0"/>
                        <w:sz w:val="2"/>
                        <w:szCs w:val="2"/>
                        <w14:textFill>
                          <w14:solidFill>
                            <w14:srgbClr w14:val="C0C0C0">
                              <w14:alpha w14:val="70000"/>
                            </w14:srgbClr>
                          </w14:solidFill>
                        </w14:textFill>
                      </w:rPr>
                      <w:t>CONFIDENTIAL DRAFT VERSION</w:t>
                    </w:r>
                  </w:p>
                </w:txbxContent>
              </v:textbox>
              <w10:wrap anchorx="margin" anchory="margin"/>
            </v:shape>
          </w:pict>
        </mc:Fallback>
      </mc:AlternateContent>
    </w:r>
    <w:r>
      <w:rPr>
        <w:noProof/>
        <w:color w:val="595959" w:themeColor="text1" w:themeTint="A6"/>
      </w:rPr>
      <mc:AlternateContent>
        <mc:Choice Requires="wps">
          <w:drawing>
            <wp:anchor distT="0" distB="0" distL="114300" distR="114300" simplePos="0" relativeHeight="251665408" behindDoc="1" locked="0" layoutInCell="0" allowOverlap="1" wp14:anchorId="025D2898" wp14:editId="4AEB0265">
              <wp:simplePos x="0" y="0"/>
              <wp:positionH relativeFrom="margin">
                <wp:align>center</wp:align>
              </wp:positionH>
              <wp:positionV relativeFrom="margin">
                <wp:align>center</wp:align>
              </wp:positionV>
              <wp:extent cx="7612380" cy="507365"/>
              <wp:effectExtent l="0" t="2543175" r="0" b="244538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12380" cy="507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94CA29F" w14:textId="77777777" w:rsidR="007241FA" w:rsidRDefault="007241FA" w:rsidP="0018350F">
                          <w:pPr>
                            <w:pStyle w:val="StandardWeb"/>
                            <w:spacing w:before="0" w:beforeAutospacing="0" w:after="0" w:afterAutospacing="0"/>
                            <w:jc w:val="center"/>
                          </w:pPr>
                          <w:r>
                            <w:rPr>
                              <w:rFonts w:ascii="Calibri" w:hAnsi="Calibri" w:cs="Calibri"/>
                              <w:color w:val="C0C0C0"/>
                              <w:sz w:val="2"/>
                              <w:szCs w:val="2"/>
                              <w14:textFill>
                                <w14:solidFill>
                                  <w14:srgbClr w14:val="C0C0C0">
                                    <w14:alpha w14:val="70000"/>
                                  </w14:srgbClr>
                                </w14:solidFill>
                              </w14:textFill>
                            </w:rPr>
                            <w:t>CONFIDENTIAL DRAFT VERSION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25D2898" id="Textfeld 5" o:spid="_x0000_s1027" type="#_x0000_t202" style="position:absolute;left:0;text-align:left;margin-left:0;margin-top:0;width:599.4pt;height:39.9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" o:allowincell="f" filled="f" stroked="f">
              <v:stroke joinstyle="round"/>
              <o:lock v:ext="edit" shapetype="t"/>
              <v:textbox style="mso-fit-shape-to-text:t">
                <w:txbxContent>
                  <w:p w14:paraId="294CA29F" w14:textId="77777777" w:rsidR="007241FA" w:rsidRDefault="007241FA" w:rsidP="0018350F">
                    <w:pPr>
                      <w:pStyle w:val="StandardWeb"/>
                      <w:spacing w:before="0" w:beforeAutospacing="0" w:after="0" w:afterAutospacing="0"/>
                      <w:jc w:val="center"/>
                    </w:pPr>
                    <w:r>
                      <w:rPr>
                        <w:rFonts w:ascii="Calibri" w:hAnsi="Calibri" w:cs="Calibri"/>
                        <w:color w:val="C0C0C0"/>
                        <w:sz w:val="2"/>
                        <w:szCs w:val="2"/>
                        <w14:textFill>
                          <w14:solidFill>
                            <w14:srgbClr w14:val="C0C0C0">
                              <w14:alpha w14:val="70000"/>
                            </w14:srgbClr>
                          </w14:solidFill>
                        </w14:textFill>
                      </w:rPr>
                      <w:t>CONFIDENTIAL DRAFT VERSION</w:t>
                    </w:r>
                  </w:p>
                </w:txbxContent>
              </v:textbox>
              <w10:wrap anchorx="margin" anchory="margin"/>
            </v:shape>
          </w:pict>
        </mc:Fallback>
      </mc:AlternateContent>
    </w:r>
    <w:r w:rsidRPr="003F19AF">
      <w:rPr>
        <w:rFonts w:ascii="Arial" w:hAnsi="Arial" w:cs="Arial"/>
        <w:color w:val="595959" w:themeColor="text1" w:themeTint="A6"/>
        <w:sz w:val="16"/>
        <w:szCs w:val="16"/>
        <w:lang w:val="en-US"/>
      </w:rPr>
      <w:t>Xenia M. Hart</w:t>
    </w:r>
    <w:r w:rsidRPr="003F19AF">
      <w:rPr>
        <w:rFonts w:ascii="Arial" w:hAnsi="Arial" w:cs="Arial"/>
        <w:color w:val="595959" w:themeColor="text1" w:themeTint="A6"/>
        <w:sz w:val="16"/>
        <w:szCs w:val="16"/>
        <w:lang w:val="en-US"/>
      </w:rPr>
      <w:tab/>
    </w:r>
    <w:r w:rsidRPr="003F19AF">
      <w:rPr>
        <w:rFonts w:ascii="Arial" w:hAnsi="Arial" w:cs="Arial"/>
        <w:color w:val="595959" w:themeColor="text1" w:themeTint="A6"/>
        <w:sz w:val="16"/>
        <w:szCs w:val="16"/>
        <w:lang w:val="en-US"/>
      </w:rPr>
      <w:tab/>
    </w:r>
    <w:r>
      <w:rPr>
        <w:rFonts w:ascii="Arial" w:hAnsi="Arial" w:cs="Arial"/>
        <w:color w:val="595959" w:themeColor="text1" w:themeTint="A6"/>
        <w:sz w:val="16"/>
        <w:szCs w:val="16"/>
        <w:lang w:val="en-US"/>
      </w:rPr>
      <w:t>19.04</w:t>
    </w:r>
    <w:r w:rsidRPr="00B33939">
      <w:rPr>
        <w:rFonts w:ascii="Arial" w:hAnsi="Arial" w:cs="Arial"/>
        <w:color w:val="595959" w:themeColor="text1" w:themeTint="A6"/>
        <w:sz w:val="16"/>
        <w:szCs w:val="16"/>
        <w:lang w:val="en-US"/>
      </w:rPr>
      <w:t>.2022</w:t>
    </w:r>
  </w:p>
  <w:p w14:paraId="02EABF10" w14:textId="77777777" w:rsidR="007241FA" w:rsidRPr="003F19AF" w:rsidRDefault="007241FA" w:rsidP="0018350F">
    <w:pPr>
      <w:pStyle w:val="Kopfzeile"/>
      <w:rPr>
        <w:rFonts w:ascii="Arial" w:hAnsi="Arial" w:cs="Arial"/>
        <w:color w:val="595959" w:themeColor="text1" w:themeTint="A6"/>
        <w:sz w:val="16"/>
        <w:szCs w:val="16"/>
        <w:lang w:val="en-US"/>
      </w:rPr>
    </w:pPr>
    <w:r w:rsidRPr="003F19AF">
      <w:rPr>
        <w:rFonts w:ascii="Arial" w:hAnsi="Arial" w:cs="Arial"/>
        <w:color w:val="595959" w:themeColor="text1" w:themeTint="A6"/>
        <w:sz w:val="16"/>
        <w:szCs w:val="16"/>
        <w:lang w:val="en-US"/>
      </w:rPr>
      <w:t>Central Institute of Mental Health, Mannheim</w:t>
    </w:r>
  </w:p>
  <w:p w14:paraId="35DCB2C2" w14:textId="35029129" w:rsidR="007241FA" w:rsidRPr="0018350F" w:rsidRDefault="007241FA" w:rsidP="0018350F">
    <w:pPr>
      <w:pStyle w:val="Kopfzeile"/>
      <w:rPr>
        <w:lang w:val="en-US"/>
      </w:rPr>
    </w:pPr>
    <w:hyperlink r:id="rId1" w:history="1">
      <w:r w:rsidRPr="003F19AF">
        <w:rPr>
          <w:rStyle w:val="Hyperlink"/>
          <w:rFonts w:ascii="Arial" w:hAnsi="Arial" w:cs="Arial"/>
          <w:color w:val="595959" w:themeColor="text1" w:themeTint="A6"/>
          <w:sz w:val="16"/>
          <w:szCs w:val="16"/>
          <w:lang w:val="en-US"/>
        </w:rPr>
        <w:t>xenia.hart@zi-mannheim.de</w:t>
      </w:r>
    </w:hyperlink>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F71C0"/>
    <w:multiLevelType w:val="hybridMultilevel"/>
    <w:tmpl w:val="866EA480"/>
    <w:lvl w:ilvl="0" w:tplc="04070001">
      <w:start w:val="1"/>
      <w:numFmt w:val="bullet"/>
      <w:lvlText w:val=""/>
      <w:lvlJc w:val="left"/>
      <w:pPr>
        <w:ind w:left="897" w:hanging="360"/>
      </w:pPr>
      <w:rPr>
        <w:rFonts w:ascii="Symbol" w:hAnsi="Symbol" w:hint="default"/>
      </w:rPr>
    </w:lvl>
    <w:lvl w:ilvl="1" w:tplc="04070003" w:tentative="1">
      <w:start w:val="1"/>
      <w:numFmt w:val="bullet"/>
      <w:lvlText w:val="o"/>
      <w:lvlJc w:val="left"/>
      <w:pPr>
        <w:ind w:left="1617" w:hanging="360"/>
      </w:pPr>
      <w:rPr>
        <w:rFonts w:ascii="Courier New" w:hAnsi="Courier New" w:cs="Courier New" w:hint="default"/>
      </w:rPr>
    </w:lvl>
    <w:lvl w:ilvl="2" w:tplc="04070005" w:tentative="1">
      <w:start w:val="1"/>
      <w:numFmt w:val="bullet"/>
      <w:lvlText w:val=""/>
      <w:lvlJc w:val="left"/>
      <w:pPr>
        <w:ind w:left="2337" w:hanging="360"/>
      </w:pPr>
      <w:rPr>
        <w:rFonts w:ascii="Wingdings" w:hAnsi="Wingdings" w:hint="default"/>
      </w:rPr>
    </w:lvl>
    <w:lvl w:ilvl="3" w:tplc="04070001" w:tentative="1">
      <w:start w:val="1"/>
      <w:numFmt w:val="bullet"/>
      <w:lvlText w:val=""/>
      <w:lvlJc w:val="left"/>
      <w:pPr>
        <w:ind w:left="3057" w:hanging="360"/>
      </w:pPr>
      <w:rPr>
        <w:rFonts w:ascii="Symbol" w:hAnsi="Symbol" w:hint="default"/>
      </w:rPr>
    </w:lvl>
    <w:lvl w:ilvl="4" w:tplc="04070003" w:tentative="1">
      <w:start w:val="1"/>
      <w:numFmt w:val="bullet"/>
      <w:lvlText w:val="o"/>
      <w:lvlJc w:val="left"/>
      <w:pPr>
        <w:ind w:left="3777" w:hanging="360"/>
      </w:pPr>
      <w:rPr>
        <w:rFonts w:ascii="Courier New" w:hAnsi="Courier New" w:cs="Courier New" w:hint="default"/>
      </w:rPr>
    </w:lvl>
    <w:lvl w:ilvl="5" w:tplc="04070005" w:tentative="1">
      <w:start w:val="1"/>
      <w:numFmt w:val="bullet"/>
      <w:lvlText w:val=""/>
      <w:lvlJc w:val="left"/>
      <w:pPr>
        <w:ind w:left="4497" w:hanging="360"/>
      </w:pPr>
      <w:rPr>
        <w:rFonts w:ascii="Wingdings" w:hAnsi="Wingdings" w:hint="default"/>
      </w:rPr>
    </w:lvl>
    <w:lvl w:ilvl="6" w:tplc="04070001" w:tentative="1">
      <w:start w:val="1"/>
      <w:numFmt w:val="bullet"/>
      <w:lvlText w:val=""/>
      <w:lvlJc w:val="left"/>
      <w:pPr>
        <w:ind w:left="5217" w:hanging="360"/>
      </w:pPr>
      <w:rPr>
        <w:rFonts w:ascii="Symbol" w:hAnsi="Symbol" w:hint="default"/>
      </w:rPr>
    </w:lvl>
    <w:lvl w:ilvl="7" w:tplc="04070003" w:tentative="1">
      <w:start w:val="1"/>
      <w:numFmt w:val="bullet"/>
      <w:lvlText w:val="o"/>
      <w:lvlJc w:val="left"/>
      <w:pPr>
        <w:ind w:left="5937" w:hanging="360"/>
      </w:pPr>
      <w:rPr>
        <w:rFonts w:ascii="Courier New" w:hAnsi="Courier New" w:cs="Courier New" w:hint="default"/>
      </w:rPr>
    </w:lvl>
    <w:lvl w:ilvl="8" w:tplc="04070005" w:tentative="1">
      <w:start w:val="1"/>
      <w:numFmt w:val="bullet"/>
      <w:lvlText w:val=""/>
      <w:lvlJc w:val="left"/>
      <w:pPr>
        <w:ind w:left="6657" w:hanging="360"/>
      </w:pPr>
      <w:rPr>
        <w:rFonts w:ascii="Wingdings" w:hAnsi="Wingdings" w:hint="default"/>
      </w:rPr>
    </w:lvl>
  </w:abstractNum>
  <w:abstractNum w:abstractNumId="1" w15:restartNumberingAfterBreak="0">
    <w:nsid w:val="06FE00A5"/>
    <w:multiLevelType w:val="multilevel"/>
    <w:tmpl w:val="AE80056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30A74"/>
    <w:multiLevelType w:val="hybridMultilevel"/>
    <w:tmpl w:val="FFFC3050"/>
    <w:lvl w:ilvl="0" w:tplc="5EBA5CD6">
      <w:numFmt w:val="bullet"/>
      <w:lvlText w:val="-"/>
      <w:lvlJc w:val="left"/>
      <w:pPr>
        <w:ind w:left="720" w:hanging="360"/>
      </w:pPr>
      <w:rPr>
        <w:rFonts w:ascii="Calibri" w:eastAsiaTheme="minorHAnsi" w:hAnsi="Calibri"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0C0F81"/>
    <w:multiLevelType w:val="multilevel"/>
    <w:tmpl w:val="AE80056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1F29CD"/>
    <w:multiLevelType w:val="hybridMultilevel"/>
    <w:tmpl w:val="4F5A8110"/>
    <w:lvl w:ilvl="0" w:tplc="57CCC9E8">
      <w:start w:val="1"/>
      <w:numFmt w:val="low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2C1A6B"/>
    <w:multiLevelType w:val="hybridMultilevel"/>
    <w:tmpl w:val="5D90D23E"/>
    <w:lvl w:ilvl="0" w:tplc="C34E2AA4">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0E022485"/>
    <w:multiLevelType w:val="multilevel"/>
    <w:tmpl w:val="42E843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35D11D4"/>
    <w:multiLevelType w:val="hybridMultilevel"/>
    <w:tmpl w:val="24F8B4D0"/>
    <w:lvl w:ilvl="0" w:tplc="04070001">
      <w:start w:val="1"/>
      <w:numFmt w:val="bullet"/>
      <w:lvlText w:val=""/>
      <w:lvlJc w:val="left"/>
      <w:pPr>
        <w:ind w:left="900" w:hanging="360"/>
      </w:pPr>
      <w:rPr>
        <w:rFonts w:ascii="Symbol" w:hAnsi="Symbol" w:hint="default"/>
      </w:rPr>
    </w:lvl>
    <w:lvl w:ilvl="1" w:tplc="04070003" w:tentative="1">
      <w:start w:val="1"/>
      <w:numFmt w:val="bullet"/>
      <w:lvlText w:val="o"/>
      <w:lvlJc w:val="left"/>
      <w:pPr>
        <w:ind w:left="1620" w:hanging="360"/>
      </w:pPr>
      <w:rPr>
        <w:rFonts w:ascii="Courier New" w:hAnsi="Courier New" w:cs="Courier New" w:hint="default"/>
      </w:rPr>
    </w:lvl>
    <w:lvl w:ilvl="2" w:tplc="04070005" w:tentative="1">
      <w:start w:val="1"/>
      <w:numFmt w:val="bullet"/>
      <w:lvlText w:val=""/>
      <w:lvlJc w:val="left"/>
      <w:pPr>
        <w:ind w:left="2340" w:hanging="360"/>
      </w:pPr>
      <w:rPr>
        <w:rFonts w:ascii="Wingdings" w:hAnsi="Wingdings" w:hint="default"/>
      </w:rPr>
    </w:lvl>
    <w:lvl w:ilvl="3" w:tplc="04070001" w:tentative="1">
      <w:start w:val="1"/>
      <w:numFmt w:val="bullet"/>
      <w:lvlText w:val=""/>
      <w:lvlJc w:val="left"/>
      <w:pPr>
        <w:ind w:left="3060" w:hanging="360"/>
      </w:pPr>
      <w:rPr>
        <w:rFonts w:ascii="Symbol" w:hAnsi="Symbol" w:hint="default"/>
      </w:rPr>
    </w:lvl>
    <w:lvl w:ilvl="4" w:tplc="04070003" w:tentative="1">
      <w:start w:val="1"/>
      <w:numFmt w:val="bullet"/>
      <w:lvlText w:val="o"/>
      <w:lvlJc w:val="left"/>
      <w:pPr>
        <w:ind w:left="3780" w:hanging="360"/>
      </w:pPr>
      <w:rPr>
        <w:rFonts w:ascii="Courier New" w:hAnsi="Courier New" w:cs="Courier New" w:hint="default"/>
      </w:rPr>
    </w:lvl>
    <w:lvl w:ilvl="5" w:tplc="04070005" w:tentative="1">
      <w:start w:val="1"/>
      <w:numFmt w:val="bullet"/>
      <w:lvlText w:val=""/>
      <w:lvlJc w:val="left"/>
      <w:pPr>
        <w:ind w:left="4500" w:hanging="360"/>
      </w:pPr>
      <w:rPr>
        <w:rFonts w:ascii="Wingdings" w:hAnsi="Wingdings" w:hint="default"/>
      </w:rPr>
    </w:lvl>
    <w:lvl w:ilvl="6" w:tplc="04070001" w:tentative="1">
      <w:start w:val="1"/>
      <w:numFmt w:val="bullet"/>
      <w:lvlText w:val=""/>
      <w:lvlJc w:val="left"/>
      <w:pPr>
        <w:ind w:left="5220" w:hanging="360"/>
      </w:pPr>
      <w:rPr>
        <w:rFonts w:ascii="Symbol" w:hAnsi="Symbol" w:hint="default"/>
      </w:rPr>
    </w:lvl>
    <w:lvl w:ilvl="7" w:tplc="04070003" w:tentative="1">
      <w:start w:val="1"/>
      <w:numFmt w:val="bullet"/>
      <w:lvlText w:val="o"/>
      <w:lvlJc w:val="left"/>
      <w:pPr>
        <w:ind w:left="5940" w:hanging="360"/>
      </w:pPr>
      <w:rPr>
        <w:rFonts w:ascii="Courier New" w:hAnsi="Courier New" w:cs="Courier New" w:hint="default"/>
      </w:rPr>
    </w:lvl>
    <w:lvl w:ilvl="8" w:tplc="04070005" w:tentative="1">
      <w:start w:val="1"/>
      <w:numFmt w:val="bullet"/>
      <w:lvlText w:val=""/>
      <w:lvlJc w:val="left"/>
      <w:pPr>
        <w:ind w:left="6660" w:hanging="360"/>
      </w:pPr>
      <w:rPr>
        <w:rFonts w:ascii="Wingdings" w:hAnsi="Wingdings" w:hint="default"/>
      </w:rPr>
    </w:lvl>
  </w:abstractNum>
  <w:abstractNum w:abstractNumId="8" w15:restartNumberingAfterBreak="0">
    <w:nsid w:val="15AC2B7B"/>
    <w:multiLevelType w:val="multilevel"/>
    <w:tmpl w:val="892AA1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D1E400E"/>
    <w:multiLevelType w:val="hybridMultilevel"/>
    <w:tmpl w:val="DD4C5830"/>
    <w:lvl w:ilvl="0" w:tplc="586A7646">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0093807"/>
    <w:multiLevelType w:val="hybridMultilevel"/>
    <w:tmpl w:val="5D7A7AB6"/>
    <w:lvl w:ilvl="0" w:tplc="57CCC9E8">
      <w:start w:val="1"/>
      <w:numFmt w:val="low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031245E"/>
    <w:multiLevelType w:val="hybridMultilevel"/>
    <w:tmpl w:val="E6D06642"/>
    <w:lvl w:ilvl="0" w:tplc="C34E2AA4">
      <w:start w:val="1"/>
      <w:numFmt w:val="bullet"/>
      <w:lvlText w:val=""/>
      <w:lvlJc w:val="left"/>
      <w:pPr>
        <w:ind w:left="360" w:hanging="360"/>
      </w:pPr>
      <w:rPr>
        <w:rFonts w:ascii="Symbol" w:hAnsi="Symbol" w:hint="default"/>
        <w:b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25305B5"/>
    <w:multiLevelType w:val="hybridMultilevel"/>
    <w:tmpl w:val="4F8C24FA"/>
    <w:lvl w:ilvl="0" w:tplc="A9DCD71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5531964"/>
    <w:multiLevelType w:val="multilevel"/>
    <w:tmpl w:val="892AA1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5696050"/>
    <w:multiLevelType w:val="hybridMultilevel"/>
    <w:tmpl w:val="4D82F4AE"/>
    <w:lvl w:ilvl="0" w:tplc="C34E2AA4">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361B7AA5"/>
    <w:multiLevelType w:val="hybridMultilevel"/>
    <w:tmpl w:val="D8F2687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38153DF2"/>
    <w:multiLevelType w:val="multilevel"/>
    <w:tmpl w:val="892AA1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5131BD"/>
    <w:multiLevelType w:val="multilevel"/>
    <w:tmpl w:val="94783E0C"/>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024F48"/>
    <w:multiLevelType w:val="multilevel"/>
    <w:tmpl w:val="AE80056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1D4DD9"/>
    <w:multiLevelType w:val="hybridMultilevel"/>
    <w:tmpl w:val="ED5EC3DE"/>
    <w:lvl w:ilvl="0" w:tplc="04070001">
      <w:start w:val="1"/>
      <w:numFmt w:val="bullet"/>
      <w:lvlText w:val=""/>
      <w:lvlJc w:val="left"/>
      <w:pPr>
        <w:ind w:left="897" w:hanging="360"/>
      </w:pPr>
      <w:rPr>
        <w:rFonts w:ascii="Symbol" w:hAnsi="Symbol" w:hint="default"/>
      </w:rPr>
    </w:lvl>
    <w:lvl w:ilvl="1" w:tplc="04070003" w:tentative="1">
      <w:start w:val="1"/>
      <w:numFmt w:val="bullet"/>
      <w:lvlText w:val="o"/>
      <w:lvlJc w:val="left"/>
      <w:pPr>
        <w:ind w:left="1617" w:hanging="360"/>
      </w:pPr>
      <w:rPr>
        <w:rFonts w:ascii="Courier New" w:hAnsi="Courier New" w:cs="Courier New" w:hint="default"/>
      </w:rPr>
    </w:lvl>
    <w:lvl w:ilvl="2" w:tplc="04070005" w:tentative="1">
      <w:start w:val="1"/>
      <w:numFmt w:val="bullet"/>
      <w:lvlText w:val=""/>
      <w:lvlJc w:val="left"/>
      <w:pPr>
        <w:ind w:left="2337" w:hanging="360"/>
      </w:pPr>
      <w:rPr>
        <w:rFonts w:ascii="Wingdings" w:hAnsi="Wingdings" w:hint="default"/>
      </w:rPr>
    </w:lvl>
    <w:lvl w:ilvl="3" w:tplc="04070001" w:tentative="1">
      <w:start w:val="1"/>
      <w:numFmt w:val="bullet"/>
      <w:lvlText w:val=""/>
      <w:lvlJc w:val="left"/>
      <w:pPr>
        <w:ind w:left="3057" w:hanging="360"/>
      </w:pPr>
      <w:rPr>
        <w:rFonts w:ascii="Symbol" w:hAnsi="Symbol" w:hint="default"/>
      </w:rPr>
    </w:lvl>
    <w:lvl w:ilvl="4" w:tplc="04070003" w:tentative="1">
      <w:start w:val="1"/>
      <w:numFmt w:val="bullet"/>
      <w:lvlText w:val="o"/>
      <w:lvlJc w:val="left"/>
      <w:pPr>
        <w:ind w:left="3777" w:hanging="360"/>
      </w:pPr>
      <w:rPr>
        <w:rFonts w:ascii="Courier New" w:hAnsi="Courier New" w:cs="Courier New" w:hint="default"/>
      </w:rPr>
    </w:lvl>
    <w:lvl w:ilvl="5" w:tplc="04070005" w:tentative="1">
      <w:start w:val="1"/>
      <w:numFmt w:val="bullet"/>
      <w:lvlText w:val=""/>
      <w:lvlJc w:val="left"/>
      <w:pPr>
        <w:ind w:left="4497" w:hanging="360"/>
      </w:pPr>
      <w:rPr>
        <w:rFonts w:ascii="Wingdings" w:hAnsi="Wingdings" w:hint="default"/>
      </w:rPr>
    </w:lvl>
    <w:lvl w:ilvl="6" w:tplc="04070001" w:tentative="1">
      <w:start w:val="1"/>
      <w:numFmt w:val="bullet"/>
      <w:lvlText w:val=""/>
      <w:lvlJc w:val="left"/>
      <w:pPr>
        <w:ind w:left="5217" w:hanging="360"/>
      </w:pPr>
      <w:rPr>
        <w:rFonts w:ascii="Symbol" w:hAnsi="Symbol" w:hint="default"/>
      </w:rPr>
    </w:lvl>
    <w:lvl w:ilvl="7" w:tplc="04070003" w:tentative="1">
      <w:start w:val="1"/>
      <w:numFmt w:val="bullet"/>
      <w:lvlText w:val="o"/>
      <w:lvlJc w:val="left"/>
      <w:pPr>
        <w:ind w:left="5937" w:hanging="360"/>
      </w:pPr>
      <w:rPr>
        <w:rFonts w:ascii="Courier New" w:hAnsi="Courier New" w:cs="Courier New" w:hint="default"/>
      </w:rPr>
    </w:lvl>
    <w:lvl w:ilvl="8" w:tplc="04070005" w:tentative="1">
      <w:start w:val="1"/>
      <w:numFmt w:val="bullet"/>
      <w:lvlText w:val=""/>
      <w:lvlJc w:val="left"/>
      <w:pPr>
        <w:ind w:left="6657" w:hanging="360"/>
      </w:pPr>
      <w:rPr>
        <w:rFonts w:ascii="Wingdings" w:hAnsi="Wingdings" w:hint="default"/>
      </w:rPr>
    </w:lvl>
  </w:abstractNum>
  <w:abstractNum w:abstractNumId="20" w15:restartNumberingAfterBreak="0">
    <w:nsid w:val="4D707A81"/>
    <w:multiLevelType w:val="hybridMultilevel"/>
    <w:tmpl w:val="695A10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1AB41AA"/>
    <w:multiLevelType w:val="hybridMultilevel"/>
    <w:tmpl w:val="98160D7E"/>
    <w:lvl w:ilvl="0" w:tplc="04070001">
      <w:start w:val="1"/>
      <w:numFmt w:val="bullet"/>
      <w:lvlText w:val=""/>
      <w:lvlJc w:val="left"/>
      <w:pPr>
        <w:ind w:left="897" w:hanging="360"/>
      </w:pPr>
      <w:rPr>
        <w:rFonts w:ascii="Symbol" w:hAnsi="Symbol" w:hint="default"/>
      </w:rPr>
    </w:lvl>
    <w:lvl w:ilvl="1" w:tplc="04070003" w:tentative="1">
      <w:start w:val="1"/>
      <w:numFmt w:val="bullet"/>
      <w:lvlText w:val="o"/>
      <w:lvlJc w:val="left"/>
      <w:pPr>
        <w:ind w:left="1617" w:hanging="360"/>
      </w:pPr>
      <w:rPr>
        <w:rFonts w:ascii="Courier New" w:hAnsi="Courier New" w:cs="Courier New" w:hint="default"/>
      </w:rPr>
    </w:lvl>
    <w:lvl w:ilvl="2" w:tplc="04070005" w:tentative="1">
      <w:start w:val="1"/>
      <w:numFmt w:val="bullet"/>
      <w:lvlText w:val=""/>
      <w:lvlJc w:val="left"/>
      <w:pPr>
        <w:ind w:left="2337" w:hanging="360"/>
      </w:pPr>
      <w:rPr>
        <w:rFonts w:ascii="Wingdings" w:hAnsi="Wingdings" w:hint="default"/>
      </w:rPr>
    </w:lvl>
    <w:lvl w:ilvl="3" w:tplc="04070001" w:tentative="1">
      <w:start w:val="1"/>
      <w:numFmt w:val="bullet"/>
      <w:lvlText w:val=""/>
      <w:lvlJc w:val="left"/>
      <w:pPr>
        <w:ind w:left="3057" w:hanging="360"/>
      </w:pPr>
      <w:rPr>
        <w:rFonts w:ascii="Symbol" w:hAnsi="Symbol" w:hint="default"/>
      </w:rPr>
    </w:lvl>
    <w:lvl w:ilvl="4" w:tplc="04070003" w:tentative="1">
      <w:start w:val="1"/>
      <w:numFmt w:val="bullet"/>
      <w:lvlText w:val="o"/>
      <w:lvlJc w:val="left"/>
      <w:pPr>
        <w:ind w:left="3777" w:hanging="360"/>
      </w:pPr>
      <w:rPr>
        <w:rFonts w:ascii="Courier New" w:hAnsi="Courier New" w:cs="Courier New" w:hint="default"/>
      </w:rPr>
    </w:lvl>
    <w:lvl w:ilvl="5" w:tplc="04070005" w:tentative="1">
      <w:start w:val="1"/>
      <w:numFmt w:val="bullet"/>
      <w:lvlText w:val=""/>
      <w:lvlJc w:val="left"/>
      <w:pPr>
        <w:ind w:left="4497" w:hanging="360"/>
      </w:pPr>
      <w:rPr>
        <w:rFonts w:ascii="Wingdings" w:hAnsi="Wingdings" w:hint="default"/>
      </w:rPr>
    </w:lvl>
    <w:lvl w:ilvl="6" w:tplc="04070001" w:tentative="1">
      <w:start w:val="1"/>
      <w:numFmt w:val="bullet"/>
      <w:lvlText w:val=""/>
      <w:lvlJc w:val="left"/>
      <w:pPr>
        <w:ind w:left="5217" w:hanging="360"/>
      </w:pPr>
      <w:rPr>
        <w:rFonts w:ascii="Symbol" w:hAnsi="Symbol" w:hint="default"/>
      </w:rPr>
    </w:lvl>
    <w:lvl w:ilvl="7" w:tplc="04070003" w:tentative="1">
      <w:start w:val="1"/>
      <w:numFmt w:val="bullet"/>
      <w:lvlText w:val="o"/>
      <w:lvlJc w:val="left"/>
      <w:pPr>
        <w:ind w:left="5937" w:hanging="360"/>
      </w:pPr>
      <w:rPr>
        <w:rFonts w:ascii="Courier New" w:hAnsi="Courier New" w:cs="Courier New" w:hint="default"/>
      </w:rPr>
    </w:lvl>
    <w:lvl w:ilvl="8" w:tplc="04070005" w:tentative="1">
      <w:start w:val="1"/>
      <w:numFmt w:val="bullet"/>
      <w:lvlText w:val=""/>
      <w:lvlJc w:val="left"/>
      <w:pPr>
        <w:ind w:left="6657" w:hanging="360"/>
      </w:pPr>
      <w:rPr>
        <w:rFonts w:ascii="Wingdings" w:hAnsi="Wingdings" w:hint="default"/>
      </w:rPr>
    </w:lvl>
  </w:abstractNum>
  <w:abstractNum w:abstractNumId="22" w15:restartNumberingAfterBreak="0">
    <w:nsid w:val="58C71874"/>
    <w:multiLevelType w:val="hybridMultilevel"/>
    <w:tmpl w:val="0CB848B0"/>
    <w:lvl w:ilvl="0" w:tplc="C34E2AA4">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9AB3BC7"/>
    <w:multiLevelType w:val="multilevel"/>
    <w:tmpl w:val="AE80056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58A1D22"/>
    <w:multiLevelType w:val="hybridMultilevel"/>
    <w:tmpl w:val="9F7275A4"/>
    <w:lvl w:ilvl="0" w:tplc="C34E2AA4">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675E4B30"/>
    <w:multiLevelType w:val="hybridMultilevel"/>
    <w:tmpl w:val="72640444"/>
    <w:lvl w:ilvl="0" w:tplc="57CCC9E8">
      <w:start w:val="1"/>
      <w:numFmt w:val="low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82D48E3"/>
    <w:multiLevelType w:val="hybridMultilevel"/>
    <w:tmpl w:val="D8DAD53A"/>
    <w:lvl w:ilvl="0" w:tplc="48B8519A">
      <w:start w:val="1"/>
      <w:numFmt w:val="lowerRoman"/>
      <w:lvlText w:val="%1)"/>
      <w:lvlJc w:val="left"/>
      <w:pPr>
        <w:ind w:left="340" w:hanging="34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70DC65AF"/>
    <w:multiLevelType w:val="hybridMultilevel"/>
    <w:tmpl w:val="7D9E83CA"/>
    <w:lvl w:ilvl="0" w:tplc="C34E2AA4">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76766064"/>
    <w:multiLevelType w:val="multilevel"/>
    <w:tmpl w:val="42E843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71B17C1"/>
    <w:multiLevelType w:val="multilevel"/>
    <w:tmpl w:val="892AA1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E901C8C"/>
    <w:multiLevelType w:val="hybridMultilevel"/>
    <w:tmpl w:val="7CB8251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20"/>
  </w:num>
  <w:num w:numId="3">
    <w:abstractNumId w:val="30"/>
  </w:num>
  <w:num w:numId="4">
    <w:abstractNumId w:val="0"/>
  </w:num>
  <w:num w:numId="5">
    <w:abstractNumId w:val="19"/>
  </w:num>
  <w:num w:numId="6">
    <w:abstractNumId w:val="21"/>
  </w:num>
  <w:num w:numId="7">
    <w:abstractNumId w:val="7"/>
  </w:num>
  <w:num w:numId="8">
    <w:abstractNumId w:val="26"/>
  </w:num>
  <w:num w:numId="9">
    <w:abstractNumId w:val="12"/>
  </w:num>
  <w:num w:numId="10">
    <w:abstractNumId w:val="27"/>
  </w:num>
  <w:num w:numId="11">
    <w:abstractNumId w:val="14"/>
  </w:num>
  <w:num w:numId="12">
    <w:abstractNumId w:val="5"/>
  </w:num>
  <w:num w:numId="13">
    <w:abstractNumId w:val="22"/>
  </w:num>
  <w:num w:numId="14">
    <w:abstractNumId w:val="11"/>
  </w:num>
  <w:num w:numId="15">
    <w:abstractNumId w:val="24"/>
  </w:num>
  <w:num w:numId="16">
    <w:abstractNumId w:val="13"/>
  </w:num>
  <w:num w:numId="17">
    <w:abstractNumId w:val="4"/>
  </w:num>
  <w:num w:numId="18">
    <w:abstractNumId w:val="25"/>
  </w:num>
  <w:num w:numId="19">
    <w:abstractNumId w:val="10"/>
  </w:num>
  <w:num w:numId="20">
    <w:abstractNumId w:val="9"/>
  </w:num>
  <w:num w:numId="21">
    <w:abstractNumId w:val="2"/>
  </w:num>
  <w:num w:numId="22">
    <w:abstractNumId w:val="29"/>
  </w:num>
  <w:num w:numId="23">
    <w:abstractNumId w:val="17"/>
  </w:num>
  <w:num w:numId="24">
    <w:abstractNumId w:val="8"/>
  </w:num>
  <w:num w:numId="25">
    <w:abstractNumId w:val="16"/>
  </w:num>
  <w:num w:numId="26">
    <w:abstractNumId w:val="28"/>
  </w:num>
  <w:num w:numId="27">
    <w:abstractNumId w:val="6"/>
  </w:num>
  <w:num w:numId="28">
    <w:abstractNumId w:val="1"/>
  </w:num>
  <w:num w:numId="29">
    <w:abstractNumId w:val="23"/>
  </w:num>
  <w:num w:numId="30">
    <w:abstractNumId w:val="18"/>
  </w:num>
  <w:num w:numId="3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rt, Xenia">
    <w15:presenceInfo w15:providerId="AD" w15:userId="S-1-5-21-1056371450-1050986535-570443286-189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Vancouver XH&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apr9rxsnpe9vret2s55xr0qwz0fsvv909pf&quot;&gt;My EndNote Library_Aripiprazole und Spiegel-Converted&lt;record-ids&gt;&lt;item&gt;7315&lt;/item&gt;&lt;item&gt;7316&lt;/item&gt;&lt;/record-ids&gt;&lt;/item&gt;&lt;/Libraries&gt;"/>
  </w:docVars>
  <w:rsids>
    <w:rsidRoot w:val="00D26C81"/>
    <w:rsid w:val="000070F6"/>
    <w:rsid w:val="000276A3"/>
    <w:rsid w:val="0004625F"/>
    <w:rsid w:val="0005798D"/>
    <w:rsid w:val="00057A56"/>
    <w:rsid w:val="000609FC"/>
    <w:rsid w:val="00065A09"/>
    <w:rsid w:val="00091AD1"/>
    <w:rsid w:val="000A70AF"/>
    <w:rsid w:val="000B3FD7"/>
    <w:rsid w:val="000B62A9"/>
    <w:rsid w:val="000C13E9"/>
    <w:rsid w:val="000C2689"/>
    <w:rsid w:val="000E0F4B"/>
    <w:rsid w:val="000F21E4"/>
    <w:rsid w:val="001254B6"/>
    <w:rsid w:val="0013152A"/>
    <w:rsid w:val="00147DC0"/>
    <w:rsid w:val="00164C0C"/>
    <w:rsid w:val="00166D23"/>
    <w:rsid w:val="0018350F"/>
    <w:rsid w:val="001B0EF7"/>
    <w:rsid w:val="001B3B0B"/>
    <w:rsid w:val="001B64AB"/>
    <w:rsid w:val="001E1A6C"/>
    <w:rsid w:val="0020077B"/>
    <w:rsid w:val="0020080F"/>
    <w:rsid w:val="00206468"/>
    <w:rsid w:val="00212866"/>
    <w:rsid w:val="002200FB"/>
    <w:rsid w:val="00227215"/>
    <w:rsid w:val="00233478"/>
    <w:rsid w:val="0024498D"/>
    <w:rsid w:val="00250C88"/>
    <w:rsid w:val="00252BDA"/>
    <w:rsid w:val="00253B31"/>
    <w:rsid w:val="002777B6"/>
    <w:rsid w:val="00287665"/>
    <w:rsid w:val="002B4720"/>
    <w:rsid w:val="002C1560"/>
    <w:rsid w:val="002C43AF"/>
    <w:rsid w:val="0032408D"/>
    <w:rsid w:val="00372468"/>
    <w:rsid w:val="003752D5"/>
    <w:rsid w:val="0038670F"/>
    <w:rsid w:val="003937EC"/>
    <w:rsid w:val="003A0FB7"/>
    <w:rsid w:val="003B2AE5"/>
    <w:rsid w:val="003D63BC"/>
    <w:rsid w:val="003D7455"/>
    <w:rsid w:val="003F7084"/>
    <w:rsid w:val="0041677B"/>
    <w:rsid w:val="0042464D"/>
    <w:rsid w:val="00427864"/>
    <w:rsid w:val="004323FF"/>
    <w:rsid w:val="00434172"/>
    <w:rsid w:val="00443510"/>
    <w:rsid w:val="004678B2"/>
    <w:rsid w:val="004930E6"/>
    <w:rsid w:val="00493257"/>
    <w:rsid w:val="004B2415"/>
    <w:rsid w:val="004B5A24"/>
    <w:rsid w:val="004C7668"/>
    <w:rsid w:val="005024D0"/>
    <w:rsid w:val="005224AD"/>
    <w:rsid w:val="00542B45"/>
    <w:rsid w:val="0056184E"/>
    <w:rsid w:val="00565AFB"/>
    <w:rsid w:val="00566963"/>
    <w:rsid w:val="00571711"/>
    <w:rsid w:val="005A3CFF"/>
    <w:rsid w:val="005A7D29"/>
    <w:rsid w:val="005B00A6"/>
    <w:rsid w:val="005B7684"/>
    <w:rsid w:val="005D0D12"/>
    <w:rsid w:val="00601B8C"/>
    <w:rsid w:val="00610743"/>
    <w:rsid w:val="006366DE"/>
    <w:rsid w:val="00643D04"/>
    <w:rsid w:val="0065200C"/>
    <w:rsid w:val="00687156"/>
    <w:rsid w:val="006B7340"/>
    <w:rsid w:val="006D4C6C"/>
    <w:rsid w:val="007010A4"/>
    <w:rsid w:val="0070177D"/>
    <w:rsid w:val="007241FA"/>
    <w:rsid w:val="00724C31"/>
    <w:rsid w:val="0073358F"/>
    <w:rsid w:val="00734DC6"/>
    <w:rsid w:val="00734F9C"/>
    <w:rsid w:val="007401ED"/>
    <w:rsid w:val="00741989"/>
    <w:rsid w:val="0075078A"/>
    <w:rsid w:val="007519C9"/>
    <w:rsid w:val="00761A57"/>
    <w:rsid w:val="00773BF4"/>
    <w:rsid w:val="00777265"/>
    <w:rsid w:val="007A3AD6"/>
    <w:rsid w:val="007B425E"/>
    <w:rsid w:val="007D5BDC"/>
    <w:rsid w:val="007D78B1"/>
    <w:rsid w:val="0082331A"/>
    <w:rsid w:val="0083648B"/>
    <w:rsid w:val="00852A81"/>
    <w:rsid w:val="00854549"/>
    <w:rsid w:val="00860E48"/>
    <w:rsid w:val="00865CF6"/>
    <w:rsid w:val="00874FB4"/>
    <w:rsid w:val="00881BFD"/>
    <w:rsid w:val="00883B00"/>
    <w:rsid w:val="00892486"/>
    <w:rsid w:val="008978E0"/>
    <w:rsid w:val="008C6102"/>
    <w:rsid w:val="008D0A9D"/>
    <w:rsid w:val="008D23C5"/>
    <w:rsid w:val="008E24E6"/>
    <w:rsid w:val="008E5C56"/>
    <w:rsid w:val="008E723A"/>
    <w:rsid w:val="00930E81"/>
    <w:rsid w:val="0094700D"/>
    <w:rsid w:val="009512F7"/>
    <w:rsid w:val="00952930"/>
    <w:rsid w:val="009718CC"/>
    <w:rsid w:val="0098434D"/>
    <w:rsid w:val="009A3ADC"/>
    <w:rsid w:val="009C0C83"/>
    <w:rsid w:val="009C5422"/>
    <w:rsid w:val="009C6248"/>
    <w:rsid w:val="009D250F"/>
    <w:rsid w:val="009D4F00"/>
    <w:rsid w:val="009F27BA"/>
    <w:rsid w:val="009F7AC8"/>
    <w:rsid w:val="00A157BC"/>
    <w:rsid w:val="00A218D4"/>
    <w:rsid w:val="00A223F3"/>
    <w:rsid w:val="00A40768"/>
    <w:rsid w:val="00A420B7"/>
    <w:rsid w:val="00AB3C3F"/>
    <w:rsid w:val="00AE0DCC"/>
    <w:rsid w:val="00AE4A2B"/>
    <w:rsid w:val="00B10B8A"/>
    <w:rsid w:val="00B122E4"/>
    <w:rsid w:val="00B16BB0"/>
    <w:rsid w:val="00B4344D"/>
    <w:rsid w:val="00B4683B"/>
    <w:rsid w:val="00B47B83"/>
    <w:rsid w:val="00B52335"/>
    <w:rsid w:val="00B86A06"/>
    <w:rsid w:val="00B924EC"/>
    <w:rsid w:val="00B94849"/>
    <w:rsid w:val="00BB369C"/>
    <w:rsid w:val="00BC473A"/>
    <w:rsid w:val="00BF1FBD"/>
    <w:rsid w:val="00C23F3D"/>
    <w:rsid w:val="00C24AF4"/>
    <w:rsid w:val="00C2692B"/>
    <w:rsid w:val="00C2781B"/>
    <w:rsid w:val="00C37711"/>
    <w:rsid w:val="00C422A0"/>
    <w:rsid w:val="00C471B8"/>
    <w:rsid w:val="00C526D6"/>
    <w:rsid w:val="00C6397A"/>
    <w:rsid w:val="00C6671F"/>
    <w:rsid w:val="00C71803"/>
    <w:rsid w:val="00CC0D30"/>
    <w:rsid w:val="00CE7620"/>
    <w:rsid w:val="00D208EE"/>
    <w:rsid w:val="00D2361B"/>
    <w:rsid w:val="00D2572F"/>
    <w:rsid w:val="00D26C81"/>
    <w:rsid w:val="00D531F8"/>
    <w:rsid w:val="00D66D19"/>
    <w:rsid w:val="00D8235E"/>
    <w:rsid w:val="00D872B7"/>
    <w:rsid w:val="00D94550"/>
    <w:rsid w:val="00D946D9"/>
    <w:rsid w:val="00D94F0B"/>
    <w:rsid w:val="00DB1593"/>
    <w:rsid w:val="00DC3116"/>
    <w:rsid w:val="00DF1696"/>
    <w:rsid w:val="00DF3E6C"/>
    <w:rsid w:val="00E104A7"/>
    <w:rsid w:val="00E15D77"/>
    <w:rsid w:val="00E33BA2"/>
    <w:rsid w:val="00E37232"/>
    <w:rsid w:val="00E45F24"/>
    <w:rsid w:val="00E5478F"/>
    <w:rsid w:val="00E559B5"/>
    <w:rsid w:val="00E669EA"/>
    <w:rsid w:val="00E82814"/>
    <w:rsid w:val="00E94F80"/>
    <w:rsid w:val="00EC0AE8"/>
    <w:rsid w:val="00EE0C1F"/>
    <w:rsid w:val="00EE47A9"/>
    <w:rsid w:val="00EF1012"/>
    <w:rsid w:val="00F10037"/>
    <w:rsid w:val="00F46BD0"/>
    <w:rsid w:val="00F50DA1"/>
    <w:rsid w:val="00F519BA"/>
    <w:rsid w:val="00F52F27"/>
    <w:rsid w:val="00F55F34"/>
    <w:rsid w:val="00F62472"/>
    <w:rsid w:val="00F6687A"/>
    <w:rsid w:val="00F85B6B"/>
    <w:rsid w:val="00F91B12"/>
    <w:rsid w:val="00F9748A"/>
    <w:rsid w:val="00FA5FAC"/>
    <w:rsid w:val="00FD07FC"/>
    <w:rsid w:val="00FD0FA0"/>
    <w:rsid w:val="00FF09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5F4B25"/>
  <w15:chartTrackingRefBased/>
  <w15:docId w15:val="{316CFD28-3AA0-45AB-BBDF-B843D219E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Arial"/>
    <w:qFormat/>
    <w:rsid w:val="00892486"/>
    <w:pPr>
      <w:spacing w:after="0" w:line="240" w:lineRule="auto"/>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D208EE"/>
    <w:pPr>
      <w:keepNext/>
      <w:keepLines/>
      <w:spacing w:before="240"/>
      <w:outlineLvl w:val="0"/>
    </w:pPr>
    <w:rPr>
      <w:rFonts w:eastAsiaTheme="majorEastAsia" w:cstheme="majorBidi"/>
      <w:szCs w:val="32"/>
    </w:rPr>
  </w:style>
  <w:style w:type="paragraph" w:styleId="berschrift2">
    <w:name w:val="heading 2"/>
    <w:basedOn w:val="Standard"/>
    <w:next w:val="Standard"/>
    <w:link w:val="berschrift2Zchn"/>
    <w:uiPriority w:val="9"/>
    <w:unhideWhenUsed/>
    <w:qFormat/>
    <w:rsid w:val="0082331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B52335"/>
    <w:pPr>
      <w:spacing w:before="100" w:beforeAutospacing="1" w:after="100" w:afterAutospacing="1"/>
      <w:outlineLvl w:val="2"/>
    </w:pPr>
    <w:rPr>
      <w:b/>
      <w:bCs/>
      <w:sz w:val="27"/>
      <w:szCs w:val="27"/>
    </w:rPr>
  </w:style>
  <w:style w:type="paragraph" w:styleId="berschrift4">
    <w:name w:val="heading 4"/>
    <w:basedOn w:val="Standard"/>
    <w:next w:val="Standard"/>
    <w:link w:val="berschrift4Zchn"/>
    <w:uiPriority w:val="9"/>
    <w:unhideWhenUsed/>
    <w:qFormat/>
    <w:rsid w:val="00B52335"/>
    <w:pPr>
      <w:keepNext/>
      <w:keepLines/>
      <w:spacing w:before="40" w:line="259" w:lineRule="auto"/>
      <w:outlineLvl w:val="3"/>
    </w:pPr>
    <w:rPr>
      <w:rFonts w:asciiTheme="majorHAnsi" w:eastAsiaTheme="majorEastAsia" w:hAnsiTheme="majorHAnsi" w:cstheme="majorBidi"/>
      <w:i/>
      <w:iCs/>
      <w:color w:val="2E74B5" w:themeColor="accent1" w:themeShade="BF"/>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208EE"/>
    <w:rPr>
      <w:rFonts w:eastAsiaTheme="majorEastAsia" w:cstheme="majorBidi"/>
      <w:sz w:val="24"/>
      <w:szCs w:val="32"/>
      <w:lang w:eastAsia="de-DE"/>
    </w:rPr>
  </w:style>
  <w:style w:type="character" w:customStyle="1" w:styleId="berschrift2Zchn">
    <w:name w:val="Überschrift 2 Zchn"/>
    <w:basedOn w:val="Absatz-Standardschriftart"/>
    <w:link w:val="berschrift2"/>
    <w:uiPriority w:val="9"/>
    <w:rsid w:val="0082331A"/>
    <w:rPr>
      <w:rFonts w:asciiTheme="majorHAnsi" w:eastAsiaTheme="majorEastAsia" w:hAnsiTheme="majorHAnsi" w:cstheme="majorBidi"/>
      <w:color w:val="2E74B5" w:themeColor="accent1" w:themeShade="BF"/>
      <w:sz w:val="26"/>
      <w:szCs w:val="26"/>
      <w:lang w:eastAsia="de-DE"/>
    </w:rPr>
  </w:style>
  <w:style w:type="character" w:customStyle="1" w:styleId="berschrift3Zchn">
    <w:name w:val="Überschrift 3 Zchn"/>
    <w:basedOn w:val="Absatz-Standardschriftart"/>
    <w:link w:val="berschrift3"/>
    <w:uiPriority w:val="9"/>
    <w:rsid w:val="00B52335"/>
    <w:rPr>
      <w:rFonts w:eastAsia="Times New Roman" w:cs="Times New Roman"/>
      <w:b/>
      <w:bCs/>
      <w:sz w:val="27"/>
      <w:szCs w:val="27"/>
      <w:lang w:eastAsia="de-DE"/>
    </w:rPr>
  </w:style>
  <w:style w:type="character" w:customStyle="1" w:styleId="berschrift4Zchn">
    <w:name w:val="Überschrift 4 Zchn"/>
    <w:basedOn w:val="Absatz-Standardschriftart"/>
    <w:link w:val="berschrift4"/>
    <w:uiPriority w:val="9"/>
    <w:rsid w:val="00B52335"/>
    <w:rPr>
      <w:rFonts w:asciiTheme="majorHAnsi" w:eastAsiaTheme="majorEastAsia" w:hAnsiTheme="majorHAnsi" w:cstheme="majorBidi"/>
      <w:i/>
      <w:iCs/>
      <w:color w:val="2E74B5" w:themeColor="accent1" w:themeShade="BF"/>
    </w:rPr>
  </w:style>
  <w:style w:type="paragraph" w:customStyle="1" w:styleId="EndNoteBibliography">
    <w:name w:val="EndNote Bibliography"/>
    <w:basedOn w:val="Standard"/>
    <w:link w:val="EndNoteBibliographyZchn"/>
    <w:rsid w:val="007A3AD6"/>
    <w:pPr>
      <w:jc w:val="both"/>
    </w:pPr>
    <w:rPr>
      <w:rFonts w:ascii="Calibri" w:hAnsi="Calibri" w:cs="Arial"/>
    </w:rPr>
  </w:style>
  <w:style w:type="character" w:customStyle="1" w:styleId="EndNoteBibliographyZchn">
    <w:name w:val="EndNote Bibliography Zchn"/>
    <w:basedOn w:val="Absatz-Standardschriftart"/>
    <w:link w:val="EndNoteBibliography"/>
    <w:rsid w:val="007A3AD6"/>
    <w:rPr>
      <w:rFonts w:ascii="Calibri" w:eastAsia="Times New Roman" w:hAnsi="Calibri" w:cs="Arial"/>
      <w:sz w:val="24"/>
      <w:szCs w:val="24"/>
      <w:lang w:eastAsia="de-DE"/>
    </w:rPr>
  </w:style>
  <w:style w:type="table" w:styleId="EinfacheTabelle2">
    <w:name w:val="Plain Table 2"/>
    <w:basedOn w:val="NormaleTabelle"/>
    <w:uiPriority w:val="42"/>
    <w:rsid w:val="007A3AD6"/>
    <w:pPr>
      <w:spacing w:after="0" w:line="240" w:lineRule="auto"/>
    </w:pPr>
    <w:rPr>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lenraster">
    <w:name w:val="Table Grid"/>
    <w:basedOn w:val="NormaleTabelle"/>
    <w:uiPriority w:val="39"/>
    <w:rsid w:val="00865CF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65CF6"/>
    <w:pPr>
      <w:tabs>
        <w:tab w:val="center" w:pos="4536"/>
        <w:tab w:val="right" w:pos="9072"/>
      </w:tabs>
    </w:pPr>
  </w:style>
  <w:style w:type="character" w:customStyle="1" w:styleId="KopfzeileZchn">
    <w:name w:val="Kopfzeile Zchn"/>
    <w:basedOn w:val="Absatz-Standardschriftart"/>
    <w:link w:val="Kopfzeile"/>
    <w:uiPriority w:val="99"/>
    <w:rsid w:val="00865CF6"/>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865CF6"/>
    <w:pPr>
      <w:tabs>
        <w:tab w:val="center" w:pos="4536"/>
        <w:tab w:val="right" w:pos="9072"/>
      </w:tabs>
    </w:pPr>
  </w:style>
  <w:style w:type="character" w:customStyle="1" w:styleId="FuzeileZchn">
    <w:name w:val="Fußzeile Zchn"/>
    <w:basedOn w:val="Absatz-Standardschriftart"/>
    <w:link w:val="Fuzeile"/>
    <w:uiPriority w:val="99"/>
    <w:rsid w:val="00865CF6"/>
    <w:rPr>
      <w:rFonts w:ascii="Times New Roman" w:eastAsia="Times New Roman" w:hAnsi="Times New Roman" w:cs="Times New Roman"/>
      <w:sz w:val="24"/>
      <w:szCs w:val="24"/>
      <w:lang w:eastAsia="de-DE"/>
    </w:rPr>
  </w:style>
  <w:style w:type="paragraph" w:styleId="Verzeichnis1">
    <w:name w:val="toc 1"/>
    <w:basedOn w:val="Standard"/>
    <w:next w:val="Standard"/>
    <w:autoRedefine/>
    <w:uiPriority w:val="39"/>
    <w:unhideWhenUsed/>
    <w:rsid w:val="00865CF6"/>
    <w:pPr>
      <w:spacing w:after="100"/>
    </w:pPr>
  </w:style>
  <w:style w:type="character" w:styleId="Hyperlink">
    <w:name w:val="Hyperlink"/>
    <w:basedOn w:val="Absatz-Standardschriftart"/>
    <w:uiPriority w:val="99"/>
    <w:unhideWhenUsed/>
    <w:rsid w:val="00865CF6"/>
    <w:rPr>
      <w:color w:val="0563C1" w:themeColor="hyperlink"/>
      <w:u w:val="single"/>
    </w:rPr>
  </w:style>
  <w:style w:type="paragraph" w:styleId="Beschriftung">
    <w:name w:val="caption"/>
    <w:basedOn w:val="Standard"/>
    <w:next w:val="Standard"/>
    <w:uiPriority w:val="35"/>
    <w:unhideWhenUsed/>
    <w:qFormat/>
    <w:rsid w:val="0073358F"/>
    <w:rPr>
      <w:rFonts w:ascii="Arial" w:hAnsi="Arial"/>
      <w:i/>
      <w:iCs/>
      <w:color w:val="000000" w:themeColor="text1"/>
      <w:sz w:val="18"/>
      <w:szCs w:val="18"/>
    </w:rPr>
  </w:style>
  <w:style w:type="table" w:styleId="Listentabelle1hellAkzent3">
    <w:name w:val="List Table 1 Light Accent 3"/>
    <w:basedOn w:val="NormaleTabelle"/>
    <w:uiPriority w:val="46"/>
    <w:rsid w:val="000B3FD7"/>
    <w:pPr>
      <w:spacing w:after="0" w:line="240" w:lineRule="auto"/>
    </w:pPr>
    <w:rPr>
      <w:sz w:val="24"/>
      <w:szCs w:val="24"/>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Listenabsatz">
    <w:name w:val="List Paragraph"/>
    <w:basedOn w:val="Standard"/>
    <w:uiPriority w:val="34"/>
    <w:qFormat/>
    <w:rsid w:val="000B3FD7"/>
    <w:pPr>
      <w:ind w:left="720"/>
      <w:contextualSpacing/>
    </w:pPr>
  </w:style>
  <w:style w:type="table" w:customStyle="1" w:styleId="EinfacheTabelle21">
    <w:name w:val="Einfache Tabelle 21"/>
    <w:basedOn w:val="NormaleTabelle"/>
    <w:uiPriority w:val="42"/>
    <w:rsid w:val="00874FB4"/>
    <w:pPr>
      <w:spacing w:after="0" w:line="240" w:lineRule="auto"/>
    </w:pPr>
    <w:rPr>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Verzeichnis2">
    <w:name w:val="toc 2"/>
    <w:basedOn w:val="Standard"/>
    <w:next w:val="Standard"/>
    <w:autoRedefine/>
    <w:uiPriority w:val="39"/>
    <w:unhideWhenUsed/>
    <w:rsid w:val="006366DE"/>
    <w:pPr>
      <w:spacing w:after="100"/>
      <w:ind w:left="240"/>
    </w:pPr>
  </w:style>
  <w:style w:type="table" w:styleId="Gitternetztabelle1hell">
    <w:name w:val="Grid Table 1 Light"/>
    <w:basedOn w:val="NormaleTabelle"/>
    <w:uiPriority w:val="46"/>
    <w:rsid w:val="00C24AF4"/>
    <w:pPr>
      <w:spacing w:after="0" w:line="240" w:lineRule="auto"/>
    </w:pPr>
    <w:rPr>
      <w:sz w:val="24"/>
      <w:szCs w:val="24"/>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7D5BDC"/>
    <w:pPr>
      <w:autoSpaceDE w:val="0"/>
      <w:autoSpaceDN w:val="0"/>
      <w:adjustRightInd w:val="0"/>
      <w:spacing w:after="0" w:line="240" w:lineRule="auto"/>
    </w:pPr>
    <w:rPr>
      <w:rFonts w:ascii="Calibri" w:hAnsi="Calibri" w:cs="Calibri"/>
      <w:color w:val="000000"/>
      <w:sz w:val="24"/>
      <w:szCs w:val="24"/>
    </w:rPr>
  </w:style>
  <w:style w:type="table" w:customStyle="1" w:styleId="EinfacheTabelle22">
    <w:name w:val="Einfache Tabelle 22"/>
    <w:basedOn w:val="NormaleTabelle"/>
    <w:next w:val="EinfacheTabelle2"/>
    <w:uiPriority w:val="42"/>
    <w:rsid w:val="007D5BDC"/>
    <w:pPr>
      <w:spacing w:after="0" w:line="240" w:lineRule="auto"/>
    </w:pPr>
    <w:rPr>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EinfacheTabelle23">
    <w:name w:val="Einfache Tabelle 23"/>
    <w:basedOn w:val="NormaleTabelle"/>
    <w:next w:val="EinfacheTabelle2"/>
    <w:uiPriority w:val="42"/>
    <w:rsid w:val="00EF1012"/>
    <w:pPr>
      <w:spacing w:after="0" w:line="240" w:lineRule="auto"/>
    </w:pPr>
    <w:rPr>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StandardWeb">
    <w:name w:val="Normal (Web)"/>
    <w:basedOn w:val="Standard"/>
    <w:uiPriority w:val="99"/>
    <w:unhideWhenUsed/>
    <w:rsid w:val="00B52335"/>
    <w:pPr>
      <w:spacing w:before="100" w:beforeAutospacing="1" w:after="100" w:afterAutospacing="1"/>
    </w:pPr>
  </w:style>
  <w:style w:type="character" w:styleId="Fett">
    <w:name w:val="Strong"/>
    <w:basedOn w:val="Absatz-Standardschriftart"/>
    <w:uiPriority w:val="22"/>
    <w:qFormat/>
    <w:rsid w:val="00B52335"/>
    <w:rPr>
      <w:b/>
      <w:bCs/>
    </w:rPr>
  </w:style>
  <w:style w:type="paragraph" w:customStyle="1" w:styleId="EndNoteBibliographyTitle">
    <w:name w:val="EndNote Bibliography Title"/>
    <w:basedOn w:val="Standard"/>
    <w:link w:val="EndNoteBibliographyTitleZchn"/>
    <w:rsid w:val="00B52335"/>
    <w:pPr>
      <w:spacing w:line="259" w:lineRule="auto"/>
      <w:jc w:val="center"/>
    </w:pPr>
    <w:rPr>
      <w:rFonts w:ascii="Calibri" w:eastAsiaTheme="minorHAnsi" w:hAnsi="Calibri" w:cs="Calibri"/>
      <w:noProof/>
      <w:szCs w:val="22"/>
      <w:lang w:val="en-US" w:eastAsia="en-US"/>
    </w:rPr>
  </w:style>
  <w:style w:type="character" w:customStyle="1" w:styleId="EndNoteBibliographyTitleZchn">
    <w:name w:val="EndNote Bibliography Title Zchn"/>
    <w:basedOn w:val="Absatz-Standardschriftart"/>
    <w:link w:val="EndNoteBibliographyTitle"/>
    <w:rsid w:val="00B52335"/>
    <w:rPr>
      <w:rFonts w:ascii="Calibri" w:hAnsi="Calibri" w:cs="Calibri"/>
      <w:noProof/>
      <w:sz w:val="24"/>
      <w:lang w:val="en-US"/>
    </w:rPr>
  </w:style>
  <w:style w:type="character" w:customStyle="1" w:styleId="KommentartextZchn">
    <w:name w:val="Kommentartext Zchn"/>
    <w:basedOn w:val="Absatz-Standardschriftart"/>
    <w:link w:val="Kommentartext"/>
    <w:uiPriority w:val="99"/>
    <w:semiHidden/>
    <w:rsid w:val="00B52335"/>
    <w:rPr>
      <w:sz w:val="20"/>
      <w:szCs w:val="20"/>
    </w:rPr>
  </w:style>
  <w:style w:type="paragraph" w:styleId="Kommentartext">
    <w:name w:val="annotation text"/>
    <w:basedOn w:val="Standard"/>
    <w:link w:val="KommentartextZchn"/>
    <w:uiPriority w:val="99"/>
    <w:semiHidden/>
    <w:unhideWhenUsed/>
    <w:rsid w:val="00B52335"/>
    <w:pPr>
      <w:spacing w:after="160"/>
    </w:pPr>
    <w:rPr>
      <w:rFonts w:eastAsiaTheme="minorHAnsi" w:cstheme="minorBidi"/>
      <w:sz w:val="20"/>
      <w:szCs w:val="20"/>
      <w:lang w:eastAsia="en-US"/>
    </w:rPr>
  </w:style>
  <w:style w:type="character" w:customStyle="1" w:styleId="KommentarthemaZchn">
    <w:name w:val="Kommentarthema Zchn"/>
    <w:basedOn w:val="KommentartextZchn"/>
    <w:link w:val="Kommentarthema"/>
    <w:uiPriority w:val="99"/>
    <w:semiHidden/>
    <w:rsid w:val="00B52335"/>
    <w:rPr>
      <w:b/>
      <w:bCs/>
      <w:sz w:val="20"/>
      <w:szCs w:val="20"/>
    </w:rPr>
  </w:style>
  <w:style w:type="paragraph" w:styleId="Kommentarthema">
    <w:name w:val="annotation subject"/>
    <w:basedOn w:val="Kommentartext"/>
    <w:next w:val="Kommentartext"/>
    <w:link w:val="KommentarthemaZchn"/>
    <w:uiPriority w:val="99"/>
    <w:semiHidden/>
    <w:unhideWhenUsed/>
    <w:rsid w:val="00B52335"/>
    <w:rPr>
      <w:b/>
      <w:bCs/>
    </w:rPr>
  </w:style>
  <w:style w:type="character" w:customStyle="1" w:styleId="SprechblasentextZchn">
    <w:name w:val="Sprechblasentext Zchn"/>
    <w:basedOn w:val="Absatz-Standardschriftart"/>
    <w:link w:val="Sprechblasentext"/>
    <w:uiPriority w:val="99"/>
    <w:semiHidden/>
    <w:rsid w:val="00B52335"/>
    <w:rPr>
      <w:rFonts w:ascii="Segoe UI" w:hAnsi="Segoe UI" w:cs="Segoe UI"/>
      <w:sz w:val="18"/>
      <w:szCs w:val="18"/>
    </w:rPr>
  </w:style>
  <w:style w:type="paragraph" w:styleId="Sprechblasentext">
    <w:name w:val="Balloon Text"/>
    <w:basedOn w:val="Standard"/>
    <w:link w:val="SprechblasentextZchn"/>
    <w:uiPriority w:val="99"/>
    <w:semiHidden/>
    <w:unhideWhenUsed/>
    <w:rsid w:val="00B52335"/>
    <w:rPr>
      <w:rFonts w:ascii="Segoe UI" w:eastAsiaTheme="minorHAnsi" w:hAnsi="Segoe UI" w:cs="Segoe UI"/>
      <w:sz w:val="18"/>
      <w:szCs w:val="18"/>
      <w:lang w:eastAsia="en-US"/>
    </w:rPr>
  </w:style>
  <w:style w:type="table" w:customStyle="1" w:styleId="EinfacheTabelle12">
    <w:name w:val="Einfache Tabelle 12"/>
    <w:basedOn w:val="NormaleTabelle"/>
    <w:next w:val="EinfacheTabelle1"/>
    <w:uiPriority w:val="41"/>
    <w:rsid w:val="00B5233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1">
    <w:name w:val="Plain Table 1"/>
    <w:basedOn w:val="NormaleTabelle"/>
    <w:uiPriority w:val="41"/>
    <w:rsid w:val="00B5233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Inhaltsverzeichnisberschrift">
    <w:name w:val="TOC Heading"/>
    <w:basedOn w:val="berschrift1"/>
    <w:next w:val="Standard"/>
    <w:uiPriority w:val="39"/>
    <w:unhideWhenUsed/>
    <w:qFormat/>
    <w:rsid w:val="00B52335"/>
    <w:pPr>
      <w:spacing w:before="480" w:line="276" w:lineRule="auto"/>
      <w:outlineLvl w:val="9"/>
    </w:pPr>
    <w:rPr>
      <w:rFonts w:asciiTheme="majorHAnsi" w:hAnsiTheme="majorHAnsi"/>
      <w:b/>
      <w:bCs/>
      <w:color w:val="2E74B5" w:themeColor="accent1" w:themeShade="BF"/>
      <w:sz w:val="28"/>
      <w:szCs w:val="28"/>
    </w:rPr>
  </w:style>
  <w:style w:type="paragraph" w:styleId="Verzeichnis3">
    <w:name w:val="toc 3"/>
    <w:basedOn w:val="Standard"/>
    <w:next w:val="Standard"/>
    <w:autoRedefine/>
    <w:uiPriority w:val="39"/>
    <w:unhideWhenUsed/>
    <w:rsid w:val="00B52335"/>
    <w:pPr>
      <w:ind w:left="480"/>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5666">
      <w:bodyDiv w:val="1"/>
      <w:marLeft w:val="0"/>
      <w:marRight w:val="0"/>
      <w:marTop w:val="0"/>
      <w:marBottom w:val="0"/>
      <w:divBdr>
        <w:top w:val="none" w:sz="0" w:space="0" w:color="auto"/>
        <w:left w:val="none" w:sz="0" w:space="0" w:color="auto"/>
        <w:bottom w:val="none" w:sz="0" w:space="0" w:color="auto"/>
        <w:right w:val="none" w:sz="0" w:space="0" w:color="auto"/>
      </w:divBdr>
    </w:div>
    <w:div w:id="127284403">
      <w:bodyDiv w:val="1"/>
      <w:marLeft w:val="0"/>
      <w:marRight w:val="0"/>
      <w:marTop w:val="0"/>
      <w:marBottom w:val="0"/>
      <w:divBdr>
        <w:top w:val="none" w:sz="0" w:space="0" w:color="auto"/>
        <w:left w:val="none" w:sz="0" w:space="0" w:color="auto"/>
        <w:bottom w:val="none" w:sz="0" w:space="0" w:color="auto"/>
        <w:right w:val="none" w:sz="0" w:space="0" w:color="auto"/>
      </w:divBdr>
    </w:div>
    <w:div w:id="155925771">
      <w:bodyDiv w:val="1"/>
      <w:marLeft w:val="0"/>
      <w:marRight w:val="0"/>
      <w:marTop w:val="0"/>
      <w:marBottom w:val="0"/>
      <w:divBdr>
        <w:top w:val="none" w:sz="0" w:space="0" w:color="auto"/>
        <w:left w:val="none" w:sz="0" w:space="0" w:color="auto"/>
        <w:bottom w:val="none" w:sz="0" w:space="0" w:color="auto"/>
        <w:right w:val="none" w:sz="0" w:space="0" w:color="auto"/>
      </w:divBdr>
    </w:div>
    <w:div w:id="224724568">
      <w:bodyDiv w:val="1"/>
      <w:marLeft w:val="0"/>
      <w:marRight w:val="0"/>
      <w:marTop w:val="0"/>
      <w:marBottom w:val="0"/>
      <w:divBdr>
        <w:top w:val="none" w:sz="0" w:space="0" w:color="auto"/>
        <w:left w:val="none" w:sz="0" w:space="0" w:color="auto"/>
        <w:bottom w:val="none" w:sz="0" w:space="0" w:color="auto"/>
        <w:right w:val="none" w:sz="0" w:space="0" w:color="auto"/>
      </w:divBdr>
    </w:div>
    <w:div w:id="260452330">
      <w:bodyDiv w:val="1"/>
      <w:marLeft w:val="0"/>
      <w:marRight w:val="0"/>
      <w:marTop w:val="0"/>
      <w:marBottom w:val="0"/>
      <w:divBdr>
        <w:top w:val="none" w:sz="0" w:space="0" w:color="auto"/>
        <w:left w:val="none" w:sz="0" w:space="0" w:color="auto"/>
        <w:bottom w:val="none" w:sz="0" w:space="0" w:color="auto"/>
        <w:right w:val="none" w:sz="0" w:space="0" w:color="auto"/>
      </w:divBdr>
    </w:div>
    <w:div w:id="286010381">
      <w:bodyDiv w:val="1"/>
      <w:marLeft w:val="0"/>
      <w:marRight w:val="0"/>
      <w:marTop w:val="0"/>
      <w:marBottom w:val="0"/>
      <w:divBdr>
        <w:top w:val="none" w:sz="0" w:space="0" w:color="auto"/>
        <w:left w:val="none" w:sz="0" w:space="0" w:color="auto"/>
        <w:bottom w:val="none" w:sz="0" w:space="0" w:color="auto"/>
        <w:right w:val="none" w:sz="0" w:space="0" w:color="auto"/>
      </w:divBdr>
    </w:div>
    <w:div w:id="398866505">
      <w:bodyDiv w:val="1"/>
      <w:marLeft w:val="0"/>
      <w:marRight w:val="0"/>
      <w:marTop w:val="0"/>
      <w:marBottom w:val="0"/>
      <w:divBdr>
        <w:top w:val="none" w:sz="0" w:space="0" w:color="auto"/>
        <w:left w:val="none" w:sz="0" w:space="0" w:color="auto"/>
        <w:bottom w:val="none" w:sz="0" w:space="0" w:color="auto"/>
        <w:right w:val="none" w:sz="0" w:space="0" w:color="auto"/>
      </w:divBdr>
    </w:div>
    <w:div w:id="405297793">
      <w:bodyDiv w:val="1"/>
      <w:marLeft w:val="0"/>
      <w:marRight w:val="0"/>
      <w:marTop w:val="0"/>
      <w:marBottom w:val="0"/>
      <w:divBdr>
        <w:top w:val="none" w:sz="0" w:space="0" w:color="auto"/>
        <w:left w:val="none" w:sz="0" w:space="0" w:color="auto"/>
        <w:bottom w:val="none" w:sz="0" w:space="0" w:color="auto"/>
        <w:right w:val="none" w:sz="0" w:space="0" w:color="auto"/>
      </w:divBdr>
    </w:div>
    <w:div w:id="462357194">
      <w:bodyDiv w:val="1"/>
      <w:marLeft w:val="0"/>
      <w:marRight w:val="0"/>
      <w:marTop w:val="0"/>
      <w:marBottom w:val="0"/>
      <w:divBdr>
        <w:top w:val="none" w:sz="0" w:space="0" w:color="auto"/>
        <w:left w:val="none" w:sz="0" w:space="0" w:color="auto"/>
        <w:bottom w:val="none" w:sz="0" w:space="0" w:color="auto"/>
        <w:right w:val="none" w:sz="0" w:space="0" w:color="auto"/>
      </w:divBdr>
    </w:div>
    <w:div w:id="464322760">
      <w:bodyDiv w:val="1"/>
      <w:marLeft w:val="0"/>
      <w:marRight w:val="0"/>
      <w:marTop w:val="0"/>
      <w:marBottom w:val="0"/>
      <w:divBdr>
        <w:top w:val="none" w:sz="0" w:space="0" w:color="auto"/>
        <w:left w:val="none" w:sz="0" w:space="0" w:color="auto"/>
        <w:bottom w:val="none" w:sz="0" w:space="0" w:color="auto"/>
        <w:right w:val="none" w:sz="0" w:space="0" w:color="auto"/>
      </w:divBdr>
    </w:div>
    <w:div w:id="481892021">
      <w:bodyDiv w:val="1"/>
      <w:marLeft w:val="0"/>
      <w:marRight w:val="0"/>
      <w:marTop w:val="0"/>
      <w:marBottom w:val="0"/>
      <w:divBdr>
        <w:top w:val="none" w:sz="0" w:space="0" w:color="auto"/>
        <w:left w:val="none" w:sz="0" w:space="0" w:color="auto"/>
        <w:bottom w:val="none" w:sz="0" w:space="0" w:color="auto"/>
        <w:right w:val="none" w:sz="0" w:space="0" w:color="auto"/>
      </w:divBdr>
    </w:div>
    <w:div w:id="495532643">
      <w:bodyDiv w:val="1"/>
      <w:marLeft w:val="0"/>
      <w:marRight w:val="0"/>
      <w:marTop w:val="0"/>
      <w:marBottom w:val="0"/>
      <w:divBdr>
        <w:top w:val="none" w:sz="0" w:space="0" w:color="auto"/>
        <w:left w:val="none" w:sz="0" w:space="0" w:color="auto"/>
        <w:bottom w:val="none" w:sz="0" w:space="0" w:color="auto"/>
        <w:right w:val="none" w:sz="0" w:space="0" w:color="auto"/>
      </w:divBdr>
    </w:div>
    <w:div w:id="697581392">
      <w:bodyDiv w:val="1"/>
      <w:marLeft w:val="0"/>
      <w:marRight w:val="0"/>
      <w:marTop w:val="0"/>
      <w:marBottom w:val="0"/>
      <w:divBdr>
        <w:top w:val="none" w:sz="0" w:space="0" w:color="auto"/>
        <w:left w:val="none" w:sz="0" w:space="0" w:color="auto"/>
        <w:bottom w:val="none" w:sz="0" w:space="0" w:color="auto"/>
        <w:right w:val="none" w:sz="0" w:space="0" w:color="auto"/>
      </w:divBdr>
    </w:div>
    <w:div w:id="707996160">
      <w:bodyDiv w:val="1"/>
      <w:marLeft w:val="0"/>
      <w:marRight w:val="0"/>
      <w:marTop w:val="0"/>
      <w:marBottom w:val="0"/>
      <w:divBdr>
        <w:top w:val="none" w:sz="0" w:space="0" w:color="auto"/>
        <w:left w:val="none" w:sz="0" w:space="0" w:color="auto"/>
        <w:bottom w:val="none" w:sz="0" w:space="0" w:color="auto"/>
        <w:right w:val="none" w:sz="0" w:space="0" w:color="auto"/>
      </w:divBdr>
    </w:div>
    <w:div w:id="715396302">
      <w:bodyDiv w:val="1"/>
      <w:marLeft w:val="0"/>
      <w:marRight w:val="0"/>
      <w:marTop w:val="0"/>
      <w:marBottom w:val="0"/>
      <w:divBdr>
        <w:top w:val="none" w:sz="0" w:space="0" w:color="auto"/>
        <w:left w:val="none" w:sz="0" w:space="0" w:color="auto"/>
        <w:bottom w:val="none" w:sz="0" w:space="0" w:color="auto"/>
        <w:right w:val="none" w:sz="0" w:space="0" w:color="auto"/>
      </w:divBdr>
    </w:div>
    <w:div w:id="732897892">
      <w:bodyDiv w:val="1"/>
      <w:marLeft w:val="0"/>
      <w:marRight w:val="0"/>
      <w:marTop w:val="0"/>
      <w:marBottom w:val="0"/>
      <w:divBdr>
        <w:top w:val="none" w:sz="0" w:space="0" w:color="auto"/>
        <w:left w:val="none" w:sz="0" w:space="0" w:color="auto"/>
        <w:bottom w:val="none" w:sz="0" w:space="0" w:color="auto"/>
        <w:right w:val="none" w:sz="0" w:space="0" w:color="auto"/>
      </w:divBdr>
    </w:div>
    <w:div w:id="765423542">
      <w:bodyDiv w:val="1"/>
      <w:marLeft w:val="0"/>
      <w:marRight w:val="0"/>
      <w:marTop w:val="0"/>
      <w:marBottom w:val="0"/>
      <w:divBdr>
        <w:top w:val="none" w:sz="0" w:space="0" w:color="auto"/>
        <w:left w:val="none" w:sz="0" w:space="0" w:color="auto"/>
        <w:bottom w:val="none" w:sz="0" w:space="0" w:color="auto"/>
        <w:right w:val="none" w:sz="0" w:space="0" w:color="auto"/>
      </w:divBdr>
    </w:div>
    <w:div w:id="766929027">
      <w:bodyDiv w:val="1"/>
      <w:marLeft w:val="0"/>
      <w:marRight w:val="0"/>
      <w:marTop w:val="0"/>
      <w:marBottom w:val="0"/>
      <w:divBdr>
        <w:top w:val="none" w:sz="0" w:space="0" w:color="auto"/>
        <w:left w:val="none" w:sz="0" w:space="0" w:color="auto"/>
        <w:bottom w:val="none" w:sz="0" w:space="0" w:color="auto"/>
        <w:right w:val="none" w:sz="0" w:space="0" w:color="auto"/>
      </w:divBdr>
    </w:div>
    <w:div w:id="774986364">
      <w:bodyDiv w:val="1"/>
      <w:marLeft w:val="0"/>
      <w:marRight w:val="0"/>
      <w:marTop w:val="0"/>
      <w:marBottom w:val="0"/>
      <w:divBdr>
        <w:top w:val="none" w:sz="0" w:space="0" w:color="auto"/>
        <w:left w:val="none" w:sz="0" w:space="0" w:color="auto"/>
        <w:bottom w:val="none" w:sz="0" w:space="0" w:color="auto"/>
        <w:right w:val="none" w:sz="0" w:space="0" w:color="auto"/>
      </w:divBdr>
    </w:div>
    <w:div w:id="787243676">
      <w:bodyDiv w:val="1"/>
      <w:marLeft w:val="0"/>
      <w:marRight w:val="0"/>
      <w:marTop w:val="0"/>
      <w:marBottom w:val="0"/>
      <w:divBdr>
        <w:top w:val="none" w:sz="0" w:space="0" w:color="auto"/>
        <w:left w:val="none" w:sz="0" w:space="0" w:color="auto"/>
        <w:bottom w:val="none" w:sz="0" w:space="0" w:color="auto"/>
        <w:right w:val="none" w:sz="0" w:space="0" w:color="auto"/>
      </w:divBdr>
    </w:div>
    <w:div w:id="869806872">
      <w:bodyDiv w:val="1"/>
      <w:marLeft w:val="0"/>
      <w:marRight w:val="0"/>
      <w:marTop w:val="0"/>
      <w:marBottom w:val="0"/>
      <w:divBdr>
        <w:top w:val="none" w:sz="0" w:space="0" w:color="auto"/>
        <w:left w:val="none" w:sz="0" w:space="0" w:color="auto"/>
        <w:bottom w:val="none" w:sz="0" w:space="0" w:color="auto"/>
        <w:right w:val="none" w:sz="0" w:space="0" w:color="auto"/>
      </w:divBdr>
    </w:div>
    <w:div w:id="878594693">
      <w:bodyDiv w:val="1"/>
      <w:marLeft w:val="0"/>
      <w:marRight w:val="0"/>
      <w:marTop w:val="0"/>
      <w:marBottom w:val="0"/>
      <w:divBdr>
        <w:top w:val="none" w:sz="0" w:space="0" w:color="auto"/>
        <w:left w:val="none" w:sz="0" w:space="0" w:color="auto"/>
        <w:bottom w:val="none" w:sz="0" w:space="0" w:color="auto"/>
        <w:right w:val="none" w:sz="0" w:space="0" w:color="auto"/>
      </w:divBdr>
    </w:div>
    <w:div w:id="906838589">
      <w:bodyDiv w:val="1"/>
      <w:marLeft w:val="0"/>
      <w:marRight w:val="0"/>
      <w:marTop w:val="0"/>
      <w:marBottom w:val="0"/>
      <w:divBdr>
        <w:top w:val="none" w:sz="0" w:space="0" w:color="auto"/>
        <w:left w:val="none" w:sz="0" w:space="0" w:color="auto"/>
        <w:bottom w:val="none" w:sz="0" w:space="0" w:color="auto"/>
        <w:right w:val="none" w:sz="0" w:space="0" w:color="auto"/>
      </w:divBdr>
    </w:div>
    <w:div w:id="934746262">
      <w:bodyDiv w:val="1"/>
      <w:marLeft w:val="0"/>
      <w:marRight w:val="0"/>
      <w:marTop w:val="0"/>
      <w:marBottom w:val="0"/>
      <w:divBdr>
        <w:top w:val="none" w:sz="0" w:space="0" w:color="auto"/>
        <w:left w:val="none" w:sz="0" w:space="0" w:color="auto"/>
        <w:bottom w:val="none" w:sz="0" w:space="0" w:color="auto"/>
        <w:right w:val="none" w:sz="0" w:space="0" w:color="auto"/>
      </w:divBdr>
    </w:div>
    <w:div w:id="951210131">
      <w:bodyDiv w:val="1"/>
      <w:marLeft w:val="0"/>
      <w:marRight w:val="0"/>
      <w:marTop w:val="0"/>
      <w:marBottom w:val="0"/>
      <w:divBdr>
        <w:top w:val="none" w:sz="0" w:space="0" w:color="auto"/>
        <w:left w:val="none" w:sz="0" w:space="0" w:color="auto"/>
        <w:bottom w:val="none" w:sz="0" w:space="0" w:color="auto"/>
        <w:right w:val="none" w:sz="0" w:space="0" w:color="auto"/>
      </w:divBdr>
    </w:div>
    <w:div w:id="1027096624">
      <w:bodyDiv w:val="1"/>
      <w:marLeft w:val="0"/>
      <w:marRight w:val="0"/>
      <w:marTop w:val="0"/>
      <w:marBottom w:val="0"/>
      <w:divBdr>
        <w:top w:val="none" w:sz="0" w:space="0" w:color="auto"/>
        <w:left w:val="none" w:sz="0" w:space="0" w:color="auto"/>
        <w:bottom w:val="none" w:sz="0" w:space="0" w:color="auto"/>
        <w:right w:val="none" w:sz="0" w:space="0" w:color="auto"/>
      </w:divBdr>
    </w:div>
    <w:div w:id="1040856173">
      <w:bodyDiv w:val="1"/>
      <w:marLeft w:val="0"/>
      <w:marRight w:val="0"/>
      <w:marTop w:val="0"/>
      <w:marBottom w:val="0"/>
      <w:divBdr>
        <w:top w:val="none" w:sz="0" w:space="0" w:color="auto"/>
        <w:left w:val="none" w:sz="0" w:space="0" w:color="auto"/>
        <w:bottom w:val="none" w:sz="0" w:space="0" w:color="auto"/>
        <w:right w:val="none" w:sz="0" w:space="0" w:color="auto"/>
      </w:divBdr>
    </w:div>
    <w:div w:id="1086918732">
      <w:bodyDiv w:val="1"/>
      <w:marLeft w:val="0"/>
      <w:marRight w:val="0"/>
      <w:marTop w:val="0"/>
      <w:marBottom w:val="0"/>
      <w:divBdr>
        <w:top w:val="none" w:sz="0" w:space="0" w:color="auto"/>
        <w:left w:val="none" w:sz="0" w:space="0" w:color="auto"/>
        <w:bottom w:val="none" w:sz="0" w:space="0" w:color="auto"/>
        <w:right w:val="none" w:sz="0" w:space="0" w:color="auto"/>
      </w:divBdr>
    </w:div>
    <w:div w:id="1188059224">
      <w:bodyDiv w:val="1"/>
      <w:marLeft w:val="0"/>
      <w:marRight w:val="0"/>
      <w:marTop w:val="0"/>
      <w:marBottom w:val="0"/>
      <w:divBdr>
        <w:top w:val="none" w:sz="0" w:space="0" w:color="auto"/>
        <w:left w:val="none" w:sz="0" w:space="0" w:color="auto"/>
        <w:bottom w:val="none" w:sz="0" w:space="0" w:color="auto"/>
        <w:right w:val="none" w:sz="0" w:space="0" w:color="auto"/>
      </w:divBdr>
    </w:div>
    <w:div w:id="1242255975">
      <w:bodyDiv w:val="1"/>
      <w:marLeft w:val="0"/>
      <w:marRight w:val="0"/>
      <w:marTop w:val="0"/>
      <w:marBottom w:val="0"/>
      <w:divBdr>
        <w:top w:val="none" w:sz="0" w:space="0" w:color="auto"/>
        <w:left w:val="none" w:sz="0" w:space="0" w:color="auto"/>
        <w:bottom w:val="none" w:sz="0" w:space="0" w:color="auto"/>
        <w:right w:val="none" w:sz="0" w:space="0" w:color="auto"/>
      </w:divBdr>
    </w:div>
    <w:div w:id="1243369731">
      <w:bodyDiv w:val="1"/>
      <w:marLeft w:val="0"/>
      <w:marRight w:val="0"/>
      <w:marTop w:val="0"/>
      <w:marBottom w:val="0"/>
      <w:divBdr>
        <w:top w:val="none" w:sz="0" w:space="0" w:color="auto"/>
        <w:left w:val="none" w:sz="0" w:space="0" w:color="auto"/>
        <w:bottom w:val="none" w:sz="0" w:space="0" w:color="auto"/>
        <w:right w:val="none" w:sz="0" w:space="0" w:color="auto"/>
      </w:divBdr>
    </w:div>
    <w:div w:id="1398556535">
      <w:bodyDiv w:val="1"/>
      <w:marLeft w:val="0"/>
      <w:marRight w:val="0"/>
      <w:marTop w:val="0"/>
      <w:marBottom w:val="0"/>
      <w:divBdr>
        <w:top w:val="none" w:sz="0" w:space="0" w:color="auto"/>
        <w:left w:val="none" w:sz="0" w:space="0" w:color="auto"/>
        <w:bottom w:val="none" w:sz="0" w:space="0" w:color="auto"/>
        <w:right w:val="none" w:sz="0" w:space="0" w:color="auto"/>
      </w:divBdr>
    </w:div>
    <w:div w:id="1489637210">
      <w:bodyDiv w:val="1"/>
      <w:marLeft w:val="0"/>
      <w:marRight w:val="0"/>
      <w:marTop w:val="0"/>
      <w:marBottom w:val="0"/>
      <w:divBdr>
        <w:top w:val="none" w:sz="0" w:space="0" w:color="auto"/>
        <w:left w:val="none" w:sz="0" w:space="0" w:color="auto"/>
        <w:bottom w:val="none" w:sz="0" w:space="0" w:color="auto"/>
        <w:right w:val="none" w:sz="0" w:space="0" w:color="auto"/>
      </w:divBdr>
    </w:div>
    <w:div w:id="1529642720">
      <w:bodyDiv w:val="1"/>
      <w:marLeft w:val="0"/>
      <w:marRight w:val="0"/>
      <w:marTop w:val="0"/>
      <w:marBottom w:val="0"/>
      <w:divBdr>
        <w:top w:val="none" w:sz="0" w:space="0" w:color="auto"/>
        <w:left w:val="none" w:sz="0" w:space="0" w:color="auto"/>
        <w:bottom w:val="none" w:sz="0" w:space="0" w:color="auto"/>
        <w:right w:val="none" w:sz="0" w:space="0" w:color="auto"/>
      </w:divBdr>
    </w:div>
    <w:div w:id="1626303722">
      <w:bodyDiv w:val="1"/>
      <w:marLeft w:val="0"/>
      <w:marRight w:val="0"/>
      <w:marTop w:val="0"/>
      <w:marBottom w:val="0"/>
      <w:divBdr>
        <w:top w:val="none" w:sz="0" w:space="0" w:color="auto"/>
        <w:left w:val="none" w:sz="0" w:space="0" w:color="auto"/>
        <w:bottom w:val="none" w:sz="0" w:space="0" w:color="auto"/>
        <w:right w:val="none" w:sz="0" w:space="0" w:color="auto"/>
      </w:divBdr>
    </w:div>
    <w:div w:id="1639264287">
      <w:bodyDiv w:val="1"/>
      <w:marLeft w:val="0"/>
      <w:marRight w:val="0"/>
      <w:marTop w:val="0"/>
      <w:marBottom w:val="0"/>
      <w:divBdr>
        <w:top w:val="none" w:sz="0" w:space="0" w:color="auto"/>
        <w:left w:val="none" w:sz="0" w:space="0" w:color="auto"/>
        <w:bottom w:val="none" w:sz="0" w:space="0" w:color="auto"/>
        <w:right w:val="none" w:sz="0" w:space="0" w:color="auto"/>
      </w:divBdr>
    </w:div>
    <w:div w:id="1657682254">
      <w:bodyDiv w:val="1"/>
      <w:marLeft w:val="0"/>
      <w:marRight w:val="0"/>
      <w:marTop w:val="0"/>
      <w:marBottom w:val="0"/>
      <w:divBdr>
        <w:top w:val="none" w:sz="0" w:space="0" w:color="auto"/>
        <w:left w:val="none" w:sz="0" w:space="0" w:color="auto"/>
        <w:bottom w:val="none" w:sz="0" w:space="0" w:color="auto"/>
        <w:right w:val="none" w:sz="0" w:space="0" w:color="auto"/>
      </w:divBdr>
    </w:div>
    <w:div w:id="1677076218">
      <w:bodyDiv w:val="1"/>
      <w:marLeft w:val="0"/>
      <w:marRight w:val="0"/>
      <w:marTop w:val="0"/>
      <w:marBottom w:val="0"/>
      <w:divBdr>
        <w:top w:val="none" w:sz="0" w:space="0" w:color="auto"/>
        <w:left w:val="none" w:sz="0" w:space="0" w:color="auto"/>
        <w:bottom w:val="none" w:sz="0" w:space="0" w:color="auto"/>
        <w:right w:val="none" w:sz="0" w:space="0" w:color="auto"/>
      </w:divBdr>
    </w:div>
    <w:div w:id="1689866201">
      <w:bodyDiv w:val="1"/>
      <w:marLeft w:val="0"/>
      <w:marRight w:val="0"/>
      <w:marTop w:val="0"/>
      <w:marBottom w:val="0"/>
      <w:divBdr>
        <w:top w:val="none" w:sz="0" w:space="0" w:color="auto"/>
        <w:left w:val="none" w:sz="0" w:space="0" w:color="auto"/>
        <w:bottom w:val="none" w:sz="0" w:space="0" w:color="auto"/>
        <w:right w:val="none" w:sz="0" w:space="0" w:color="auto"/>
      </w:divBdr>
    </w:div>
    <w:div w:id="1739739742">
      <w:bodyDiv w:val="1"/>
      <w:marLeft w:val="0"/>
      <w:marRight w:val="0"/>
      <w:marTop w:val="0"/>
      <w:marBottom w:val="0"/>
      <w:divBdr>
        <w:top w:val="none" w:sz="0" w:space="0" w:color="auto"/>
        <w:left w:val="none" w:sz="0" w:space="0" w:color="auto"/>
        <w:bottom w:val="none" w:sz="0" w:space="0" w:color="auto"/>
        <w:right w:val="none" w:sz="0" w:space="0" w:color="auto"/>
      </w:divBdr>
    </w:div>
    <w:div w:id="1748114229">
      <w:bodyDiv w:val="1"/>
      <w:marLeft w:val="0"/>
      <w:marRight w:val="0"/>
      <w:marTop w:val="0"/>
      <w:marBottom w:val="0"/>
      <w:divBdr>
        <w:top w:val="none" w:sz="0" w:space="0" w:color="auto"/>
        <w:left w:val="none" w:sz="0" w:space="0" w:color="auto"/>
        <w:bottom w:val="none" w:sz="0" w:space="0" w:color="auto"/>
        <w:right w:val="none" w:sz="0" w:space="0" w:color="auto"/>
      </w:divBdr>
    </w:div>
    <w:div w:id="1864590963">
      <w:bodyDiv w:val="1"/>
      <w:marLeft w:val="0"/>
      <w:marRight w:val="0"/>
      <w:marTop w:val="0"/>
      <w:marBottom w:val="0"/>
      <w:divBdr>
        <w:top w:val="none" w:sz="0" w:space="0" w:color="auto"/>
        <w:left w:val="none" w:sz="0" w:space="0" w:color="auto"/>
        <w:bottom w:val="none" w:sz="0" w:space="0" w:color="auto"/>
        <w:right w:val="none" w:sz="0" w:space="0" w:color="auto"/>
      </w:divBdr>
    </w:div>
    <w:div w:id="1998995914">
      <w:bodyDiv w:val="1"/>
      <w:marLeft w:val="0"/>
      <w:marRight w:val="0"/>
      <w:marTop w:val="0"/>
      <w:marBottom w:val="0"/>
      <w:divBdr>
        <w:top w:val="none" w:sz="0" w:space="0" w:color="auto"/>
        <w:left w:val="none" w:sz="0" w:space="0" w:color="auto"/>
        <w:bottom w:val="none" w:sz="0" w:space="0" w:color="auto"/>
        <w:right w:val="none" w:sz="0" w:space="0" w:color="auto"/>
      </w:divBdr>
    </w:div>
    <w:div w:id="2021463602">
      <w:bodyDiv w:val="1"/>
      <w:marLeft w:val="0"/>
      <w:marRight w:val="0"/>
      <w:marTop w:val="0"/>
      <w:marBottom w:val="0"/>
      <w:divBdr>
        <w:top w:val="none" w:sz="0" w:space="0" w:color="auto"/>
        <w:left w:val="none" w:sz="0" w:space="0" w:color="auto"/>
        <w:bottom w:val="none" w:sz="0" w:space="0" w:color="auto"/>
        <w:right w:val="none" w:sz="0" w:space="0" w:color="auto"/>
      </w:divBdr>
    </w:div>
    <w:div w:id="2032298377">
      <w:bodyDiv w:val="1"/>
      <w:marLeft w:val="0"/>
      <w:marRight w:val="0"/>
      <w:marTop w:val="0"/>
      <w:marBottom w:val="0"/>
      <w:divBdr>
        <w:top w:val="none" w:sz="0" w:space="0" w:color="auto"/>
        <w:left w:val="none" w:sz="0" w:space="0" w:color="auto"/>
        <w:bottom w:val="none" w:sz="0" w:space="0" w:color="auto"/>
        <w:right w:val="none" w:sz="0" w:space="0" w:color="auto"/>
      </w:divBdr>
    </w:div>
    <w:div w:id="2062433694">
      <w:bodyDiv w:val="1"/>
      <w:marLeft w:val="0"/>
      <w:marRight w:val="0"/>
      <w:marTop w:val="0"/>
      <w:marBottom w:val="0"/>
      <w:divBdr>
        <w:top w:val="none" w:sz="0" w:space="0" w:color="auto"/>
        <w:left w:val="none" w:sz="0" w:space="0" w:color="auto"/>
        <w:bottom w:val="none" w:sz="0" w:space="0" w:color="auto"/>
        <w:right w:val="none" w:sz="0" w:space="0" w:color="auto"/>
      </w:divBdr>
    </w:div>
    <w:div w:id="2064405973">
      <w:bodyDiv w:val="1"/>
      <w:marLeft w:val="0"/>
      <w:marRight w:val="0"/>
      <w:marTop w:val="0"/>
      <w:marBottom w:val="0"/>
      <w:divBdr>
        <w:top w:val="none" w:sz="0" w:space="0" w:color="auto"/>
        <w:left w:val="none" w:sz="0" w:space="0" w:color="auto"/>
        <w:bottom w:val="none" w:sz="0" w:space="0" w:color="auto"/>
        <w:right w:val="none" w:sz="0" w:space="0" w:color="auto"/>
      </w:divBdr>
    </w:div>
    <w:div w:id="2094009673">
      <w:bodyDiv w:val="1"/>
      <w:marLeft w:val="0"/>
      <w:marRight w:val="0"/>
      <w:marTop w:val="0"/>
      <w:marBottom w:val="0"/>
      <w:divBdr>
        <w:top w:val="none" w:sz="0" w:space="0" w:color="auto"/>
        <w:left w:val="none" w:sz="0" w:space="0" w:color="auto"/>
        <w:bottom w:val="none" w:sz="0" w:space="0" w:color="auto"/>
        <w:right w:val="none" w:sz="0" w:space="0" w:color="auto"/>
      </w:divBdr>
    </w:div>
    <w:div w:id="211343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hyperlink" Target="mailto:xenia.hart@zi-mannheim.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FDA3F-DD10-4B30-8CA4-DB0761F08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7923</Words>
  <Characters>49922</Characters>
  <Application>Microsoft Office Word</Application>
  <DocSecurity>0</DocSecurity>
  <Lines>416</Lines>
  <Paragraphs>115</Paragraphs>
  <ScaleCrop>false</ScaleCrop>
  <HeadingPairs>
    <vt:vector size="2" baseType="variant">
      <vt:variant>
        <vt:lpstr>Titel</vt:lpstr>
      </vt:variant>
      <vt:variant>
        <vt:i4>1</vt:i4>
      </vt:variant>
    </vt:vector>
  </HeadingPairs>
  <TitlesOfParts>
    <vt:vector size="1" baseType="lpstr">
      <vt:lpstr/>
    </vt:vector>
  </TitlesOfParts>
  <Company>ZI Mannheim</Company>
  <LinksUpToDate>false</LinksUpToDate>
  <CharactersWithSpaces>57730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 Xenia</dc:creator>
  <cp:keywords/>
  <dc:description/>
  <cp:lastModifiedBy>Hart, Xenia</cp:lastModifiedBy>
  <cp:revision>20</cp:revision>
  <dcterms:created xsi:type="dcterms:W3CDTF">2022-01-28T21:21:00Z</dcterms:created>
  <dcterms:modified xsi:type="dcterms:W3CDTF">2022-09-19T13:42:00Z</dcterms:modified>
</cp:coreProperties>
</file>