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35011" w14:textId="77777777" w:rsidR="002B45AE" w:rsidRDefault="002B45AE" w:rsidP="0019640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Hlk14859526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MATERIAL </w:t>
      </w:r>
    </w:p>
    <w:p w14:paraId="0674B417" w14:textId="18F2BFC3" w:rsidR="003E5CAB" w:rsidRPr="00196400" w:rsidRDefault="003E5CAB" w:rsidP="0019640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1" w:name="_GoBack"/>
      <w:bookmarkEnd w:id="1"/>
      <w:r w:rsidRPr="00196400">
        <w:rPr>
          <w:rFonts w:ascii="Times New Roman" w:hAnsi="Times New Roman" w:cs="Times New Roman"/>
          <w:b/>
          <w:sz w:val="24"/>
          <w:szCs w:val="24"/>
          <w:lang w:val="en-US"/>
        </w:rPr>
        <w:t>Study population</w:t>
      </w:r>
    </w:p>
    <w:bookmarkEnd w:id="0"/>
    <w:p w14:paraId="59B79CF3" w14:textId="47244815" w:rsidR="003E5CAB" w:rsidRPr="00196400" w:rsidRDefault="00693B03" w:rsidP="0019640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Four centers participated in this consortium study: University College London (UCL), Leiden University Medical Center (LUMC), Freiburg University Medical Center and the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Charité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University Medical Center in Berlin. </w:t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Severe SLE was defined as new, worse or persistent SLE-activity in major organs, or an SLE disease activity index (SLEDAI) score of 12 or more points, or a BILAG A score and/or </w:t>
      </w:r>
      <w:proofErr w:type="gram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two</w:t>
      </w:r>
      <w:proofErr w:type="gram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B scores. Refractory disease was defined as the failure to respond to, or two documented adverse events to the standard immunosuppressive therapies (</w:t>
      </w:r>
      <w:proofErr w:type="spell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mycophenolate</w:t>
      </w:r>
      <w:proofErr w:type="spell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mofetil</w:t>
      </w:r>
      <w:proofErr w:type="spell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(MMF) or cyclophosphamide (CYC), unless contraindicated). Therapeutic decisions were at the discretion of the treating physician (rheumatologist/nephrologist) at each center. Because of the different treatment regimens with distinct pharmacokinetics, the post-treatment assessment varied per treatment protocol: after a median of 30 [IQR</w:t>
      </w:r>
      <w:proofErr w:type="gram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:25</w:t>
      </w:r>
      <w:proofErr w:type="gram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-33] weeks in the RTX cohort, after 24 [24-24] weeks in RTX+BLM cohort and after 6 [4-7] weeks in the BTZ-treated cohort</w:t>
      </w:r>
      <w:r w:rsidR="003E5CAB"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For BTZ patients an additional follow-up sample was available after a median of </w:t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12 [9-14] weeks. SLE disease activity assessments were recorded by BILAG scores in London and SLEDAI-2K was used in the other centers</w:t>
      </w:r>
      <w:r w:rsidR="00A66DE0" w:rsidRPr="00196400">
        <w:rPr>
          <w:rFonts w:ascii="Times New Roman" w:hAnsi="Times New Roman" w:cs="Times New Roman"/>
          <w:sz w:val="24"/>
          <w:szCs w:val="24"/>
          <w:lang w:val="en-US"/>
        </w:rPr>
        <w:t>, whereas a</w:t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good correlation between these systems has been </w:t>
      </w:r>
      <w:proofErr w:type="gram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demonstrated</w:t>
      </w:r>
      <w:proofErr w:type="gram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begin">
          <w:fldData xml:space="preserve">PEVuZE5vdGU+PENpdGU+PEF1dGhvcj5Sb21lcm8tRGlhejwvQXV0aG9yPjxZZWFyPjIwMTE8L1ll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</w:fldData>
        </w:fldChar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</w:instrText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begin">
          <w:fldData xml:space="preserve">PEVuZE5vdGU+PENpdGU+PEF1dGhvcj5Sb21lcm8tRGlhejwvQXV0aG9yPjxZZWFyPjIwMTE8L1ll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</w:fldData>
        </w:fldChar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EN.CITE.DATA </w:instrText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770998" w:rsidRPr="00196400">
        <w:rPr>
          <w:rFonts w:ascii="Times New Roman" w:hAnsi="Times New Roman" w:cs="Times New Roman"/>
          <w:noProof/>
          <w:sz w:val="24"/>
          <w:szCs w:val="24"/>
          <w:lang w:val="en-US"/>
        </w:rPr>
        <w:t>(1)</w:t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B6B26">
        <w:rPr>
          <w:rFonts w:ascii="Times New Roman" w:hAnsi="Times New Roman" w:cs="Times New Roman"/>
          <w:sz w:val="24"/>
          <w:szCs w:val="24"/>
          <w:lang w:val="en-US"/>
        </w:rPr>
        <w:t>CD19</w:t>
      </w:r>
      <w:r w:rsidR="00747A5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+ </w:t>
      </w:r>
      <w:r w:rsidR="00747A5B">
        <w:rPr>
          <w:rFonts w:ascii="Times New Roman" w:hAnsi="Times New Roman" w:cs="Times New Roman"/>
          <w:sz w:val="24"/>
          <w:szCs w:val="24"/>
          <w:lang w:val="en-US"/>
        </w:rPr>
        <w:t>B-cell</w:t>
      </w:r>
      <w:r w:rsidR="000B6B26">
        <w:rPr>
          <w:rFonts w:ascii="Times New Roman" w:hAnsi="Times New Roman" w:cs="Times New Roman"/>
          <w:sz w:val="24"/>
          <w:szCs w:val="24"/>
          <w:lang w:val="en-US"/>
        </w:rPr>
        <w:t xml:space="preserve"> values were missing </w:t>
      </w:r>
      <w:r w:rsidR="00747A5B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0B6B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0B6B26"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End"/>
      <w:r w:rsidR="000B6B26">
        <w:rPr>
          <w:rFonts w:ascii="Times New Roman" w:hAnsi="Times New Roman" w:cs="Times New Roman"/>
          <w:sz w:val="24"/>
          <w:szCs w:val="24"/>
          <w:lang w:val="en-US"/>
        </w:rPr>
        <w:t xml:space="preserve"> BTZ</w:t>
      </w:r>
      <w:r w:rsidR="00747A5B">
        <w:rPr>
          <w:rFonts w:ascii="Times New Roman" w:hAnsi="Times New Roman" w:cs="Times New Roman"/>
          <w:sz w:val="24"/>
          <w:szCs w:val="24"/>
          <w:lang w:val="en-US"/>
        </w:rPr>
        <w:t>-treated SLE</w:t>
      </w:r>
      <w:r w:rsidR="000B6B26">
        <w:rPr>
          <w:rFonts w:ascii="Times New Roman" w:hAnsi="Times New Roman" w:cs="Times New Roman"/>
          <w:sz w:val="24"/>
          <w:szCs w:val="24"/>
          <w:lang w:val="en-US"/>
        </w:rPr>
        <w:t xml:space="preserve"> patients. </w:t>
      </w:r>
    </w:p>
    <w:p w14:paraId="740CFCDA" w14:textId="77777777" w:rsidR="003E5CAB" w:rsidRPr="00196400" w:rsidRDefault="003E5CAB" w:rsidP="0019640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14D2A96" w14:textId="77777777" w:rsidR="003E5CAB" w:rsidRPr="00196400" w:rsidRDefault="003E5CAB" w:rsidP="0019640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6400">
        <w:rPr>
          <w:rFonts w:ascii="Times New Roman" w:hAnsi="Times New Roman" w:cs="Times New Roman"/>
          <w:b/>
          <w:sz w:val="24"/>
          <w:szCs w:val="24"/>
          <w:lang w:val="en-US"/>
        </w:rPr>
        <w:t>Autoantibody measurements</w:t>
      </w:r>
    </w:p>
    <w:p w14:paraId="78678BD7" w14:textId="77777777" w:rsidR="003E5CAB" w:rsidRPr="00196400" w:rsidRDefault="003E5CAB" w:rsidP="0019640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96-well plate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microtiter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ELISA plates (Nunc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Maxisorb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Fisher, Waltham, USA) were coated with 2,5 µg/ml ultrapure calf thymus DNA solution (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Thermofisher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>, Waltham, USA),</w:t>
      </w:r>
      <w:r w:rsidRPr="0019640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2 µg/ml protein-stripped recombinant human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mononucleosomes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EpiCypher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>, the Netherlands)</w:t>
      </w:r>
      <w:r w:rsidRPr="0019640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or 10 µg/ml purified mixture of isolated calf thymus histones (Roche, Basel,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Switserland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) overnight at room temperature (RT) in 100uL. The purity of the calf thymus DNA solution, recombinant mono-nucleosomes and calf thymus histones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were confirmed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by an agarose and polyacrylamide gel (data not shown). Histones mixture contained H1, H2A, H2B, H3 and H4 but no DNA. The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mononucleosomes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contained H2A, H2B, H3 and H4 and a 147 base pairs DNA strand. Calf thymus DNA and recombinant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mononucleosomes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were both diluted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reacti-bind</w:t>
      </w:r>
      <w:r w:rsidRPr="0019640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TM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DNA coating solution (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Thermofisher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>, Waltham, USA), because DNA has a low binding affinity for unmodified plastic surfaces</w:t>
      </w:r>
      <w:r w:rsidRPr="0019640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34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and calf thymus histones were dissolved in sodium carbonate buffer. Bovine serum albumin (BSA)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was avoided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because anti-BSA antibodies have been reported in some SLE patients</w:t>
      </w:r>
      <w:r w:rsidRPr="0019640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36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>. After coating, plates were washed with PBS/0.05% Tween 20 and blocked with 100 µl/well PBS/Casein 2% (Sigma, Saint-Louis, USA) 1 hour at 37</w:t>
      </w:r>
      <w:r w:rsidRPr="0019640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C. Wells were washed and sera were diluted (optimal dilution was determined by titration per ELISA) in PBS/0.05% Tween 20/Casein 2% (Tween 20, Sigma, Saint-Louis, USA) and incubated for 1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hour  at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37</w:t>
      </w:r>
      <w:r w:rsidRPr="0019640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C. Autoantibodies in sera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were detected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with 1:12000 diluted polyclonal rabbit-α-human-IgG/HRP secondary antibody (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Dako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>, Jena, Germany, stock: 1.3 g/L). 100 µl/well 3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,3',5,5'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-Tetramethylbenzidine (TMB) (Sigma, Saint-Louis, USA) was used as a substrate for the revelation of HRP for approximately 20 – 30 minutes in the dark. The color reaction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was stopped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with 100 µl/well sulfuric acid, H</w:t>
      </w:r>
      <w:r w:rsidRPr="001964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964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, TMB-stop solution (Merck, Darmstadt, Germany). The optical density (OD)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was measured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at 450 nm wavelength (Bio-Rad, Hercules, USA). Serum of a SLE patient with high titers was chosen as standard for each ELISA and was given an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Arbitrary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unit/ml (AU/ml). Negative cut-off values were determined per ELISA at the mean ±2SD AU/ml of fifteen normal human serum (NHS), which were 21.7 AU/ml for the anti-dsDNA, 28 AU/ml for the anti-histone and 7 AU/ml for the anti-nucleosome in-house ELISAs. Anti-C1q IgG autoantibodies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were measured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with the commercial QUANTA lite assay according to manufactures’ instructions 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(INOVA diagnostics, San Diego, USA).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To detect anti-TT IgG with an in-house ELISA, Tetanus Toxoid (NIBSC, South 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Mimms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, UK) was coated at a concentration of 1.5LF/ml. Blocking and washing were similar as described above except that the plates are stained with 1:5000 goat anti-human IgG HRP (DAKO, Jena, Germany) and </w:t>
      </w:r>
      <w:r w:rsidRPr="00196400">
        <w:rPr>
          <w:rFonts w:ascii="Times New Roman" w:hAnsi="Times New Roman" w:cs="Times New Roman"/>
          <w:sz w:val="24"/>
          <w:szCs w:val="24"/>
        </w:rPr>
        <w:t>ABTS containing 2 µl hydrogen peroxide 30% (Sigma-Aldrich, Darmstadt, Germany) was used as a substrate.</w:t>
      </w:r>
      <w:proofErr w:type="gramEnd"/>
    </w:p>
    <w:p w14:paraId="376C9EA8" w14:textId="77777777" w:rsidR="003E5CAB" w:rsidRPr="00196400" w:rsidRDefault="003E5CAB" w:rsidP="0019640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F6E11" w14:textId="77777777" w:rsidR="003E5CAB" w:rsidRPr="00196400" w:rsidRDefault="003E5CAB" w:rsidP="0019640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6400">
        <w:rPr>
          <w:rFonts w:ascii="Times New Roman" w:hAnsi="Times New Roman" w:cs="Times New Roman"/>
          <w:b/>
          <w:sz w:val="24"/>
          <w:szCs w:val="24"/>
        </w:rPr>
        <w:t>Anti-Tetanus Toxoid IgG and anti-dsDNA IgG avidity measurement</w:t>
      </w:r>
    </w:p>
    <w:p w14:paraId="33FE769E" w14:textId="7AF6DEBB" w:rsidR="003E5CAB" w:rsidRPr="00196400" w:rsidRDefault="003E5CAB" w:rsidP="001964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Avidity of anti-dsDNA IgG was measured by an elution ELISA modified from a previous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publication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begin">
          <w:fldData xml:space="preserve">PEVuZE5vdGU+PENpdGU+PEF1dGhvcj5UZW5nPC9BdXRob3I+PFllYXI+MjAwNzwvWWVhcj48UmVj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==
</w:fldData>
        </w:fldChar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</w:instrText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begin">
          <w:fldData xml:space="preserve">PEVuZE5vdGU+PENpdGU+PEF1dGhvcj5UZW5nPC9BdXRob3I+PFllYXI+MjAwNzwvWWVhcj48UmVj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==
</w:fldData>
        </w:fldChar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EN.CITE.DATA </w:instrText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</w:r>
      <w:r w:rsidR="00770998"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196400">
        <w:rPr>
          <w:rFonts w:ascii="Times New Roman" w:hAnsi="Times New Roman" w:cs="Times New Roman"/>
          <w:sz w:val="24"/>
          <w:szCs w:val="24"/>
          <w:lang w:val="en-US"/>
        </w:rPr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770998" w:rsidRPr="00196400">
        <w:rPr>
          <w:rFonts w:ascii="Times New Roman" w:hAnsi="Times New Roman" w:cs="Times New Roman"/>
          <w:noProof/>
          <w:sz w:val="24"/>
          <w:szCs w:val="24"/>
          <w:lang w:val="en-US"/>
        </w:rPr>
        <w:t>(2, 3)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. Coating and blocking of the ELISAs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were performed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as described previously. After sera were </w:t>
      </w:r>
      <w:proofErr w:type="gramStart"/>
      <w:r w:rsidRPr="00196400">
        <w:rPr>
          <w:rFonts w:ascii="Times New Roman" w:hAnsi="Times New Roman" w:cs="Times New Roman"/>
          <w:sz w:val="24"/>
          <w:szCs w:val="24"/>
          <w:lang w:val="en-US"/>
        </w:rPr>
        <w:t>incubated</w:t>
      </w:r>
      <w:proofErr w:type="gram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at optimal dilution </w:t>
      </w:r>
      <w:r w:rsidRPr="00196400">
        <w:rPr>
          <w:rFonts w:ascii="Times New Roman" w:hAnsi="Times New Roman" w:cs="Times New Roman"/>
          <w:sz w:val="24"/>
          <w:szCs w:val="24"/>
        </w:rPr>
        <w:t xml:space="preserve">the plates were washed 3 times with PBS-Tween and the wells were incubated 15 minutes at room temperature with a variable molarity (range 0.0625-10M) of the </w:t>
      </w:r>
      <w:proofErr w:type="spellStart"/>
      <w:r w:rsidRPr="00196400">
        <w:rPr>
          <w:rFonts w:ascii="Times New Roman" w:hAnsi="Times New Roman" w:cs="Times New Roman"/>
          <w:sz w:val="24"/>
          <w:szCs w:val="24"/>
        </w:rPr>
        <w:t>chaotropic</w:t>
      </w:r>
      <w:proofErr w:type="spellEnd"/>
      <w:r w:rsidRPr="00196400">
        <w:rPr>
          <w:rFonts w:ascii="Times New Roman" w:hAnsi="Times New Roman" w:cs="Times New Roman"/>
          <w:sz w:val="24"/>
          <w:szCs w:val="24"/>
        </w:rPr>
        <w:t xml:space="preserve"> agent sodium thiocyanate (</w:t>
      </w:r>
      <w:proofErr w:type="spellStart"/>
      <w:r w:rsidRPr="00196400">
        <w:rPr>
          <w:rFonts w:ascii="Times New Roman" w:hAnsi="Times New Roman" w:cs="Times New Roman"/>
          <w:sz w:val="24"/>
          <w:szCs w:val="24"/>
        </w:rPr>
        <w:t>NaSCN</w:t>
      </w:r>
      <w:proofErr w:type="spellEnd"/>
      <w:r w:rsidRPr="00196400">
        <w:rPr>
          <w:rFonts w:ascii="Times New Roman" w:hAnsi="Times New Roman" w:cs="Times New Roman"/>
          <w:sz w:val="24"/>
          <w:szCs w:val="24"/>
        </w:rPr>
        <w:t xml:space="preserve">, Sigma). After vigorous washing (5 times) with PBS-tween, the conjugate and colour reactions were performed according to the corresponding ELISA as described in supplementary materials 1. Low avidity antibodies </w:t>
      </w:r>
      <w:proofErr w:type="gramStart"/>
      <w:r w:rsidRPr="00196400">
        <w:rPr>
          <w:rFonts w:ascii="Times New Roman" w:hAnsi="Times New Roman" w:cs="Times New Roman"/>
          <w:sz w:val="24"/>
          <w:szCs w:val="24"/>
        </w:rPr>
        <w:t>were arbitrarily defined</w:t>
      </w:r>
      <w:proofErr w:type="gramEnd"/>
      <w:r w:rsidRPr="00196400">
        <w:rPr>
          <w:rFonts w:ascii="Times New Roman" w:hAnsi="Times New Roman" w:cs="Times New Roman"/>
          <w:sz w:val="24"/>
          <w:szCs w:val="24"/>
        </w:rPr>
        <w:t xml:space="preserve"> as antibodies that were eluted from the coated antigen with less than 0.25M </w:t>
      </w:r>
      <w:proofErr w:type="spellStart"/>
      <w:r w:rsidRPr="00196400">
        <w:rPr>
          <w:rFonts w:ascii="Times New Roman" w:hAnsi="Times New Roman" w:cs="Times New Roman"/>
          <w:sz w:val="24"/>
          <w:szCs w:val="24"/>
        </w:rPr>
        <w:t>NaSCN</w:t>
      </w:r>
      <w:proofErr w:type="spellEnd"/>
      <w:r w:rsidRPr="00196400">
        <w:rPr>
          <w:rFonts w:ascii="Times New Roman" w:hAnsi="Times New Roman" w:cs="Times New Roman"/>
          <w:sz w:val="24"/>
          <w:szCs w:val="24"/>
        </w:rPr>
        <w:t xml:space="preserve">. Medium avidity antibodies were defined as antibodies that were eluted with 0.25 to &lt;1M </w:t>
      </w:r>
      <w:proofErr w:type="spellStart"/>
      <w:r w:rsidRPr="00196400">
        <w:rPr>
          <w:rFonts w:ascii="Times New Roman" w:hAnsi="Times New Roman" w:cs="Times New Roman"/>
          <w:sz w:val="24"/>
          <w:szCs w:val="24"/>
        </w:rPr>
        <w:t>NaSCN</w:t>
      </w:r>
      <w:proofErr w:type="spellEnd"/>
      <w:r w:rsidRPr="00196400">
        <w:rPr>
          <w:rFonts w:ascii="Times New Roman" w:hAnsi="Times New Roman" w:cs="Times New Roman"/>
          <w:sz w:val="24"/>
          <w:szCs w:val="24"/>
        </w:rPr>
        <w:t xml:space="preserve">. High avidity antibodies </w:t>
      </w:r>
      <w:proofErr w:type="gramStart"/>
      <w:r w:rsidRPr="00196400">
        <w:rPr>
          <w:rFonts w:ascii="Times New Roman" w:hAnsi="Times New Roman" w:cs="Times New Roman"/>
          <w:sz w:val="24"/>
          <w:szCs w:val="24"/>
        </w:rPr>
        <w:t>were defined</w:t>
      </w:r>
      <w:proofErr w:type="gramEnd"/>
      <w:r w:rsidRPr="00196400">
        <w:rPr>
          <w:rFonts w:ascii="Times New Roman" w:hAnsi="Times New Roman" w:cs="Times New Roman"/>
          <w:sz w:val="24"/>
          <w:szCs w:val="24"/>
        </w:rPr>
        <w:t xml:space="preserve"> as antibodies that were eluted with ≥1M </w:t>
      </w:r>
      <w:proofErr w:type="spellStart"/>
      <w:r w:rsidRPr="00196400">
        <w:rPr>
          <w:rFonts w:ascii="Times New Roman" w:hAnsi="Times New Roman" w:cs="Times New Roman"/>
          <w:sz w:val="24"/>
          <w:szCs w:val="24"/>
        </w:rPr>
        <w:t>NaSCN</w:t>
      </w:r>
      <w:proofErr w:type="spellEnd"/>
      <w:r w:rsidRPr="00196400">
        <w:rPr>
          <w:rFonts w:ascii="Times New Roman" w:hAnsi="Times New Roman" w:cs="Times New Roman"/>
          <w:sz w:val="24"/>
          <w:szCs w:val="24"/>
        </w:rPr>
        <w:t xml:space="preserve">. An example of avidity curves for anti-dsDNA and anti-tetanus toxoid (TT) IgG </w:t>
      </w:r>
      <w:proofErr w:type="gramStart"/>
      <w:r w:rsidRPr="00196400">
        <w:rPr>
          <w:rFonts w:ascii="Times New Roman" w:hAnsi="Times New Roman" w:cs="Times New Roman"/>
          <w:sz w:val="24"/>
          <w:szCs w:val="24"/>
        </w:rPr>
        <w:t>are displayed</w:t>
      </w:r>
      <w:proofErr w:type="gramEnd"/>
      <w:r w:rsidRPr="00196400">
        <w:rPr>
          <w:rFonts w:ascii="Times New Roman" w:hAnsi="Times New Roman" w:cs="Times New Roman"/>
          <w:sz w:val="24"/>
          <w:szCs w:val="24"/>
        </w:rPr>
        <w:t xml:space="preserve"> in supplemental figure 1A and the distribution and analysis of low, medium and high avidity antibodies in supplemental figure 1B. </w:t>
      </w:r>
    </w:p>
    <w:p w14:paraId="3D3CC8E2" w14:textId="77777777" w:rsidR="00656973" w:rsidRPr="00196400" w:rsidRDefault="00656973" w:rsidP="001964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AF1A4" w14:textId="77777777" w:rsidR="00C84867" w:rsidRPr="00196400" w:rsidRDefault="00C84867" w:rsidP="00196400">
      <w:pPr>
        <w:spacing w:before="12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964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Preparation of neutrophils and quantification of NETs</w:t>
      </w:r>
    </w:p>
    <w:p w14:paraId="6F23170F" w14:textId="5669675F" w:rsidR="003E5CAB" w:rsidRPr="00196400" w:rsidRDefault="00C84867" w:rsidP="0019640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>Neutrophils were isolated as described before</w:t>
      </w:r>
      <w:r w:rsidR="007477ED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="007477ED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ADDIN EN.CITE &lt;EndNote&gt;&lt;Cite&gt;&lt;Author&gt;Arends&lt;/Author&gt;&lt;Year&gt;2019&lt;/Year&gt;&lt;RecNum&gt;472&lt;/RecNum&gt;&lt;DisplayText&gt;(4)&lt;/DisplayText&gt;&lt;record&gt;&lt;rec-number&gt;472&lt;/rec-number&gt;&lt;foreign-keys&gt;&lt;key app="EN" db-id="fzvvvzapr2ztfgeepruvd5t5re9fewz92t9z" timestamp="1572530673"&gt;472&lt;/key&gt;&lt;/foreign-keys&gt;&lt;ref-type name="Journal Article"&gt;17&lt;/ref-type&gt;&lt;contributors&gt;&lt;authors&gt;&lt;author&gt;Arends, E. J.&lt;/author&gt;&lt;author&gt;van Dam, L. S.&lt;/author&gt;&lt;author&gt;Kraaij, T.&lt;/author&gt;&lt;author&gt;Kamerling, S. W. A.&lt;/author&gt;&lt;author&gt;Rabelink, T. J.&lt;/author&gt;&lt;author&gt;van Kooten, C.&lt;/author&gt;&lt;author&gt;Teng, Y. K. O.&lt;/author&gt;&lt;/authors&gt;&lt;/contributors&gt;&lt;auth-address&gt;Department of Nephrology, Leiden University Medical Center.&amp;#xD;Department of Nephrology, Leiden University Medical Center; Y.K.O.Teng@lumc.nl.&lt;/auth-address&gt;&lt;titles&gt;&lt;title&gt;A High-throughput Assay to Assess and Quantify Neutrophil Extracellular Trap Formation&lt;/title&gt;&lt;secondary-title&gt;J Vis Exp&lt;/secondary-title&gt;&lt;/titles&gt;&lt;periodical&gt;&lt;full-title&gt;J Vis Exp&lt;/full-title&gt;&lt;/periodical&gt;&lt;number&gt;143&lt;/number&gt;&lt;edition&gt;2019/02/19&lt;/edition&gt;&lt;dates&gt;&lt;year&gt;2019&lt;/year&gt;&lt;pub-dates&gt;&lt;date&gt;Jan 29&lt;/date&gt;&lt;/pub-dates&gt;&lt;/dates&gt;&lt;isbn&gt;1940-087X (Electronic)&amp;#xD;1940-087X (Linking)&lt;/isbn&gt;&lt;accession-num&gt;30774133&lt;/accession-num&gt;&lt;urls&gt;&lt;related-urls&gt;&lt;url&gt;https://www.ncbi.nlm.nih.gov/pubmed/30774133&lt;/url&gt;&lt;/related-urls&gt;&lt;/urls&gt;&lt;electronic-resource-num&gt;10.3791/59150&lt;/electronic-resource-num&gt;&lt;/record&gt;&lt;/Cite&gt;&lt;/EndNote&gt;</w:instrText>
      </w:r>
      <w:r w:rsidR="007477ED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7477ED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(4)</w:t>
      </w:r>
      <w:r w:rsidR="007477ED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Briefly, </w:t>
      </w:r>
      <w:proofErr w:type="spellStart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>ficoll-amidotrizoaat</w:t>
      </w:r>
      <w:proofErr w:type="spellEnd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(LUMC, Netherlands) </w:t>
      </w:r>
      <w:proofErr w:type="gramStart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>was used</w:t>
      </w:r>
      <w:proofErr w:type="gramEnd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isolate neutrophils from whole blood of HCs followed by erythrocyte </w:t>
      </w:r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lysis with sterilized water at 4</w:t>
      </w:r>
      <w:r w:rsidRPr="00196400">
        <w:rPr>
          <w:rFonts w:ascii="Cambria Math" w:eastAsia="Times New Roman" w:hAnsi="Cambria Math" w:cs="Cambria Math"/>
          <w:sz w:val="24"/>
          <w:szCs w:val="24"/>
          <w:lang w:val="en-US"/>
        </w:rPr>
        <w:t>⁰</w:t>
      </w:r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C. </w:t>
      </w:r>
      <w:r w:rsidRPr="00196400">
        <w:rPr>
          <w:rFonts w:ascii="Times New Roman" w:hAnsi="Times New Roman" w:cs="Times New Roman"/>
          <w:sz w:val="24"/>
          <w:szCs w:val="24"/>
          <w:lang w:val="en-US"/>
        </w:rPr>
        <w:t>PKH-labelled neutrophils were plated 37.500 per well in a 96-well plate (Falcon, USA), in 2% FCS RPMI medium (</w:t>
      </w:r>
      <w:proofErr w:type="spellStart"/>
      <w:r w:rsidRPr="00196400">
        <w:rPr>
          <w:rFonts w:ascii="Times New Roman" w:hAnsi="Times New Roman" w:cs="Times New Roman"/>
          <w:sz w:val="24"/>
          <w:szCs w:val="24"/>
          <w:lang w:val="en-US"/>
        </w:rPr>
        <w:t>LifeTechnologies</w:t>
      </w:r>
      <w:proofErr w:type="spellEnd"/>
      <w:r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, Netherlands). </w:t>
      </w:r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Unstimulated neutrophils and neutrophils stimulated with normal human serum (NHS) </w:t>
      </w:r>
      <w:proofErr w:type="gramStart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>were taken</w:t>
      </w:r>
      <w:proofErr w:type="gramEnd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along as controls.</w:t>
      </w:r>
      <w:bookmarkStart w:id="2" w:name="_Hlk4656388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Briefly, </w:t>
      </w:r>
      <w:r w:rsidR="003E5CAB" w:rsidRPr="00196400">
        <w:rPr>
          <w:rFonts w:ascii="Times New Roman" w:hAnsi="Times New Roman" w:cs="Times New Roman"/>
          <w:sz w:val="24"/>
          <w:szCs w:val="24"/>
        </w:rPr>
        <w:t xml:space="preserve">12 z-stacked images of 25 predefined high power fields (HPFs) at a </w:t>
      </w:r>
      <w:proofErr w:type="gramStart"/>
      <w:r w:rsidR="003E5CAB" w:rsidRPr="00196400">
        <w:rPr>
          <w:rFonts w:ascii="Times New Roman" w:hAnsi="Times New Roman" w:cs="Times New Roman"/>
          <w:sz w:val="24"/>
          <w:szCs w:val="24"/>
        </w:rPr>
        <w:t>20x</w:t>
      </w:r>
      <w:proofErr w:type="gramEnd"/>
      <w:r w:rsidR="003E5CAB" w:rsidRPr="00196400">
        <w:rPr>
          <w:rFonts w:ascii="Times New Roman" w:hAnsi="Times New Roman" w:cs="Times New Roman"/>
          <w:sz w:val="24"/>
          <w:szCs w:val="24"/>
        </w:rPr>
        <w:t xml:space="preserve"> magnification were automatically captured to image a total of 11.1% of the well. For each image, PKH26 (Cy3) and </w:t>
      </w:r>
      <w:proofErr w:type="spellStart"/>
      <w:r w:rsidR="003E5CAB" w:rsidRPr="00196400">
        <w:rPr>
          <w:rFonts w:ascii="Times New Roman" w:hAnsi="Times New Roman" w:cs="Times New Roman"/>
          <w:sz w:val="24"/>
          <w:szCs w:val="24"/>
        </w:rPr>
        <w:t>Sytox</w:t>
      </w:r>
      <w:proofErr w:type="spellEnd"/>
      <w:r w:rsidR="003E5CAB" w:rsidRPr="00196400">
        <w:rPr>
          <w:rFonts w:ascii="Times New Roman" w:hAnsi="Times New Roman" w:cs="Times New Roman"/>
          <w:sz w:val="24"/>
          <w:szCs w:val="24"/>
        </w:rPr>
        <w:t xml:space="preserve"> green (Alexa488) were visualized with the same exposure time applied to all images within the same experiment. </w:t>
      </w:r>
      <w:r w:rsidR="003E5CAB" w:rsidRPr="001964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Acquired images </w:t>
      </w:r>
      <w:proofErr w:type="gramStart"/>
      <w:r w:rsidR="003E5CAB" w:rsidRPr="001964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were semi-automatically </w:t>
      </w:r>
      <w:proofErr w:type="spellStart"/>
      <w:r w:rsidR="003E5CAB" w:rsidRPr="00196400">
        <w:rPr>
          <w:rFonts w:ascii="Times New Roman" w:eastAsia="Times New Roman" w:hAnsi="Times New Roman" w:cs="Times New Roman"/>
          <w:sz w:val="24"/>
          <w:szCs w:val="24"/>
          <w:lang w:eastAsia="en-GB"/>
        </w:rPr>
        <w:t>analyzed</w:t>
      </w:r>
      <w:proofErr w:type="spellEnd"/>
      <w:proofErr w:type="gramEnd"/>
      <w:r w:rsidR="003E5CAB" w:rsidRPr="001964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by </w:t>
      </w:r>
      <w:proofErr w:type="spellStart"/>
      <w:r w:rsidR="003E5CAB" w:rsidRPr="00196400">
        <w:rPr>
          <w:rFonts w:ascii="Times New Roman" w:eastAsia="Times New Roman" w:hAnsi="Times New Roman" w:cs="Times New Roman"/>
          <w:sz w:val="24"/>
          <w:szCs w:val="24"/>
          <w:lang w:eastAsia="en-GB"/>
        </w:rPr>
        <w:t>ImageJ</w:t>
      </w:r>
      <w:proofErr w:type="spellEnd"/>
      <w:r w:rsidR="003E5CAB" w:rsidRPr="001964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image analysis software (NIH, Bethesda, USA). </w:t>
      </w:r>
      <w:bookmarkEnd w:id="2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NET formation </w:t>
      </w:r>
      <w:proofErr w:type="gram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was quantified as the </w:t>
      </w:r>
      <w:r w:rsidR="003E5CAB" w:rsidRPr="0019640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cumulative area of extracellular DNA (</w:t>
      </w:r>
      <w:proofErr w:type="spellStart"/>
      <w:r w:rsidR="003E5CAB" w:rsidRPr="0019640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Sytoxgreen</w:t>
      </w:r>
      <w:proofErr w:type="spellEnd"/>
      <w:r w:rsidR="003E5CAB" w:rsidRPr="0019640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) over 12 z-stacks and corrected by the number of neutrophils, as reflected by the PKH area </w:t>
      </w:r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spellStart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>ImageJ</w:t>
      </w:r>
      <w:proofErr w:type="spell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 software </w:t>
      </w:r>
      <w:r w:rsidR="003E5CAB" w:rsidRPr="0019640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(NIH, USA)</w:t>
      </w:r>
      <w:proofErr w:type="gramEnd"/>
      <w:r w:rsidR="003E5CAB" w:rsidRPr="0019640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Median value of each sera tested in </w:t>
      </w:r>
      <w:proofErr w:type="spellStart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>triplo</w:t>
      </w:r>
      <w:proofErr w:type="spellEnd"/>
      <w:r w:rsidRPr="001964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was presented.</w:t>
      </w:r>
    </w:p>
    <w:p w14:paraId="373483C5" w14:textId="4A78DDAB" w:rsidR="007477ED" w:rsidRPr="002B45AE" w:rsidRDefault="00796618" w:rsidP="007477ED">
      <w:pPr>
        <w:pStyle w:val="EndNoteBibliography"/>
        <w:spacing w:after="0"/>
        <w:rPr>
          <w:lang w:val="nl-NL"/>
        </w:rPr>
      </w:pPr>
      <w:r w:rsidRPr="00196400">
        <w:rPr>
          <w:rFonts w:ascii="Times New Roman" w:hAnsi="Times New Roman" w:cs="Times New Roman"/>
          <w:sz w:val="24"/>
          <w:szCs w:val="24"/>
        </w:rPr>
        <w:fldChar w:fldCharType="begin"/>
      </w:r>
      <w:r w:rsidRPr="00196400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196400">
        <w:rPr>
          <w:rFonts w:ascii="Times New Roman" w:hAnsi="Times New Roman" w:cs="Times New Roman"/>
          <w:sz w:val="24"/>
          <w:szCs w:val="24"/>
        </w:rPr>
        <w:fldChar w:fldCharType="separate"/>
      </w:r>
      <w:r w:rsidR="007477ED" w:rsidRPr="007477ED">
        <w:t>1.</w:t>
      </w:r>
      <w:r w:rsidR="007477ED" w:rsidRPr="007477ED">
        <w:tab/>
        <w:t xml:space="preserve">Romero-Diaz J, Isenberg D, Ramsey-Goldman R. Measures of adult systemic lupus erythematosus: updated version of British Isles Lupus Assessment Group (BILAG 2004), European Consensus Lupus Activity Measurements (ECLAM), Systemic Lupus Activity Measure, Revised (SLAM-R), Systemic Lupus Activity Questionnaire for Population Studies (SLAQ), Systemic Lupus Erythematosus Disease Activity Index 2000 (SLEDAI-2K), and Systemic Lupus International Collaborating Clinics/American College of Rheumatology Damage Index (SDI). </w:t>
      </w:r>
      <w:r w:rsidR="007477ED" w:rsidRPr="002B45AE">
        <w:rPr>
          <w:lang w:val="nl-NL"/>
        </w:rPr>
        <w:t>Arthritis care &amp; research. 2011;63 Suppl 11:S37-46.</w:t>
      </w:r>
    </w:p>
    <w:p w14:paraId="2B42AAED" w14:textId="77777777" w:rsidR="007477ED" w:rsidRPr="002B45AE" w:rsidRDefault="007477ED" w:rsidP="007477ED">
      <w:pPr>
        <w:pStyle w:val="EndNoteBibliography"/>
        <w:spacing w:after="0"/>
        <w:rPr>
          <w:lang w:val="nl-NL"/>
        </w:rPr>
      </w:pPr>
      <w:r w:rsidRPr="002B45AE">
        <w:rPr>
          <w:lang w:val="nl-NL"/>
        </w:rPr>
        <w:t>2.</w:t>
      </w:r>
      <w:r w:rsidRPr="002B45AE">
        <w:rPr>
          <w:lang w:val="nl-NL"/>
        </w:rPr>
        <w:tab/>
        <w:t xml:space="preserve">Teng YK, Verburg RJ, Verpoort KN, Diepenhorst GM, Bajema IM, van Tol MJ, et al. </w:t>
      </w:r>
      <w:r w:rsidRPr="007477ED">
        <w:t xml:space="preserve">Differential responsiveness to immunoablative therapy in refractory rheumatoid arthritis is associated with level and avidity of anti-cyclic citrullinated protein autoantibodies: a case study. </w:t>
      </w:r>
      <w:r w:rsidRPr="002B45AE">
        <w:rPr>
          <w:lang w:val="nl-NL"/>
        </w:rPr>
        <w:t>Arthritis research &amp; therapy. 2007;9(5):R106.</w:t>
      </w:r>
    </w:p>
    <w:p w14:paraId="43BE12B8" w14:textId="77777777" w:rsidR="007477ED" w:rsidRPr="002B45AE" w:rsidRDefault="007477ED" w:rsidP="007477ED">
      <w:pPr>
        <w:pStyle w:val="EndNoteBibliography"/>
        <w:spacing w:after="0"/>
        <w:rPr>
          <w:lang w:val="nl-NL"/>
        </w:rPr>
      </w:pPr>
      <w:r w:rsidRPr="002B45AE">
        <w:rPr>
          <w:lang w:val="nl-NL"/>
        </w:rPr>
        <w:t>3.</w:t>
      </w:r>
      <w:r w:rsidRPr="002B45AE">
        <w:rPr>
          <w:lang w:val="nl-NL"/>
        </w:rPr>
        <w:tab/>
        <w:t xml:space="preserve">Suwannalai P, Britsemmer K, Knevel R, Scherer HU, Levarht EW, van der Helm-van Mil AH, et al. </w:t>
      </w:r>
      <w:r w:rsidRPr="007477ED">
        <w:t xml:space="preserve">Low-avidity anticitrullinated protein antibodies (ACPA) are associated with a higher rate of joint destruction in rheumatoid arthritis. </w:t>
      </w:r>
      <w:r w:rsidRPr="002B45AE">
        <w:rPr>
          <w:lang w:val="nl-NL"/>
        </w:rPr>
        <w:t>Annals of the rheumatic diseases. 2014;73(1):270-6.</w:t>
      </w:r>
    </w:p>
    <w:p w14:paraId="5FDCBE7F" w14:textId="77777777" w:rsidR="007477ED" w:rsidRPr="007477ED" w:rsidRDefault="007477ED" w:rsidP="007477ED">
      <w:pPr>
        <w:pStyle w:val="EndNoteBibliography"/>
      </w:pPr>
      <w:r w:rsidRPr="002B45AE">
        <w:rPr>
          <w:lang w:val="nl-NL"/>
        </w:rPr>
        <w:t>4.</w:t>
      </w:r>
      <w:r w:rsidRPr="002B45AE">
        <w:rPr>
          <w:lang w:val="nl-NL"/>
        </w:rPr>
        <w:tab/>
        <w:t xml:space="preserve">Arends EJ, van Dam LS, Kraaij T, Kamerling SWA, Rabelink TJ, van Kooten C, et al. </w:t>
      </w:r>
      <w:r w:rsidRPr="007477ED">
        <w:t>A High-throughput Assay to Assess and Quantify Neutrophil Extracellular Trap Formation. J Vis Exp. 2019(143).</w:t>
      </w:r>
    </w:p>
    <w:p w14:paraId="064CF824" w14:textId="6CF3CBC2" w:rsidR="00E91FC4" w:rsidRPr="00196400" w:rsidRDefault="00796618" w:rsidP="00196400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40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sectPr w:rsidR="00E91FC4" w:rsidRPr="00196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vvvzapr2ztfgeepruvd5t5re9fewz92t9z&quot;&gt;NETs anca sle Copy&lt;record-ids&gt;&lt;item&gt;389&lt;/item&gt;&lt;item&gt;403&lt;/item&gt;&lt;item&gt;447&lt;/item&gt;&lt;item&gt;472&lt;/item&gt;&lt;/record-ids&gt;&lt;/item&gt;&lt;/Libraries&gt;"/>
  </w:docVars>
  <w:rsids>
    <w:rsidRoot w:val="00D76EF8"/>
    <w:rsid w:val="0000261F"/>
    <w:rsid w:val="000B6B26"/>
    <w:rsid w:val="00196400"/>
    <w:rsid w:val="002B45AE"/>
    <w:rsid w:val="003E5CAB"/>
    <w:rsid w:val="00656973"/>
    <w:rsid w:val="00693B03"/>
    <w:rsid w:val="007477ED"/>
    <w:rsid w:val="00747A5B"/>
    <w:rsid w:val="00770998"/>
    <w:rsid w:val="00796618"/>
    <w:rsid w:val="00A10DEE"/>
    <w:rsid w:val="00A66DE0"/>
    <w:rsid w:val="00C84867"/>
    <w:rsid w:val="00D76EF8"/>
    <w:rsid w:val="00E9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CC53D"/>
  <w15:chartTrackingRefBased/>
  <w15:docId w15:val="{F033B381-AD40-4C11-83BC-0F2A2254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79661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9661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9661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96618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64BCE-D0DA-4959-B1B1-982BCAFC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Dam, L.S. van (NIER)</dc:creator>
  <cp:keywords/>
  <dc:description/>
  <cp:lastModifiedBy>Thomas Pinfield</cp:lastModifiedBy>
  <cp:revision>2</cp:revision>
  <dcterms:created xsi:type="dcterms:W3CDTF">2019-11-22T15:27:00Z</dcterms:created>
  <dcterms:modified xsi:type="dcterms:W3CDTF">2019-11-22T15:27:00Z</dcterms:modified>
</cp:coreProperties>
</file>